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18673" w14:textId="14CCFCED" w:rsidR="007B2B7D" w:rsidRPr="00A81337" w:rsidRDefault="007B2B7D" w:rsidP="007B2B7D">
      <w:pPr>
        <w:spacing w:after="120" w:line="276" w:lineRule="auto"/>
        <w:jc w:val="both"/>
        <w:rPr>
          <w:rFonts w:ascii="Segoe UI" w:hAnsi="Segoe UI" w:cs="Segoe UI"/>
          <w:b/>
          <w:sz w:val="22"/>
          <w:szCs w:val="22"/>
        </w:rPr>
      </w:pPr>
      <w:r w:rsidRPr="00EF436B">
        <w:rPr>
          <w:rFonts w:ascii="Segoe UI" w:hAnsi="Segoe UI" w:cs="Segoe UI"/>
          <w:b/>
          <w:sz w:val="22"/>
          <w:szCs w:val="22"/>
        </w:rPr>
        <w:t>P</w:t>
      </w:r>
      <w:bookmarkStart w:id="0" w:name="_Ref114216185"/>
      <w:bookmarkEnd w:id="0"/>
      <w:r w:rsidRPr="00EF436B">
        <w:rPr>
          <w:rFonts w:ascii="Segoe UI" w:hAnsi="Segoe UI" w:cs="Segoe UI"/>
          <w:b/>
          <w:sz w:val="22"/>
          <w:szCs w:val="22"/>
        </w:rPr>
        <w:t xml:space="preserve">říloha č. 1 </w:t>
      </w:r>
      <w:r w:rsidRPr="0095436D">
        <w:rPr>
          <w:rFonts w:ascii="Segoe UI" w:hAnsi="Segoe UI" w:cs="Segoe UI"/>
          <w:b/>
          <w:sz w:val="22"/>
          <w:szCs w:val="22"/>
        </w:rPr>
        <w:t>zadávací dokumentace na veřejnou zakázku „</w:t>
      </w:r>
      <w:r w:rsidR="00B10B6C">
        <w:rPr>
          <w:rFonts w:ascii="Segoe UI" w:hAnsi="Segoe UI" w:cs="Segoe UI"/>
          <w:b/>
          <w:sz w:val="22"/>
          <w:szCs w:val="22"/>
        </w:rPr>
        <w:t>Třetí</w:t>
      </w:r>
      <w:r w:rsidR="00D46559" w:rsidRPr="00D46559">
        <w:rPr>
          <w:rFonts w:ascii="Segoe UI" w:hAnsi="Segoe UI" w:cs="Segoe UI"/>
          <w:b/>
          <w:sz w:val="22"/>
          <w:szCs w:val="22"/>
        </w:rPr>
        <w:t xml:space="preserve"> hala pro míčové sporty Vodova</w:t>
      </w:r>
      <w:r w:rsidRPr="0095436D">
        <w:rPr>
          <w:rFonts w:ascii="Segoe UI" w:hAnsi="Segoe UI" w:cs="Segoe UI"/>
          <w:b/>
          <w:sz w:val="22"/>
          <w:szCs w:val="22"/>
        </w:rPr>
        <w:t>“</w:t>
      </w:r>
    </w:p>
    <w:p w14:paraId="2A6F9A1C" w14:textId="77777777" w:rsidR="007B2B7D" w:rsidRPr="00A81337" w:rsidRDefault="007B2B7D" w:rsidP="007B2B7D">
      <w:pPr>
        <w:spacing w:after="120" w:line="276" w:lineRule="auto"/>
        <w:rPr>
          <w:rFonts w:ascii="Segoe UI" w:hAnsi="Segoe UI" w:cs="Segoe UI"/>
          <w:sz w:val="22"/>
          <w:szCs w:val="22"/>
        </w:rPr>
      </w:pPr>
      <w:r w:rsidRPr="00A81337">
        <w:rPr>
          <w:rFonts w:ascii="Segoe UI" w:hAnsi="Segoe UI" w:cs="Segoe UI"/>
          <w:sz w:val="22"/>
          <w:szCs w:val="22"/>
        </w:rPr>
        <w:t>Číslo smlouvy Objednatele:</w:t>
      </w:r>
      <w:r w:rsidRPr="00A81337">
        <w:rPr>
          <w:rFonts w:ascii="Segoe UI" w:hAnsi="Segoe UI" w:cs="Segoe UI"/>
          <w:sz w:val="22"/>
          <w:szCs w:val="22"/>
        </w:rPr>
        <w:tab/>
        <w:t>……………………….</w:t>
      </w:r>
    </w:p>
    <w:p w14:paraId="0F81A281" w14:textId="72969C04" w:rsidR="007575D2" w:rsidRPr="00F41C2C" w:rsidRDefault="007B2B7D" w:rsidP="00F41C2C">
      <w:pPr>
        <w:spacing w:after="120" w:line="276" w:lineRule="auto"/>
        <w:rPr>
          <w:rFonts w:ascii="Segoe UI" w:hAnsi="Segoe UI" w:cs="Segoe UI"/>
          <w:sz w:val="22"/>
          <w:szCs w:val="22"/>
        </w:rPr>
      </w:pPr>
      <w:r w:rsidRPr="00A81337">
        <w:rPr>
          <w:rFonts w:ascii="Segoe UI" w:hAnsi="Segoe UI" w:cs="Segoe UI"/>
          <w:sz w:val="22"/>
          <w:szCs w:val="22"/>
        </w:rPr>
        <w:t>Číslo smlouvy Zhotovitele:</w:t>
      </w:r>
      <w:r w:rsidRPr="00A81337">
        <w:rPr>
          <w:rFonts w:ascii="Segoe UI" w:hAnsi="Segoe UI" w:cs="Segoe UI"/>
          <w:sz w:val="22"/>
          <w:szCs w:val="22"/>
        </w:rPr>
        <w:tab/>
        <w:t>……………………….</w:t>
      </w:r>
    </w:p>
    <w:p w14:paraId="7B43ED5A" w14:textId="77777777" w:rsidR="0089695B" w:rsidRPr="00FF0474" w:rsidRDefault="00CB6397" w:rsidP="00F41C2C">
      <w:pPr>
        <w:pStyle w:val="Nzev"/>
        <w:spacing w:before="240" w:after="120" w:line="276" w:lineRule="auto"/>
        <w:rPr>
          <w:rFonts w:ascii="Segoe UI" w:hAnsi="Segoe UI" w:cs="Segoe UI"/>
          <w:spacing w:val="60"/>
          <w:sz w:val="28"/>
          <w:szCs w:val="28"/>
          <w:lang w:val="cs-CZ"/>
        </w:rPr>
      </w:pPr>
      <w:r w:rsidRPr="00FF0474">
        <w:rPr>
          <w:rFonts w:ascii="Segoe UI" w:hAnsi="Segoe UI" w:cs="Segoe UI"/>
          <w:spacing w:val="60"/>
          <w:sz w:val="28"/>
          <w:szCs w:val="28"/>
        </w:rPr>
        <w:t>SMLOUVA O</w:t>
      </w:r>
      <w:r w:rsidR="0089695B" w:rsidRPr="00FF0474">
        <w:rPr>
          <w:rFonts w:ascii="Segoe UI" w:hAnsi="Segoe UI" w:cs="Segoe UI"/>
          <w:spacing w:val="60"/>
          <w:sz w:val="28"/>
          <w:szCs w:val="28"/>
          <w:lang w:val="cs-CZ"/>
        </w:rPr>
        <w:t xml:space="preserve"> </w:t>
      </w:r>
      <w:r w:rsidR="00E73B8A" w:rsidRPr="00FF0474">
        <w:rPr>
          <w:rFonts w:ascii="Segoe UI" w:hAnsi="Segoe UI" w:cs="Segoe UI"/>
          <w:spacing w:val="60"/>
          <w:sz w:val="28"/>
          <w:szCs w:val="28"/>
          <w:lang w:val="cs-CZ"/>
        </w:rPr>
        <w:t xml:space="preserve">ZHOTOVENÍ STAVBY </w:t>
      </w:r>
    </w:p>
    <w:p w14:paraId="77F58243" w14:textId="77777777" w:rsidR="00AD5E3E" w:rsidRPr="00FF0474" w:rsidRDefault="00AD5E3E" w:rsidP="000F528D">
      <w:pPr>
        <w:spacing w:after="120" w:line="276" w:lineRule="auto"/>
        <w:jc w:val="center"/>
        <w:rPr>
          <w:rFonts w:ascii="Segoe UI" w:hAnsi="Segoe UI" w:cs="Segoe UI"/>
          <w:sz w:val="22"/>
          <w:szCs w:val="22"/>
        </w:rPr>
      </w:pPr>
      <w:r w:rsidRPr="00FF0474">
        <w:rPr>
          <w:rFonts w:ascii="Segoe UI" w:hAnsi="Segoe UI" w:cs="Segoe UI"/>
          <w:sz w:val="22"/>
          <w:szCs w:val="22"/>
        </w:rPr>
        <w:t>kterou</w:t>
      </w:r>
      <w:r w:rsidR="00A109CC" w:rsidRPr="00FF0474">
        <w:rPr>
          <w:rFonts w:ascii="Segoe UI" w:hAnsi="Segoe UI" w:cs="Segoe UI"/>
          <w:sz w:val="22"/>
          <w:szCs w:val="22"/>
        </w:rPr>
        <w:t xml:space="preserve"> </w:t>
      </w:r>
      <w:r w:rsidRPr="00FF0474">
        <w:rPr>
          <w:rFonts w:ascii="Segoe UI" w:hAnsi="Segoe UI" w:cs="Segoe UI"/>
          <w:sz w:val="22"/>
          <w:szCs w:val="22"/>
        </w:rPr>
        <w:t>uzavřely níže uvedeného dne, měsíce a roku tyto smluvní strany:</w:t>
      </w:r>
    </w:p>
    <w:p w14:paraId="20934C30" w14:textId="77777777" w:rsidR="004C34F5" w:rsidRPr="00FF0474" w:rsidRDefault="000A7B47" w:rsidP="00D35F3E">
      <w:pPr>
        <w:numPr>
          <w:ilvl w:val="0"/>
          <w:numId w:val="16"/>
        </w:numPr>
        <w:tabs>
          <w:tab w:val="left" w:pos="426"/>
          <w:tab w:val="left" w:pos="3261"/>
        </w:tabs>
        <w:spacing w:before="240" w:after="120" w:line="276" w:lineRule="auto"/>
        <w:ind w:left="567" w:hanging="567"/>
        <w:jc w:val="both"/>
        <w:rPr>
          <w:rFonts w:ascii="Segoe UI" w:hAnsi="Segoe UI" w:cs="Segoe UI"/>
          <w:b/>
          <w:sz w:val="22"/>
          <w:szCs w:val="22"/>
        </w:rPr>
      </w:pPr>
      <w:bookmarkStart w:id="1" w:name="_Ref87296048"/>
      <w:r w:rsidRPr="00C80E86">
        <w:rPr>
          <w:rFonts w:ascii="Segoe UI" w:hAnsi="Segoe UI" w:cs="Segoe UI"/>
          <w:b/>
          <w:sz w:val="22"/>
          <w:szCs w:val="22"/>
        </w:rPr>
        <w:t>Statutární město Brno</w:t>
      </w:r>
      <w:bookmarkEnd w:id="1"/>
      <w:r w:rsidR="004C34F5" w:rsidRPr="00FF0474">
        <w:rPr>
          <w:rFonts w:ascii="Segoe UI" w:hAnsi="Segoe UI" w:cs="Segoe UI"/>
          <w:b/>
          <w:sz w:val="22"/>
          <w:szCs w:val="22"/>
        </w:rPr>
        <w:t xml:space="preserve"> </w:t>
      </w:r>
    </w:p>
    <w:p w14:paraId="4DDE8D0D" w14:textId="77777777" w:rsidR="004C34F5" w:rsidRPr="00FF0474" w:rsidRDefault="004C34F5" w:rsidP="00165E67">
      <w:pPr>
        <w:tabs>
          <w:tab w:val="left" w:pos="426"/>
        </w:tabs>
        <w:spacing w:line="276" w:lineRule="auto"/>
        <w:ind w:left="426"/>
        <w:rPr>
          <w:rFonts w:ascii="Segoe UI" w:hAnsi="Segoe UI" w:cs="Segoe UI"/>
          <w:sz w:val="22"/>
          <w:szCs w:val="22"/>
        </w:rPr>
      </w:pPr>
      <w:r w:rsidRPr="00FF0474">
        <w:rPr>
          <w:rFonts w:ascii="Segoe UI" w:hAnsi="Segoe UI" w:cs="Segoe UI"/>
          <w:sz w:val="22"/>
          <w:szCs w:val="22"/>
        </w:rPr>
        <w:t>Zastoupené:</w:t>
      </w:r>
      <w:r w:rsidRPr="00FF0474">
        <w:rPr>
          <w:rFonts w:ascii="Segoe UI" w:hAnsi="Segoe UI" w:cs="Segoe UI"/>
          <w:sz w:val="22"/>
          <w:szCs w:val="22"/>
        </w:rPr>
        <w:tab/>
      </w:r>
      <w:r w:rsidRPr="00FF0474">
        <w:rPr>
          <w:rFonts w:ascii="Segoe UI" w:hAnsi="Segoe UI" w:cs="Segoe UI"/>
          <w:sz w:val="22"/>
          <w:szCs w:val="22"/>
        </w:rPr>
        <w:tab/>
      </w:r>
      <w:r w:rsidR="00ED02C1" w:rsidRPr="00B10177">
        <w:rPr>
          <w:rFonts w:ascii="Segoe UI" w:hAnsi="Segoe UI" w:cs="Segoe UI"/>
          <w:sz w:val="22"/>
          <w:szCs w:val="22"/>
          <w:highlight w:val="yellow"/>
        </w:rPr>
        <w:t>___________________________</w:t>
      </w:r>
    </w:p>
    <w:p w14:paraId="6DD60DBA" w14:textId="77777777" w:rsidR="004C34F5" w:rsidRPr="00FF0474" w:rsidRDefault="004C34F5" w:rsidP="00165E67">
      <w:pPr>
        <w:tabs>
          <w:tab w:val="left" w:pos="426"/>
        </w:tabs>
        <w:spacing w:line="276" w:lineRule="auto"/>
        <w:ind w:left="426"/>
        <w:rPr>
          <w:rFonts w:ascii="Segoe UI" w:hAnsi="Segoe UI" w:cs="Segoe UI"/>
          <w:sz w:val="22"/>
          <w:szCs w:val="22"/>
        </w:rPr>
      </w:pPr>
      <w:r w:rsidRPr="00FF0474">
        <w:rPr>
          <w:rFonts w:ascii="Segoe UI" w:hAnsi="Segoe UI" w:cs="Segoe UI"/>
          <w:sz w:val="22"/>
          <w:szCs w:val="22"/>
        </w:rPr>
        <w:t>Se sídlem:</w:t>
      </w:r>
      <w:r w:rsidRPr="00FF0474">
        <w:rPr>
          <w:rFonts w:ascii="Segoe UI" w:hAnsi="Segoe UI" w:cs="Segoe UI"/>
          <w:sz w:val="22"/>
          <w:szCs w:val="22"/>
        </w:rPr>
        <w:tab/>
      </w:r>
      <w:r w:rsidRPr="00FF0474">
        <w:rPr>
          <w:rFonts w:ascii="Segoe UI" w:hAnsi="Segoe UI" w:cs="Segoe UI"/>
          <w:sz w:val="22"/>
          <w:szCs w:val="22"/>
        </w:rPr>
        <w:tab/>
      </w:r>
      <w:r w:rsidRPr="00FF0474">
        <w:rPr>
          <w:rFonts w:ascii="Segoe UI" w:hAnsi="Segoe UI" w:cs="Segoe UI"/>
          <w:sz w:val="22"/>
          <w:szCs w:val="22"/>
        </w:rPr>
        <w:tab/>
      </w:r>
      <w:r w:rsidR="000A7B47" w:rsidRPr="00791285">
        <w:rPr>
          <w:rFonts w:ascii="Segoe UI" w:hAnsi="Segoe UI" w:cs="Segoe UI"/>
          <w:sz w:val="22"/>
          <w:szCs w:val="22"/>
        </w:rPr>
        <w:t>Dominikánské nám. 196/1, 602 00 Brno</w:t>
      </w:r>
    </w:p>
    <w:p w14:paraId="47D988E3" w14:textId="77777777" w:rsidR="004C34F5" w:rsidRPr="00FF0474" w:rsidRDefault="004C34F5" w:rsidP="00165E67">
      <w:pPr>
        <w:tabs>
          <w:tab w:val="left" w:pos="426"/>
        </w:tabs>
        <w:spacing w:line="276" w:lineRule="auto"/>
        <w:ind w:left="426"/>
        <w:rPr>
          <w:rFonts w:ascii="Segoe UI" w:hAnsi="Segoe UI" w:cs="Segoe UI"/>
          <w:sz w:val="22"/>
          <w:szCs w:val="22"/>
        </w:rPr>
      </w:pPr>
      <w:r w:rsidRPr="00FF0474">
        <w:rPr>
          <w:rFonts w:ascii="Segoe UI" w:hAnsi="Segoe UI" w:cs="Segoe UI"/>
          <w:sz w:val="22"/>
          <w:szCs w:val="22"/>
        </w:rPr>
        <w:t>IČO:</w:t>
      </w:r>
      <w:r w:rsidRPr="00FF0474">
        <w:rPr>
          <w:rFonts w:ascii="Segoe UI" w:hAnsi="Segoe UI" w:cs="Segoe UI"/>
          <w:sz w:val="22"/>
          <w:szCs w:val="22"/>
        </w:rPr>
        <w:tab/>
      </w:r>
      <w:r w:rsidRPr="00FF0474">
        <w:rPr>
          <w:rFonts w:ascii="Segoe UI" w:hAnsi="Segoe UI" w:cs="Segoe UI"/>
          <w:sz w:val="22"/>
          <w:szCs w:val="22"/>
        </w:rPr>
        <w:tab/>
      </w:r>
      <w:r w:rsidRPr="00FF0474">
        <w:rPr>
          <w:rFonts w:ascii="Segoe UI" w:hAnsi="Segoe UI" w:cs="Segoe UI"/>
          <w:sz w:val="22"/>
          <w:szCs w:val="22"/>
        </w:rPr>
        <w:tab/>
      </w:r>
      <w:r w:rsidR="000A7B47" w:rsidRPr="00791285">
        <w:rPr>
          <w:rFonts w:ascii="Segoe UI" w:hAnsi="Segoe UI" w:cs="Segoe UI"/>
          <w:sz w:val="22"/>
          <w:szCs w:val="22"/>
        </w:rPr>
        <w:t>44992785</w:t>
      </w:r>
    </w:p>
    <w:p w14:paraId="7F655117" w14:textId="77777777" w:rsidR="004C34F5" w:rsidRPr="00FF0474" w:rsidRDefault="004C34F5" w:rsidP="00165E67">
      <w:pPr>
        <w:tabs>
          <w:tab w:val="left" w:pos="426"/>
        </w:tabs>
        <w:spacing w:line="276" w:lineRule="auto"/>
        <w:ind w:left="426"/>
        <w:rPr>
          <w:rFonts w:ascii="Segoe UI" w:hAnsi="Segoe UI" w:cs="Segoe UI"/>
          <w:sz w:val="22"/>
          <w:szCs w:val="22"/>
        </w:rPr>
      </w:pPr>
      <w:r w:rsidRPr="00FF0474">
        <w:rPr>
          <w:rFonts w:ascii="Segoe UI" w:hAnsi="Segoe UI" w:cs="Segoe UI"/>
          <w:sz w:val="22"/>
          <w:szCs w:val="22"/>
        </w:rPr>
        <w:t>DIČ:</w:t>
      </w:r>
      <w:r w:rsidRPr="00FF0474">
        <w:rPr>
          <w:rFonts w:ascii="Segoe UI" w:hAnsi="Segoe UI" w:cs="Segoe UI"/>
          <w:sz w:val="22"/>
          <w:szCs w:val="22"/>
        </w:rPr>
        <w:tab/>
      </w:r>
      <w:r w:rsidRPr="00FF0474">
        <w:rPr>
          <w:rFonts w:ascii="Segoe UI" w:hAnsi="Segoe UI" w:cs="Segoe UI"/>
          <w:sz w:val="22"/>
          <w:szCs w:val="22"/>
        </w:rPr>
        <w:tab/>
      </w:r>
      <w:r w:rsidRPr="00FF0474">
        <w:rPr>
          <w:rFonts w:ascii="Segoe UI" w:hAnsi="Segoe UI" w:cs="Segoe UI"/>
          <w:sz w:val="22"/>
          <w:szCs w:val="22"/>
        </w:rPr>
        <w:tab/>
      </w:r>
      <w:r w:rsidR="000A7B47" w:rsidRPr="00791285">
        <w:rPr>
          <w:rFonts w:ascii="Segoe UI" w:hAnsi="Segoe UI" w:cs="Segoe UI"/>
          <w:sz w:val="22"/>
          <w:szCs w:val="22"/>
        </w:rPr>
        <w:t>CZ44992785</w:t>
      </w:r>
    </w:p>
    <w:p w14:paraId="6CE4DD62" w14:textId="77777777" w:rsidR="004C34F5" w:rsidRPr="00FF0474" w:rsidRDefault="004C34F5" w:rsidP="00165E67">
      <w:pPr>
        <w:tabs>
          <w:tab w:val="left" w:pos="426"/>
        </w:tabs>
        <w:spacing w:line="276" w:lineRule="auto"/>
        <w:ind w:left="2835" w:hanging="2409"/>
        <w:jc w:val="both"/>
        <w:rPr>
          <w:rFonts w:ascii="Segoe UI" w:hAnsi="Segoe UI" w:cs="Segoe UI"/>
          <w:sz w:val="22"/>
          <w:szCs w:val="22"/>
        </w:rPr>
      </w:pPr>
      <w:r w:rsidRPr="00FF0474">
        <w:rPr>
          <w:rFonts w:ascii="Segoe UI" w:hAnsi="Segoe UI" w:cs="Segoe UI"/>
          <w:sz w:val="22"/>
          <w:szCs w:val="22"/>
        </w:rPr>
        <w:t>Bankovní spojení:</w:t>
      </w:r>
      <w:r w:rsidRPr="00FF0474">
        <w:rPr>
          <w:rFonts w:ascii="Segoe UI" w:hAnsi="Segoe UI" w:cs="Segoe UI"/>
          <w:sz w:val="22"/>
          <w:szCs w:val="22"/>
        </w:rPr>
        <w:tab/>
      </w:r>
      <w:r w:rsidR="000A7B47" w:rsidRPr="00B10177">
        <w:rPr>
          <w:rFonts w:ascii="Segoe UI" w:hAnsi="Segoe UI" w:cs="Segoe UI"/>
          <w:sz w:val="22"/>
          <w:szCs w:val="22"/>
          <w:highlight w:val="yellow"/>
        </w:rPr>
        <w:t>___________________________</w:t>
      </w:r>
    </w:p>
    <w:p w14:paraId="230DE686" w14:textId="77777777" w:rsidR="004C34F5" w:rsidRPr="00FF0474" w:rsidRDefault="004C34F5" w:rsidP="00165E67">
      <w:pPr>
        <w:tabs>
          <w:tab w:val="left" w:pos="426"/>
        </w:tabs>
        <w:spacing w:line="276" w:lineRule="auto"/>
        <w:ind w:left="426"/>
        <w:rPr>
          <w:rFonts w:ascii="Segoe UI" w:hAnsi="Segoe UI" w:cs="Segoe UI"/>
          <w:sz w:val="22"/>
          <w:szCs w:val="22"/>
        </w:rPr>
      </w:pPr>
      <w:r w:rsidRPr="00FF0474">
        <w:rPr>
          <w:rFonts w:ascii="Segoe UI" w:hAnsi="Segoe UI" w:cs="Segoe UI"/>
          <w:sz w:val="22"/>
          <w:szCs w:val="22"/>
        </w:rPr>
        <w:t>Číslo účtu:</w:t>
      </w:r>
      <w:r w:rsidRPr="00FF0474">
        <w:rPr>
          <w:rFonts w:ascii="Segoe UI" w:hAnsi="Segoe UI" w:cs="Segoe UI"/>
          <w:sz w:val="22"/>
          <w:szCs w:val="22"/>
        </w:rPr>
        <w:tab/>
      </w:r>
      <w:r w:rsidRPr="00FF0474">
        <w:rPr>
          <w:rFonts w:ascii="Segoe UI" w:hAnsi="Segoe UI" w:cs="Segoe UI"/>
          <w:sz w:val="22"/>
          <w:szCs w:val="22"/>
        </w:rPr>
        <w:tab/>
      </w:r>
      <w:r w:rsidR="000A7B47" w:rsidRPr="00B10177">
        <w:rPr>
          <w:rFonts w:ascii="Segoe UI" w:hAnsi="Segoe UI" w:cs="Segoe UI"/>
          <w:sz w:val="22"/>
          <w:szCs w:val="22"/>
          <w:highlight w:val="yellow"/>
        </w:rPr>
        <w:t>___________________________</w:t>
      </w:r>
    </w:p>
    <w:p w14:paraId="67516823" w14:textId="16AE60A7" w:rsidR="000A7B47" w:rsidRPr="00ED02C1" w:rsidRDefault="000A7B47" w:rsidP="000A7B47">
      <w:pPr>
        <w:tabs>
          <w:tab w:val="left" w:pos="426"/>
        </w:tabs>
        <w:spacing w:before="120" w:line="276" w:lineRule="auto"/>
        <w:jc w:val="both"/>
        <w:rPr>
          <w:rFonts w:ascii="Segoe UI" w:hAnsi="Segoe UI" w:cs="Segoe UI"/>
          <w:bCs/>
          <w:sz w:val="22"/>
          <w:szCs w:val="22"/>
        </w:rPr>
      </w:pPr>
      <w:r w:rsidRPr="00254655">
        <w:rPr>
          <w:rFonts w:ascii="Segoe UI" w:hAnsi="Segoe UI" w:cs="Segoe UI"/>
          <w:sz w:val="22"/>
          <w:szCs w:val="22"/>
        </w:rPr>
        <w:t xml:space="preserve">Kontaktní osoby dle </w:t>
      </w:r>
      <w:r>
        <w:rPr>
          <w:rFonts w:ascii="Segoe UI" w:hAnsi="Segoe UI" w:cs="Segoe UI"/>
          <w:sz w:val="22"/>
          <w:szCs w:val="22"/>
        </w:rPr>
        <w:t>čl.</w:t>
      </w:r>
      <w:r w:rsidR="00E07D8E">
        <w:rPr>
          <w:rFonts w:ascii="Segoe UI" w:hAnsi="Segoe UI" w:cs="Segoe UI"/>
          <w:sz w:val="22"/>
          <w:szCs w:val="22"/>
        </w:rPr>
        <w:t xml:space="preserve"> </w:t>
      </w:r>
      <w:r w:rsidR="00E07D8E">
        <w:rPr>
          <w:rFonts w:ascii="Segoe UI" w:hAnsi="Segoe UI" w:cs="Segoe UI"/>
          <w:sz w:val="22"/>
          <w:szCs w:val="22"/>
          <w:highlight w:val="yellow"/>
        </w:rPr>
        <w:fldChar w:fldCharType="begin"/>
      </w:r>
      <w:r w:rsidR="00E07D8E">
        <w:rPr>
          <w:rFonts w:ascii="Segoe UI" w:hAnsi="Segoe UI" w:cs="Segoe UI"/>
          <w:sz w:val="22"/>
          <w:szCs w:val="22"/>
        </w:rPr>
        <w:instrText xml:space="preserve"> REF _Ref114215190 \r \h </w:instrText>
      </w:r>
      <w:r w:rsidR="00E07D8E">
        <w:rPr>
          <w:rFonts w:ascii="Segoe UI" w:hAnsi="Segoe UI" w:cs="Segoe UI"/>
          <w:sz w:val="22"/>
          <w:szCs w:val="22"/>
          <w:highlight w:val="yellow"/>
        </w:rPr>
      </w:r>
      <w:r w:rsidR="00E07D8E">
        <w:rPr>
          <w:rFonts w:ascii="Segoe UI" w:hAnsi="Segoe UI" w:cs="Segoe UI"/>
          <w:sz w:val="22"/>
          <w:szCs w:val="22"/>
          <w:highlight w:val="yellow"/>
        </w:rPr>
        <w:fldChar w:fldCharType="separate"/>
      </w:r>
      <w:r w:rsidR="00E07D8E">
        <w:rPr>
          <w:rFonts w:ascii="Segoe UI" w:hAnsi="Segoe UI" w:cs="Segoe UI"/>
          <w:sz w:val="22"/>
          <w:szCs w:val="22"/>
        </w:rPr>
        <w:t>XV</w:t>
      </w:r>
      <w:r w:rsidR="00E07D8E">
        <w:rPr>
          <w:rFonts w:ascii="Segoe UI" w:hAnsi="Segoe UI" w:cs="Segoe UI"/>
          <w:sz w:val="22"/>
          <w:szCs w:val="22"/>
          <w:highlight w:val="yellow"/>
        </w:rPr>
        <w:fldChar w:fldCharType="end"/>
      </w:r>
      <w:r w:rsidR="00E07D8E">
        <w:rPr>
          <w:rFonts w:ascii="Segoe UI" w:hAnsi="Segoe UI" w:cs="Segoe UI"/>
          <w:sz w:val="22"/>
          <w:szCs w:val="22"/>
        </w:rPr>
        <w:t>.</w:t>
      </w:r>
      <w:r w:rsidRPr="00254655">
        <w:rPr>
          <w:rFonts w:ascii="Segoe UI" w:hAnsi="Segoe UI" w:cs="Segoe UI"/>
          <w:sz w:val="22"/>
          <w:szCs w:val="22"/>
        </w:rPr>
        <w:t xml:space="preserve"> této smlouvy jsou uvedeny v příloze č. </w:t>
      </w:r>
      <w:r w:rsidR="00B200ED">
        <w:rPr>
          <w:rFonts w:ascii="Segoe UI" w:hAnsi="Segoe UI" w:cs="Segoe UI"/>
          <w:sz w:val="22"/>
          <w:szCs w:val="22"/>
        </w:rPr>
        <w:t>2</w:t>
      </w:r>
      <w:r w:rsidRPr="00254655">
        <w:rPr>
          <w:rFonts w:ascii="Segoe UI" w:hAnsi="Segoe UI" w:cs="Segoe UI"/>
          <w:sz w:val="22"/>
          <w:szCs w:val="22"/>
        </w:rPr>
        <w:t xml:space="preserve"> této smlouvy</w:t>
      </w:r>
    </w:p>
    <w:p w14:paraId="3914EF2A" w14:textId="77777777" w:rsidR="00CD25FA" w:rsidRPr="00FF0474" w:rsidRDefault="00CD25FA" w:rsidP="00165E67">
      <w:pPr>
        <w:tabs>
          <w:tab w:val="left" w:pos="426"/>
        </w:tabs>
        <w:spacing w:after="120" w:line="276" w:lineRule="auto"/>
        <w:ind w:left="2835"/>
        <w:rPr>
          <w:rFonts w:ascii="Segoe UI" w:hAnsi="Segoe UI" w:cs="Segoe UI"/>
          <w:bCs/>
          <w:sz w:val="22"/>
          <w:szCs w:val="22"/>
        </w:rPr>
      </w:pPr>
    </w:p>
    <w:p w14:paraId="73280009" w14:textId="77777777" w:rsidR="004C34F5" w:rsidRPr="00FF0474" w:rsidRDefault="004C34F5" w:rsidP="00165E67">
      <w:pPr>
        <w:tabs>
          <w:tab w:val="left" w:pos="426"/>
        </w:tabs>
        <w:spacing w:after="120" w:line="276" w:lineRule="auto"/>
        <w:ind w:left="284" w:firstLine="142"/>
        <w:jc w:val="both"/>
        <w:rPr>
          <w:rFonts w:ascii="Segoe UI" w:hAnsi="Segoe UI" w:cs="Segoe UI"/>
          <w:sz w:val="22"/>
          <w:szCs w:val="22"/>
        </w:rPr>
      </w:pPr>
      <w:r w:rsidRPr="00FF0474">
        <w:rPr>
          <w:rFonts w:ascii="Segoe UI" w:hAnsi="Segoe UI" w:cs="Segoe UI"/>
          <w:sz w:val="22"/>
          <w:szCs w:val="22"/>
        </w:rPr>
        <w:t>(dále jen „</w:t>
      </w:r>
      <w:r w:rsidR="00BE2007" w:rsidRPr="00FF0474">
        <w:rPr>
          <w:rFonts w:ascii="Segoe UI" w:hAnsi="Segoe UI" w:cs="Segoe UI"/>
          <w:b/>
          <w:i/>
          <w:sz w:val="22"/>
          <w:szCs w:val="22"/>
        </w:rPr>
        <w:t>Objednatel</w:t>
      </w:r>
      <w:r w:rsidRPr="00FF0474">
        <w:rPr>
          <w:rFonts w:ascii="Segoe UI" w:hAnsi="Segoe UI" w:cs="Segoe UI"/>
          <w:sz w:val="22"/>
          <w:szCs w:val="22"/>
        </w:rPr>
        <w:t>“)</w:t>
      </w:r>
    </w:p>
    <w:p w14:paraId="60965B0B" w14:textId="77777777" w:rsidR="00F94343" w:rsidRPr="00FF0474" w:rsidRDefault="00F94343" w:rsidP="00AD069F">
      <w:pPr>
        <w:spacing w:line="276" w:lineRule="auto"/>
        <w:rPr>
          <w:rFonts w:ascii="Segoe UI" w:hAnsi="Segoe UI" w:cs="Segoe UI"/>
          <w:b/>
          <w:sz w:val="22"/>
          <w:szCs w:val="22"/>
        </w:rPr>
      </w:pPr>
    </w:p>
    <w:p w14:paraId="032FA5EB" w14:textId="77777777" w:rsidR="004C34F5" w:rsidRPr="00FF0474" w:rsidRDefault="00F94343" w:rsidP="00892FE3">
      <w:pPr>
        <w:spacing w:line="276" w:lineRule="auto"/>
        <w:ind w:firstLine="426"/>
        <w:rPr>
          <w:rFonts w:ascii="Segoe UI" w:hAnsi="Segoe UI" w:cs="Segoe UI"/>
          <w:b/>
          <w:sz w:val="22"/>
          <w:szCs w:val="22"/>
        </w:rPr>
      </w:pPr>
      <w:r w:rsidRPr="00FF0474">
        <w:rPr>
          <w:rFonts w:ascii="Segoe UI" w:hAnsi="Segoe UI" w:cs="Segoe UI"/>
          <w:b/>
          <w:sz w:val="22"/>
          <w:szCs w:val="22"/>
        </w:rPr>
        <w:t>a</w:t>
      </w:r>
    </w:p>
    <w:p w14:paraId="55FCD195" w14:textId="77777777" w:rsidR="00F94343" w:rsidRPr="00FF0474" w:rsidRDefault="00F94343" w:rsidP="00892FE3">
      <w:pPr>
        <w:spacing w:line="276" w:lineRule="auto"/>
        <w:ind w:firstLine="426"/>
        <w:rPr>
          <w:rFonts w:ascii="Segoe UI" w:hAnsi="Segoe UI" w:cs="Segoe UI"/>
          <w:b/>
          <w:sz w:val="22"/>
          <w:szCs w:val="22"/>
        </w:rPr>
      </w:pPr>
    </w:p>
    <w:p w14:paraId="5F011739" w14:textId="77777777" w:rsidR="00DB40DD" w:rsidRDefault="005A08DF" w:rsidP="00D35F3E">
      <w:pPr>
        <w:numPr>
          <w:ilvl w:val="0"/>
          <w:numId w:val="16"/>
        </w:numPr>
        <w:tabs>
          <w:tab w:val="left" w:pos="426"/>
          <w:tab w:val="left" w:pos="3261"/>
        </w:tabs>
        <w:spacing w:before="240" w:after="120" w:line="276" w:lineRule="auto"/>
        <w:ind w:left="567" w:hanging="567"/>
        <w:jc w:val="both"/>
        <w:rPr>
          <w:rFonts w:ascii="Segoe UI" w:hAnsi="Segoe UI" w:cs="Segoe UI"/>
          <w:b/>
          <w:sz w:val="22"/>
          <w:szCs w:val="22"/>
        </w:rPr>
      </w:pPr>
      <w:r>
        <w:rPr>
          <w:rFonts w:ascii="Segoe UI" w:hAnsi="Segoe UI" w:cs="Segoe UI"/>
          <w:b/>
          <w:sz w:val="22"/>
          <w:szCs w:val="22"/>
        </w:rPr>
        <w:t xml:space="preserve">Název </w:t>
      </w:r>
      <w:r w:rsidRPr="00A81337">
        <w:rPr>
          <w:rFonts w:ascii="Segoe UI" w:hAnsi="Segoe UI" w:cs="Segoe UI"/>
          <w:b/>
          <w:sz w:val="22"/>
          <w:szCs w:val="22"/>
        </w:rPr>
        <w:t>/ obchodní firma / jméno a příjmení</w:t>
      </w:r>
      <w:r>
        <w:rPr>
          <w:rFonts w:ascii="Segoe UI" w:hAnsi="Segoe UI" w:cs="Segoe UI"/>
          <w:b/>
          <w:sz w:val="22"/>
          <w:szCs w:val="22"/>
        </w:rPr>
        <w:t>:</w:t>
      </w:r>
    </w:p>
    <w:p w14:paraId="47E4CB3C" w14:textId="77777777" w:rsidR="005A08DF" w:rsidRPr="00FF0474" w:rsidRDefault="005A08DF" w:rsidP="005A08DF">
      <w:pPr>
        <w:spacing w:after="120" w:line="276" w:lineRule="auto"/>
        <w:jc w:val="both"/>
        <w:rPr>
          <w:rFonts w:ascii="Segoe UI" w:hAnsi="Segoe UI" w:cs="Segoe UI"/>
          <w:b/>
          <w:sz w:val="22"/>
          <w:szCs w:val="22"/>
        </w:rPr>
      </w:pPr>
      <w:r w:rsidRPr="00A81337">
        <w:rPr>
          <w:rFonts w:ascii="Segoe UI" w:hAnsi="Segoe UI" w:cs="Segoe UI"/>
          <w:b/>
          <w:color w:val="FF0000"/>
          <w:sz w:val="22"/>
          <w:szCs w:val="22"/>
        </w:rPr>
        <w:t xml:space="preserve">POKYNY PRO </w:t>
      </w:r>
      <w:r>
        <w:rPr>
          <w:rFonts w:ascii="Segoe UI" w:hAnsi="Segoe UI" w:cs="Segoe UI"/>
          <w:b/>
          <w:color w:val="FF0000"/>
          <w:sz w:val="22"/>
          <w:szCs w:val="22"/>
        </w:rPr>
        <w:t>ÚČASTNÍKA</w:t>
      </w:r>
      <w:r w:rsidRPr="00A81337">
        <w:rPr>
          <w:rFonts w:ascii="Segoe UI" w:hAnsi="Segoe UI" w:cs="Segoe UI"/>
          <w:color w:val="FF0000"/>
          <w:sz w:val="22"/>
          <w:szCs w:val="22"/>
        </w:rPr>
        <w:t>:</w:t>
      </w:r>
      <w:r w:rsidRPr="00A81337">
        <w:rPr>
          <w:rFonts w:ascii="Segoe UI" w:hAnsi="Segoe UI" w:cs="Segoe UI"/>
          <w:i/>
          <w:color w:val="FF0000"/>
          <w:sz w:val="22"/>
          <w:szCs w:val="22"/>
        </w:rPr>
        <w:t xml:space="preserve"> při zpracování návrhu smlouvy doplní </w:t>
      </w:r>
      <w:r>
        <w:rPr>
          <w:rFonts w:ascii="Segoe UI" w:hAnsi="Segoe UI" w:cs="Segoe UI"/>
          <w:i/>
          <w:color w:val="FF0000"/>
          <w:sz w:val="22"/>
          <w:szCs w:val="22"/>
        </w:rPr>
        <w:t>účastník</w:t>
      </w:r>
      <w:r w:rsidRPr="00A81337">
        <w:rPr>
          <w:rFonts w:ascii="Segoe UI" w:hAnsi="Segoe UI" w:cs="Segoe UI"/>
          <w:i/>
          <w:color w:val="FF0000"/>
          <w:sz w:val="22"/>
          <w:szCs w:val="22"/>
        </w:rPr>
        <w:t xml:space="preserve"> požadované údaje</w:t>
      </w:r>
      <w:r w:rsidRPr="00ED1F75">
        <w:rPr>
          <w:color w:val="FF0000"/>
          <w:highlight w:val="cyan"/>
        </w:rPr>
        <w:t xml:space="preserve"> </w:t>
      </w:r>
    </w:p>
    <w:p w14:paraId="2F559B5C" w14:textId="77777777" w:rsidR="004C34F5" w:rsidRPr="00FF0474" w:rsidRDefault="004C34F5" w:rsidP="00CB1B35">
      <w:pPr>
        <w:spacing w:line="276" w:lineRule="auto"/>
        <w:ind w:left="2836" w:hanging="2410"/>
        <w:jc w:val="both"/>
        <w:rPr>
          <w:rFonts w:ascii="Segoe UI" w:hAnsi="Segoe UI" w:cs="Segoe UI"/>
          <w:sz w:val="22"/>
          <w:szCs w:val="22"/>
        </w:rPr>
      </w:pPr>
      <w:r w:rsidRPr="00FF0474">
        <w:rPr>
          <w:rFonts w:ascii="Segoe UI" w:hAnsi="Segoe UI" w:cs="Segoe UI"/>
          <w:sz w:val="22"/>
          <w:szCs w:val="22"/>
        </w:rPr>
        <w:t xml:space="preserve">Zastoupený: </w:t>
      </w:r>
      <w:r w:rsidR="00CB1B35" w:rsidRPr="00FF0474">
        <w:rPr>
          <w:rFonts w:ascii="Segoe UI" w:hAnsi="Segoe UI" w:cs="Segoe UI"/>
          <w:sz w:val="22"/>
          <w:szCs w:val="22"/>
        </w:rPr>
        <w:tab/>
      </w:r>
      <w:r w:rsidR="0053478F" w:rsidRPr="00B10177">
        <w:rPr>
          <w:rFonts w:ascii="Segoe UI" w:hAnsi="Segoe UI" w:cs="Segoe UI"/>
          <w:sz w:val="22"/>
          <w:szCs w:val="22"/>
          <w:highlight w:val="yellow"/>
        </w:rPr>
        <w:t>___________________________</w:t>
      </w:r>
    </w:p>
    <w:p w14:paraId="0235D4BE" w14:textId="77777777" w:rsidR="004C34F5" w:rsidRPr="00FF0474" w:rsidRDefault="004C34F5" w:rsidP="00165E67">
      <w:pPr>
        <w:spacing w:line="276" w:lineRule="auto"/>
        <w:ind w:left="426"/>
        <w:jc w:val="both"/>
        <w:rPr>
          <w:rFonts w:ascii="Segoe UI" w:hAnsi="Segoe UI" w:cs="Segoe UI"/>
          <w:sz w:val="22"/>
          <w:szCs w:val="22"/>
        </w:rPr>
      </w:pPr>
      <w:r w:rsidRPr="00FF0474">
        <w:rPr>
          <w:rFonts w:ascii="Segoe UI" w:hAnsi="Segoe UI" w:cs="Segoe UI"/>
          <w:sz w:val="22"/>
          <w:szCs w:val="22"/>
        </w:rPr>
        <w:t xml:space="preserve">Se sídlem: </w:t>
      </w:r>
      <w:r w:rsidR="00CD2DF4" w:rsidRPr="00FF0474">
        <w:rPr>
          <w:rFonts w:ascii="Segoe UI" w:hAnsi="Segoe UI" w:cs="Segoe UI"/>
          <w:sz w:val="22"/>
          <w:szCs w:val="22"/>
        </w:rPr>
        <w:tab/>
      </w:r>
      <w:r w:rsidR="00CD2DF4" w:rsidRPr="00FF0474">
        <w:rPr>
          <w:rFonts w:ascii="Segoe UI" w:hAnsi="Segoe UI" w:cs="Segoe UI"/>
          <w:sz w:val="22"/>
          <w:szCs w:val="22"/>
        </w:rPr>
        <w:tab/>
      </w:r>
      <w:r w:rsidR="0053478F" w:rsidRPr="00B10177">
        <w:rPr>
          <w:rFonts w:ascii="Segoe UI" w:hAnsi="Segoe UI" w:cs="Segoe UI"/>
          <w:sz w:val="22"/>
          <w:szCs w:val="22"/>
          <w:highlight w:val="yellow"/>
        </w:rPr>
        <w:t>___________________________</w:t>
      </w:r>
    </w:p>
    <w:p w14:paraId="662F38F7" w14:textId="77777777" w:rsidR="004C34F5" w:rsidRPr="00FF0474" w:rsidRDefault="004C34F5" w:rsidP="00165E67">
      <w:pPr>
        <w:spacing w:line="276" w:lineRule="auto"/>
        <w:ind w:left="426"/>
        <w:jc w:val="both"/>
        <w:rPr>
          <w:rFonts w:ascii="Segoe UI" w:hAnsi="Segoe UI" w:cs="Segoe UI"/>
          <w:sz w:val="22"/>
          <w:szCs w:val="22"/>
        </w:rPr>
      </w:pPr>
      <w:r w:rsidRPr="00FF0474">
        <w:rPr>
          <w:rFonts w:ascii="Segoe UI" w:hAnsi="Segoe UI" w:cs="Segoe UI"/>
          <w:sz w:val="22"/>
          <w:szCs w:val="22"/>
        </w:rPr>
        <w:t xml:space="preserve">IČO: </w:t>
      </w:r>
      <w:r w:rsidR="00CD2DF4" w:rsidRPr="00FF0474">
        <w:rPr>
          <w:rFonts w:ascii="Segoe UI" w:hAnsi="Segoe UI" w:cs="Segoe UI"/>
          <w:sz w:val="22"/>
          <w:szCs w:val="22"/>
        </w:rPr>
        <w:tab/>
      </w:r>
      <w:r w:rsidR="00CD2DF4" w:rsidRPr="00FF0474">
        <w:rPr>
          <w:rFonts w:ascii="Segoe UI" w:hAnsi="Segoe UI" w:cs="Segoe UI"/>
          <w:sz w:val="22"/>
          <w:szCs w:val="22"/>
        </w:rPr>
        <w:tab/>
      </w:r>
      <w:r w:rsidR="00CD2DF4" w:rsidRPr="00FF0474">
        <w:rPr>
          <w:rFonts w:ascii="Segoe UI" w:hAnsi="Segoe UI" w:cs="Segoe UI"/>
          <w:sz w:val="22"/>
          <w:szCs w:val="22"/>
        </w:rPr>
        <w:tab/>
      </w:r>
      <w:r w:rsidR="0053478F" w:rsidRPr="00B10177">
        <w:rPr>
          <w:rFonts w:ascii="Segoe UI" w:hAnsi="Segoe UI" w:cs="Segoe UI"/>
          <w:sz w:val="22"/>
          <w:szCs w:val="22"/>
          <w:highlight w:val="yellow"/>
        </w:rPr>
        <w:t>___________________________</w:t>
      </w:r>
    </w:p>
    <w:p w14:paraId="3CA94190" w14:textId="77777777" w:rsidR="004C34F5" w:rsidRPr="00FF0474" w:rsidRDefault="004C34F5" w:rsidP="00165E67">
      <w:pPr>
        <w:spacing w:line="276" w:lineRule="auto"/>
        <w:ind w:left="426"/>
        <w:jc w:val="both"/>
        <w:rPr>
          <w:rFonts w:ascii="Segoe UI" w:hAnsi="Segoe UI" w:cs="Segoe UI"/>
          <w:sz w:val="22"/>
          <w:szCs w:val="22"/>
        </w:rPr>
      </w:pPr>
      <w:r w:rsidRPr="00FF0474">
        <w:rPr>
          <w:rFonts w:ascii="Segoe UI" w:hAnsi="Segoe UI" w:cs="Segoe UI"/>
          <w:sz w:val="22"/>
          <w:szCs w:val="22"/>
        </w:rPr>
        <w:t xml:space="preserve">DIČ: </w:t>
      </w:r>
      <w:r w:rsidR="00CD2DF4" w:rsidRPr="00FF0474">
        <w:rPr>
          <w:rFonts w:ascii="Segoe UI" w:hAnsi="Segoe UI" w:cs="Segoe UI"/>
          <w:sz w:val="22"/>
          <w:szCs w:val="22"/>
        </w:rPr>
        <w:tab/>
      </w:r>
      <w:r w:rsidR="00CD2DF4" w:rsidRPr="00FF0474">
        <w:rPr>
          <w:rFonts w:ascii="Segoe UI" w:hAnsi="Segoe UI" w:cs="Segoe UI"/>
          <w:sz w:val="22"/>
          <w:szCs w:val="22"/>
        </w:rPr>
        <w:tab/>
      </w:r>
      <w:r w:rsidR="00CD2DF4" w:rsidRPr="00FF0474">
        <w:rPr>
          <w:rFonts w:ascii="Segoe UI" w:hAnsi="Segoe UI" w:cs="Segoe UI"/>
          <w:sz w:val="22"/>
          <w:szCs w:val="22"/>
        </w:rPr>
        <w:tab/>
      </w:r>
      <w:r w:rsidR="0053478F" w:rsidRPr="00B10177">
        <w:rPr>
          <w:rFonts w:ascii="Segoe UI" w:hAnsi="Segoe UI" w:cs="Segoe UI"/>
          <w:sz w:val="22"/>
          <w:szCs w:val="22"/>
          <w:highlight w:val="yellow"/>
        </w:rPr>
        <w:t>___________________________</w:t>
      </w:r>
    </w:p>
    <w:p w14:paraId="4444F606" w14:textId="77777777" w:rsidR="004C34F5" w:rsidRDefault="004C34F5" w:rsidP="00165E67">
      <w:pPr>
        <w:tabs>
          <w:tab w:val="left" w:pos="360"/>
        </w:tabs>
        <w:spacing w:line="276" w:lineRule="auto"/>
        <w:ind w:left="426"/>
        <w:jc w:val="both"/>
        <w:rPr>
          <w:rFonts w:ascii="Segoe UI" w:hAnsi="Segoe UI" w:cs="Segoe UI"/>
          <w:i/>
          <w:iCs/>
          <w:sz w:val="22"/>
          <w:szCs w:val="22"/>
        </w:rPr>
      </w:pPr>
      <w:r w:rsidRPr="00FF0474">
        <w:rPr>
          <w:rFonts w:ascii="Segoe UI" w:hAnsi="Segoe UI" w:cs="Segoe UI"/>
          <w:sz w:val="22"/>
          <w:szCs w:val="22"/>
        </w:rPr>
        <w:t>Právnická</w:t>
      </w:r>
      <w:r w:rsidR="0053478F">
        <w:rPr>
          <w:rFonts w:ascii="Segoe UI" w:hAnsi="Segoe UI" w:cs="Segoe UI"/>
          <w:sz w:val="22"/>
          <w:szCs w:val="22"/>
        </w:rPr>
        <w:t xml:space="preserve"> / fyzická</w:t>
      </w:r>
      <w:r w:rsidRPr="00FF0474">
        <w:rPr>
          <w:rFonts w:ascii="Segoe UI" w:hAnsi="Segoe UI" w:cs="Segoe UI"/>
          <w:sz w:val="22"/>
          <w:szCs w:val="22"/>
        </w:rPr>
        <w:t xml:space="preserve"> osoba zapsaná v obchodním rejstříku vedeném </w:t>
      </w:r>
      <w:r w:rsidR="0053478F">
        <w:rPr>
          <w:rFonts w:ascii="Segoe UI" w:hAnsi="Segoe UI" w:cs="Segoe UI"/>
          <w:sz w:val="22"/>
          <w:szCs w:val="22"/>
        </w:rPr>
        <w:t xml:space="preserve">Krajským / </w:t>
      </w:r>
      <w:r w:rsidRPr="00FF0474">
        <w:rPr>
          <w:rFonts w:ascii="Segoe UI" w:hAnsi="Segoe UI" w:cs="Segoe UI"/>
          <w:sz w:val="22"/>
          <w:szCs w:val="22"/>
        </w:rPr>
        <w:t>Městským soudem v</w:t>
      </w:r>
      <w:r w:rsidR="00145B33" w:rsidRPr="00FF0474">
        <w:rPr>
          <w:rFonts w:ascii="Segoe UI" w:hAnsi="Segoe UI" w:cs="Segoe UI"/>
          <w:sz w:val="22"/>
          <w:szCs w:val="22"/>
        </w:rPr>
        <w:t xml:space="preserve"> </w:t>
      </w:r>
      <w:r w:rsidR="0053478F">
        <w:rPr>
          <w:rFonts w:ascii="Segoe UI" w:hAnsi="Segoe UI" w:cs="Segoe UI"/>
          <w:sz w:val="22"/>
          <w:szCs w:val="22"/>
        </w:rPr>
        <w:t>______________</w:t>
      </w:r>
      <w:proofErr w:type="gramStart"/>
      <w:r w:rsidR="0053478F">
        <w:rPr>
          <w:rFonts w:ascii="Segoe UI" w:hAnsi="Segoe UI" w:cs="Segoe UI"/>
          <w:sz w:val="22"/>
          <w:szCs w:val="22"/>
        </w:rPr>
        <w:t xml:space="preserve">_ </w:t>
      </w:r>
      <w:r w:rsidR="00145B33" w:rsidRPr="00FF0474">
        <w:rPr>
          <w:rFonts w:ascii="Segoe UI" w:hAnsi="Segoe UI" w:cs="Segoe UI"/>
          <w:sz w:val="22"/>
          <w:szCs w:val="22"/>
        </w:rPr>
        <w:t>,</w:t>
      </w:r>
      <w:proofErr w:type="gramEnd"/>
      <w:r w:rsidR="00145B33" w:rsidRPr="00FF0474">
        <w:rPr>
          <w:rFonts w:ascii="Segoe UI" w:hAnsi="Segoe UI" w:cs="Segoe UI"/>
          <w:sz w:val="22"/>
          <w:szCs w:val="22"/>
        </w:rPr>
        <w:t xml:space="preserve"> </w:t>
      </w:r>
      <w:r w:rsidR="0053478F">
        <w:rPr>
          <w:rFonts w:ascii="Segoe UI" w:hAnsi="Segoe UI" w:cs="Segoe UI"/>
          <w:sz w:val="22"/>
          <w:szCs w:val="22"/>
        </w:rPr>
        <w:t xml:space="preserve">pod </w:t>
      </w:r>
      <w:proofErr w:type="spellStart"/>
      <w:r w:rsidR="0053478F">
        <w:rPr>
          <w:rFonts w:ascii="Segoe UI" w:hAnsi="Segoe UI" w:cs="Segoe UI"/>
          <w:sz w:val="22"/>
          <w:szCs w:val="22"/>
        </w:rPr>
        <w:t>sp</w:t>
      </w:r>
      <w:proofErr w:type="spellEnd"/>
      <w:r w:rsidR="0053478F">
        <w:rPr>
          <w:rFonts w:ascii="Segoe UI" w:hAnsi="Segoe UI" w:cs="Segoe UI"/>
          <w:sz w:val="22"/>
          <w:szCs w:val="22"/>
        </w:rPr>
        <w:t xml:space="preserve">. zn. </w:t>
      </w:r>
      <w:r w:rsidR="000A7B47" w:rsidRPr="00C80E86">
        <w:rPr>
          <w:rFonts w:ascii="Segoe UI" w:hAnsi="Segoe UI" w:cs="Segoe UI"/>
          <w:i/>
          <w:iCs/>
          <w:color w:val="FF0000"/>
          <w:sz w:val="22"/>
          <w:szCs w:val="22"/>
        </w:rPr>
        <w:t>(vyplní účastník, který je českou osobou nebo zahraniční osobou zapsanou v českém obchodním rejstříku)</w:t>
      </w:r>
      <w:r w:rsidR="000A7B47">
        <w:rPr>
          <w:rFonts w:ascii="Segoe UI" w:hAnsi="Segoe UI" w:cs="Segoe UI"/>
          <w:i/>
          <w:iCs/>
          <w:color w:val="FF0000"/>
          <w:sz w:val="22"/>
          <w:szCs w:val="22"/>
        </w:rPr>
        <w:t xml:space="preserve"> </w:t>
      </w:r>
      <w:r w:rsidR="0053478F">
        <w:rPr>
          <w:rFonts w:ascii="Segoe UI" w:hAnsi="Segoe UI" w:cs="Segoe UI"/>
          <w:i/>
          <w:iCs/>
          <w:sz w:val="22"/>
          <w:szCs w:val="22"/>
        </w:rPr>
        <w:t xml:space="preserve">nebo </w:t>
      </w:r>
    </w:p>
    <w:p w14:paraId="249F0D50" w14:textId="77777777" w:rsidR="0053478F" w:rsidRPr="00A81337" w:rsidRDefault="0053478F" w:rsidP="0034553B">
      <w:pPr>
        <w:spacing w:after="120" w:line="276" w:lineRule="auto"/>
        <w:ind w:left="426"/>
        <w:jc w:val="both"/>
        <w:rPr>
          <w:rFonts w:ascii="Segoe UI" w:hAnsi="Segoe UI" w:cs="Segoe UI"/>
          <w:sz w:val="22"/>
          <w:szCs w:val="22"/>
        </w:rPr>
      </w:pPr>
      <w:r w:rsidRPr="00A81337">
        <w:rPr>
          <w:rFonts w:ascii="Segoe UI" w:hAnsi="Segoe UI" w:cs="Segoe UI"/>
          <w:sz w:val="22"/>
          <w:szCs w:val="22"/>
        </w:rPr>
        <w:t xml:space="preserve">Právnická / fyzická osoba zapsaná v </w:t>
      </w:r>
      <w:r w:rsidRPr="00B10177">
        <w:rPr>
          <w:rFonts w:ascii="Segoe UI" w:hAnsi="Segoe UI" w:cs="Segoe UI"/>
          <w:sz w:val="22"/>
          <w:szCs w:val="22"/>
          <w:highlight w:val="yellow"/>
        </w:rPr>
        <w:t>___________________________</w:t>
      </w:r>
      <w:r w:rsidR="000A7B47">
        <w:rPr>
          <w:rFonts w:ascii="Segoe UI" w:hAnsi="Segoe UI" w:cs="Segoe UI"/>
          <w:sz w:val="22"/>
          <w:szCs w:val="22"/>
        </w:rPr>
        <w:t xml:space="preserve"> </w:t>
      </w:r>
      <w:r w:rsidR="000A7B47" w:rsidRPr="00C80E86">
        <w:rPr>
          <w:rFonts w:ascii="Segoe UI" w:hAnsi="Segoe UI" w:cs="Segoe UI"/>
          <w:i/>
          <w:iCs/>
          <w:color w:val="FF0000"/>
          <w:sz w:val="22"/>
          <w:szCs w:val="22"/>
        </w:rPr>
        <w:t>(vyplní účastník, který je zahraniční osobou, údaj o zápisu do příslušné evidence dle zahraniční právní úpravy)</w:t>
      </w:r>
    </w:p>
    <w:p w14:paraId="04CE7455" w14:textId="77777777" w:rsidR="0053478F" w:rsidRPr="00A81337" w:rsidRDefault="0053478F" w:rsidP="0034553B">
      <w:pPr>
        <w:spacing w:after="120" w:line="276" w:lineRule="auto"/>
        <w:ind w:left="426"/>
        <w:jc w:val="both"/>
        <w:rPr>
          <w:rFonts w:ascii="Segoe UI" w:hAnsi="Segoe UI" w:cs="Segoe UI"/>
          <w:sz w:val="22"/>
          <w:szCs w:val="22"/>
        </w:rPr>
      </w:pPr>
      <w:r w:rsidRPr="00A81337">
        <w:rPr>
          <w:rFonts w:ascii="Segoe UI" w:hAnsi="Segoe UI" w:cs="Segoe UI"/>
          <w:sz w:val="22"/>
          <w:szCs w:val="22"/>
        </w:rPr>
        <w:t xml:space="preserve">Bankovní spojení: </w:t>
      </w:r>
      <w:r w:rsidR="000A7B47">
        <w:rPr>
          <w:rFonts w:ascii="Segoe UI" w:hAnsi="Segoe UI" w:cs="Segoe UI"/>
          <w:sz w:val="22"/>
          <w:szCs w:val="22"/>
        </w:rPr>
        <w:tab/>
      </w:r>
      <w:r w:rsidR="00B34BD1" w:rsidRPr="00B10177">
        <w:rPr>
          <w:rFonts w:ascii="Segoe UI" w:hAnsi="Segoe UI" w:cs="Segoe UI"/>
          <w:sz w:val="22"/>
          <w:szCs w:val="22"/>
          <w:highlight w:val="yellow"/>
        </w:rPr>
        <w:t>___________________________</w:t>
      </w:r>
    </w:p>
    <w:p w14:paraId="7F51922E" w14:textId="77777777" w:rsidR="0053478F" w:rsidRDefault="0053478F" w:rsidP="0034553B">
      <w:pPr>
        <w:spacing w:after="120" w:line="276" w:lineRule="auto"/>
        <w:ind w:left="426"/>
        <w:jc w:val="both"/>
        <w:rPr>
          <w:rFonts w:ascii="Segoe UI" w:hAnsi="Segoe UI" w:cs="Segoe UI"/>
          <w:sz w:val="22"/>
          <w:szCs w:val="22"/>
        </w:rPr>
      </w:pPr>
      <w:r w:rsidRPr="00A81337">
        <w:rPr>
          <w:rFonts w:ascii="Segoe UI" w:hAnsi="Segoe UI" w:cs="Segoe UI"/>
          <w:sz w:val="22"/>
          <w:szCs w:val="22"/>
        </w:rPr>
        <w:t xml:space="preserve">Číslo účtu: </w:t>
      </w:r>
      <w:r w:rsidR="000A7B47">
        <w:rPr>
          <w:rFonts w:ascii="Segoe UI" w:hAnsi="Segoe UI" w:cs="Segoe UI"/>
          <w:sz w:val="22"/>
          <w:szCs w:val="22"/>
        </w:rPr>
        <w:tab/>
      </w:r>
      <w:r w:rsidR="000A7B47">
        <w:rPr>
          <w:rFonts w:ascii="Segoe UI" w:hAnsi="Segoe UI" w:cs="Segoe UI"/>
          <w:sz w:val="22"/>
          <w:szCs w:val="22"/>
        </w:rPr>
        <w:tab/>
      </w:r>
      <w:r w:rsidR="00B34BD1" w:rsidRPr="00B10177">
        <w:rPr>
          <w:rFonts w:ascii="Segoe UI" w:hAnsi="Segoe UI" w:cs="Segoe UI"/>
          <w:sz w:val="22"/>
          <w:szCs w:val="22"/>
          <w:highlight w:val="yellow"/>
        </w:rPr>
        <w:t>___________________________</w:t>
      </w:r>
    </w:p>
    <w:p w14:paraId="7761DC7A" w14:textId="6613FD7F" w:rsidR="0053478F" w:rsidRPr="00A81337" w:rsidRDefault="000A7B47" w:rsidP="000A7B47">
      <w:pPr>
        <w:spacing w:after="120" w:line="276" w:lineRule="auto"/>
        <w:ind w:left="426"/>
        <w:jc w:val="both"/>
        <w:rPr>
          <w:rFonts w:ascii="Segoe UI" w:hAnsi="Segoe UI" w:cs="Segoe UI"/>
          <w:sz w:val="22"/>
          <w:szCs w:val="22"/>
        </w:rPr>
      </w:pPr>
      <w:r w:rsidRPr="00254655">
        <w:rPr>
          <w:rFonts w:ascii="Segoe UI" w:hAnsi="Segoe UI" w:cs="Segoe UI"/>
          <w:sz w:val="22"/>
          <w:szCs w:val="22"/>
        </w:rPr>
        <w:t xml:space="preserve">Kontaktní osoby dle </w:t>
      </w:r>
      <w:r w:rsidRPr="00E07D8E">
        <w:rPr>
          <w:rFonts w:ascii="Segoe UI" w:hAnsi="Segoe UI" w:cs="Segoe UI"/>
          <w:sz w:val="22"/>
          <w:szCs w:val="22"/>
        </w:rPr>
        <w:t>čl. </w:t>
      </w:r>
      <w:r w:rsidR="00E07D8E" w:rsidRPr="00E07D8E">
        <w:rPr>
          <w:rFonts w:ascii="Segoe UI" w:hAnsi="Segoe UI" w:cs="Segoe UI"/>
          <w:sz w:val="22"/>
          <w:szCs w:val="22"/>
        </w:rPr>
        <w:fldChar w:fldCharType="begin"/>
      </w:r>
      <w:r w:rsidR="00E07D8E" w:rsidRPr="00E07D8E">
        <w:rPr>
          <w:rFonts w:ascii="Segoe UI" w:hAnsi="Segoe UI" w:cs="Segoe UI"/>
          <w:sz w:val="22"/>
          <w:szCs w:val="22"/>
        </w:rPr>
        <w:instrText xml:space="preserve"> REF _Ref114215190 \r \h </w:instrText>
      </w:r>
      <w:r w:rsidR="00E07D8E">
        <w:rPr>
          <w:rFonts w:ascii="Segoe UI" w:hAnsi="Segoe UI" w:cs="Segoe UI"/>
          <w:sz w:val="22"/>
          <w:szCs w:val="22"/>
        </w:rPr>
        <w:instrText xml:space="preserve"> \* MERGEFORMAT </w:instrText>
      </w:r>
      <w:r w:rsidR="00E07D8E" w:rsidRPr="00E07D8E">
        <w:rPr>
          <w:rFonts w:ascii="Segoe UI" w:hAnsi="Segoe UI" w:cs="Segoe UI"/>
          <w:sz w:val="22"/>
          <w:szCs w:val="22"/>
        </w:rPr>
      </w:r>
      <w:r w:rsidR="00E07D8E" w:rsidRPr="00E07D8E">
        <w:rPr>
          <w:rFonts w:ascii="Segoe UI" w:hAnsi="Segoe UI" w:cs="Segoe UI"/>
          <w:sz w:val="22"/>
          <w:szCs w:val="22"/>
        </w:rPr>
        <w:fldChar w:fldCharType="separate"/>
      </w:r>
      <w:r w:rsidR="00E07D8E" w:rsidRPr="00E07D8E">
        <w:rPr>
          <w:rFonts w:ascii="Segoe UI" w:hAnsi="Segoe UI" w:cs="Segoe UI"/>
          <w:sz w:val="22"/>
          <w:szCs w:val="22"/>
        </w:rPr>
        <w:t>XV</w:t>
      </w:r>
      <w:r w:rsidR="00E07D8E" w:rsidRPr="00E07D8E">
        <w:rPr>
          <w:rFonts w:ascii="Segoe UI" w:hAnsi="Segoe UI" w:cs="Segoe UI"/>
          <w:sz w:val="22"/>
          <w:szCs w:val="22"/>
        </w:rPr>
        <w:fldChar w:fldCharType="end"/>
      </w:r>
      <w:r w:rsidRPr="00E07D8E">
        <w:rPr>
          <w:rFonts w:ascii="Segoe UI" w:hAnsi="Segoe UI" w:cs="Segoe UI"/>
          <w:sz w:val="22"/>
          <w:szCs w:val="22"/>
        </w:rPr>
        <w:t>.</w:t>
      </w:r>
      <w:r w:rsidRPr="00254655">
        <w:rPr>
          <w:rFonts w:ascii="Segoe UI" w:hAnsi="Segoe UI" w:cs="Segoe UI"/>
          <w:sz w:val="22"/>
          <w:szCs w:val="22"/>
        </w:rPr>
        <w:t xml:space="preserve"> této smlouvy jsou uvedeny v příloze č. </w:t>
      </w:r>
      <w:r w:rsidR="00E07D8E">
        <w:rPr>
          <w:rFonts w:ascii="Segoe UI" w:hAnsi="Segoe UI" w:cs="Segoe UI"/>
          <w:sz w:val="22"/>
          <w:szCs w:val="22"/>
        </w:rPr>
        <w:t>2</w:t>
      </w:r>
      <w:r w:rsidRPr="00254655">
        <w:rPr>
          <w:rFonts w:ascii="Segoe UI" w:hAnsi="Segoe UI" w:cs="Segoe UI"/>
          <w:sz w:val="22"/>
          <w:szCs w:val="22"/>
        </w:rPr>
        <w:t xml:space="preserve"> této smlouvy</w:t>
      </w:r>
      <w:r>
        <w:rPr>
          <w:rFonts w:ascii="Segoe UI" w:hAnsi="Segoe UI" w:cs="Segoe UI"/>
          <w:sz w:val="22"/>
          <w:szCs w:val="22"/>
        </w:rPr>
        <w:t>.</w:t>
      </w:r>
    </w:p>
    <w:p w14:paraId="00543893" w14:textId="77777777" w:rsidR="0053478F" w:rsidRPr="0053478F" w:rsidRDefault="0053478F" w:rsidP="0053478F">
      <w:pPr>
        <w:tabs>
          <w:tab w:val="left" w:pos="360"/>
        </w:tabs>
        <w:spacing w:line="276" w:lineRule="auto"/>
        <w:ind w:left="426"/>
        <w:jc w:val="both"/>
        <w:rPr>
          <w:rFonts w:ascii="Segoe UI" w:hAnsi="Segoe UI" w:cs="Segoe UI"/>
          <w:sz w:val="22"/>
          <w:szCs w:val="22"/>
        </w:rPr>
      </w:pPr>
      <w:r w:rsidRPr="00A81337">
        <w:rPr>
          <w:rFonts w:ascii="Segoe UI" w:hAnsi="Segoe UI" w:cs="Segoe UI"/>
          <w:sz w:val="22"/>
          <w:szCs w:val="22"/>
        </w:rPr>
        <w:t>(dále jen „</w:t>
      </w:r>
      <w:r w:rsidRPr="00A81337">
        <w:rPr>
          <w:rFonts w:ascii="Segoe UI" w:hAnsi="Segoe UI" w:cs="Segoe UI"/>
          <w:b/>
          <w:i/>
          <w:sz w:val="22"/>
          <w:szCs w:val="22"/>
        </w:rPr>
        <w:t>Zhotovitel</w:t>
      </w:r>
      <w:r w:rsidRPr="00A81337">
        <w:rPr>
          <w:rFonts w:ascii="Segoe UI" w:hAnsi="Segoe UI" w:cs="Segoe UI"/>
          <w:sz w:val="22"/>
          <w:szCs w:val="22"/>
        </w:rPr>
        <w:t>“)</w:t>
      </w:r>
    </w:p>
    <w:p w14:paraId="1556BF66" w14:textId="77777777" w:rsidR="007B28D1" w:rsidRPr="00FF0474" w:rsidRDefault="007B28D1"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lastRenderedPageBreak/>
        <w:t>Základní ustanovení</w:t>
      </w:r>
      <w:r w:rsidR="00B46FD7" w:rsidRPr="00FF0474">
        <w:rPr>
          <w:rFonts w:ascii="Segoe UI" w:hAnsi="Segoe UI" w:cs="Segoe UI"/>
          <w:b/>
          <w:sz w:val="22"/>
          <w:szCs w:val="22"/>
        </w:rPr>
        <w:t xml:space="preserve"> a účel smlouvy</w:t>
      </w:r>
    </w:p>
    <w:p w14:paraId="3BF95C62" w14:textId="77777777" w:rsidR="007B28D1" w:rsidRPr="00FF0474" w:rsidRDefault="007B28D1" w:rsidP="001B3578">
      <w:pPr>
        <w:numPr>
          <w:ilvl w:val="1"/>
          <w:numId w:val="17"/>
        </w:numPr>
        <w:spacing w:after="120" w:line="276" w:lineRule="auto"/>
        <w:ind w:left="567" w:hanging="573"/>
        <w:jc w:val="both"/>
        <w:rPr>
          <w:rFonts w:ascii="Segoe UI" w:hAnsi="Segoe UI" w:cs="Segoe UI"/>
          <w:sz w:val="22"/>
          <w:szCs w:val="22"/>
        </w:rPr>
      </w:pPr>
      <w:r w:rsidRPr="00FF0474">
        <w:rPr>
          <w:rFonts w:ascii="Segoe UI" w:hAnsi="Segoe UI" w:cs="Segoe UI"/>
          <w:sz w:val="22"/>
          <w:szCs w:val="22"/>
        </w:rPr>
        <w:t xml:space="preserve">Tato smlouva je uzavřena dle </w:t>
      </w:r>
      <w:r w:rsidR="00CB6397" w:rsidRPr="00FF0474">
        <w:rPr>
          <w:rFonts w:ascii="Segoe UI" w:hAnsi="Segoe UI" w:cs="Segoe UI"/>
          <w:sz w:val="22"/>
          <w:szCs w:val="22"/>
        </w:rPr>
        <w:t>§ 1746 odst. 2 zákona č. 89/201</w:t>
      </w:r>
      <w:r w:rsidR="00646ED3" w:rsidRPr="00FF0474">
        <w:rPr>
          <w:rFonts w:ascii="Segoe UI" w:hAnsi="Segoe UI" w:cs="Segoe UI"/>
          <w:sz w:val="22"/>
          <w:szCs w:val="22"/>
        </w:rPr>
        <w:t>2</w:t>
      </w:r>
      <w:r w:rsidR="00CB6397" w:rsidRPr="00FF0474">
        <w:rPr>
          <w:rFonts w:ascii="Segoe UI" w:hAnsi="Segoe UI" w:cs="Segoe UI"/>
          <w:sz w:val="22"/>
          <w:szCs w:val="22"/>
        </w:rPr>
        <w:t xml:space="preserve"> Sb., občanský zákoník (dále jen „</w:t>
      </w:r>
      <w:r w:rsidR="00C824AD" w:rsidRPr="00FF0474">
        <w:rPr>
          <w:rFonts w:ascii="Segoe UI" w:hAnsi="Segoe UI" w:cs="Segoe UI"/>
          <w:b/>
          <w:i/>
          <w:sz w:val="22"/>
          <w:szCs w:val="22"/>
        </w:rPr>
        <w:t>O</w:t>
      </w:r>
      <w:r w:rsidR="00CB6397" w:rsidRPr="00FF0474">
        <w:rPr>
          <w:rFonts w:ascii="Segoe UI" w:hAnsi="Segoe UI" w:cs="Segoe UI"/>
          <w:b/>
          <w:i/>
          <w:sz w:val="22"/>
          <w:szCs w:val="22"/>
        </w:rPr>
        <w:t>bčanský zákoník</w:t>
      </w:r>
      <w:r w:rsidR="00E73B8A" w:rsidRPr="00FF0474">
        <w:rPr>
          <w:rFonts w:ascii="Segoe UI" w:hAnsi="Segoe UI" w:cs="Segoe UI"/>
          <w:sz w:val="22"/>
          <w:szCs w:val="22"/>
        </w:rPr>
        <w:t>“</w:t>
      </w:r>
      <w:r w:rsidR="00CB6397" w:rsidRPr="00FF0474">
        <w:rPr>
          <w:rFonts w:ascii="Segoe UI" w:hAnsi="Segoe UI" w:cs="Segoe UI"/>
          <w:sz w:val="22"/>
          <w:szCs w:val="22"/>
        </w:rPr>
        <w:t xml:space="preserve">), za přiměřeného použití ustanovení upravujících dílo dle </w:t>
      </w:r>
      <w:r w:rsidRPr="00FF0474">
        <w:rPr>
          <w:rFonts w:ascii="Segoe UI" w:hAnsi="Segoe UI" w:cs="Segoe UI"/>
          <w:sz w:val="22"/>
          <w:szCs w:val="22"/>
        </w:rPr>
        <w:t xml:space="preserve">§ </w:t>
      </w:r>
      <w:smartTag w:uri="urn:schemas-microsoft-com:office:smarttags" w:element="metricconverter">
        <w:smartTagPr>
          <w:attr w:name="ProductID" w:val="2586 a"/>
        </w:smartTagPr>
        <w:r w:rsidRPr="00FF0474">
          <w:rPr>
            <w:rFonts w:ascii="Segoe UI" w:hAnsi="Segoe UI" w:cs="Segoe UI"/>
            <w:sz w:val="22"/>
            <w:szCs w:val="22"/>
          </w:rPr>
          <w:t>2586 a</w:t>
        </w:r>
      </w:smartTag>
      <w:r w:rsidRPr="00FF0474">
        <w:rPr>
          <w:rFonts w:ascii="Segoe UI" w:hAnsi="Segoe UI" w:cs="Segoe UI"/>
          <w:sz w:val="22"/>
          <w:szCs w:val="22"/>
        </w:rPr>
        <w:t xml:space="preserve"> násl. </w:t>
      </w:r>
      <w:r w:rsidR="0055083C" w:rsidRPr="00FF0474">
        <w:rPr>
          <w:rFonts w:ascii="Segoe UI" w:hAnsi="Segoe UI" w:cs="Segoe UI"/>
          <w:sz w:val="22"/>
          <w:szCs w:val="22"/>
        </w:rPr>
        <w:t>O</w:t>
      </w:r>
      <w:r w:rsidR="00CB6397" w:rsidRPr="00FF0474">
        <w:rPr>
          <w:rFonts w:ascii="Segoe UI" w:hAnsi="Segoe UI" w:cs="Segoe UI"/>
          <w:sz w:val="22"/>
          <w:szCs w:val="22"/>
        </w:rPr>
        <w:t xml:space="preserve">bčanského zákoníku a příkaz dle § </w:t>
      </w:r>
      <w:smartTag w:uri="urn:schemas-microsoft-com:office:smarttags" w:element="metricconverter">
        <w:smartTagPr>
          <w:attr w:name="ProductID" w:val="2430 a"/>
        </w:smartTagPr>
        <w:r w:rsidR="00CB6397" w:rsidRPr="00FF0474">
          <w:rPr>
            <w:rFonts w:ascii="Segoe UI" w:hAnsi="Segoe UI" w:cs="Segoe UI"/>
            <w:sz w:val="22"/>
            <w:szCs w:val="22"/>
          </w:rPr>
          <w:t>2430 a</w:t>
        </w:r>
      </w:smartTag>
      <w:r w:rsidR="00CB6397" w:rsidRPr="00FF0474">
        <w:rPr>
          <w:rFonts w:ascii="Segoe UI" w:hAnsi="Segoe UI" w:cs="Segoe UI"/>
          <w:sz w:val="22"/>
          <w:szCs w:val="22"/>
        </w:rPr>
        <w:t xml:space="preserve"> násl. </w:t>
      </w:r>
      <w:r w:rsidR="0055083C" w:rsidRPr="00FF0474">
        <w:rPr>
          <w:rFonts w:ascii="Segoe UI" w:hAnsi="Segoe UI" w:cs="Segoe UI"/>
          <w:sz w:val="22"/>
          <w:szCs w:val="22"/>
        </w:rPr>
        <w:t>O</w:t>
      </w:r>
      <w:r w:rsidR="00CB6397" w:rsidRPr="00FF0474">
        <w:rPr>
          <w:rFonts w:ascii="Segoe UI" w:hAnsi="Segoe UI" w:cs="Segoe UI"/>
          <w:sz w:val="22"/>
          <w:szCs w:val="22"/>
        </w:rPr>
        <w:t>bčanského zákoníku;</w:t>
      </w:r>
      <w:r w:rsidRPr="00FF0474">
        <w:rPr>
          <w:rFonts w:ascii="Segoe UI" w:hAnsi="Segoe UI" w:cs="Segoe UI"/>
          <w:sz w:val="22"/>
          <w:szCs w:val="22"/>
        </w:rPr>
        <w:t xml:space="preserve"> práva a povinnosti stran touto smlouvou neupravená se řídí příslušnými ustanoveními </w:t>
      </w:r>
      <w:r w:rsidR="0055083C" w:rsidRPr="00FF0474">
        <w:rPr>
          <w:rFonts w:ascii="Segoe UI" w:hAnsi="Segoe UI" w:cs="Segoe UI"/>
          <w:sz w:val="22"/>
          <w:szCs w:val="22"/>
        </w:rPr>
        <w:t>O</w:t>
      </w:r>
      <w:r w:rsidRPr="00FF0474">
        <w:rPr>
          <w:rFonts w:ascii="Segoe UI" w:hAnsi="Segoe UI" w:cs="Segoe UI"/>
          <w:sz w:val="22"/>
          <w:szCs w:val="22"/>
        </w:rPr>
        <w:t xml:space="preserve">bčanského zákoníku. </w:t>
      </w:r>
    </w:p>
    <w:p w14:paraId="6859FB82" w14:textId="6422041B" w:rsidR="004C34F5" w:rsidRDefault="00240083" w:rsidP="001B3578">
      <w:pPr>
        <w:numPr>
          <w:ilvl w:val="1"/>
          <w:numId w:val="17"/>
        </w:numPr>
        <w:spacing w:after="120" w:line="276" w:lineRule="auto"/>
        <w:ind w:left="567" w:hanging="573"/>
        <w:jc w:val="both"/>
        <w:rPr>
          <w:rFonts w:ascii="Segoe UI" w:hAnsi="Segoe UI" w:cs="Segoe UI"/>
          <w:sz w:val="22"/>
          <w:szCs w:val="22"/>
        </w:rPr>
      </w:pPr>
      <w:r w:rsidRPr="00C80E86">
        <w:rPr>
          <w:rFonts w:ascii="Segoe UI" w:hAnsi="Segoe UI" w:cs="Segoe UI"/>
          <w:sz w:val="22"/>
          <w:szCs w:val="22"/>
        </w:rPr>
        <w:t xml:space="preserve">Tato smlouva je </w:t>
      </w:r>
      <w:r w:rsidRPr="004906CD">
        <w:rPr>
          <w:rFonts w:ascii="Segoe UI" w:hAnsi="Segoe UI" w:cs="Segoe UI"/>
          <w:sz w:val="22"/>
          <w:szCs w:val="22"/>
        </w:rPr>
        <w:t xml:space="preserve">uzavřena </w:t>
      </w:r>
      <w:r w:rsidRPr="005A5B86">
        <w:rPr>
          <w:rFonts w:ascii="Segoe UI" w:hAnsi="Segoe UI" w:cs="Segoe UI"/>
          <w:sz w:val="22"/>
          <w:szCs w:val="22"/>
        </w:rPr>
        <w:t xml:space="preserve">v návaznosti na výsledek zadávacího řízení na veřejnou zakázku s názvem </w:t>
      </w:r>
      <w:r w:rsidR="004C34F5" w:rsidRPr="005A5B86">
        <w:rPr>
          <w:rFonts w:ascii="Segoe UI" w:hAnsi="Segoe UI" w:cs="Segoe UI"/>
          <w:sz w:val="22"/>
          <w:szCs w:val="22"/>
        </w:rPr>
        <w:t>„</w:t>
      </w:r>
      <w:r w:rsidR="00B10B6C">
        <w:rPr>
          <w:rFonts w:ascii="Segoe UI" w:hAnsi="Segoe UI" w:cs="Segoe UI"/>
          <w:bCs/>
          <w:i/>
          <w:iCs/>
          <w:sz w:val="22"/>
          <w:szCs w:val="22"/>
        </w:rPr>
        <w:t>Třetí</w:t>
      </w:r>
      <w:r w:rsidR="00D46559" w:rsidRPr="00D46559">
        <w:rPr>
          <w:rFonts w:ascii="Segoe UI" w:hAnsi="Segoe UI" w:cs="Segoe UI"/>
          <w:bCs/>
          <w:i/>
          <w:iCs/>
          <w:sz w:val="22"/>
          <w:szCs w:val="22"/>
        </w:rPr>
        <w:t xml:space="preserve"> hala pro míčové sporty Vodova</w:t>
      </w:r>
      <w:r w:rsidR="0053478F" w:rsidRPr="005A5B86">
        <w:rPr>
          <w:rFonts w:ascii="Segoe UI" w:hAnsi="Segoe UI" w:cs="Segoe UI"/>
          <w:sz w:val="22"/>
          <w:szCs w:val="22"/>
        </w:rPr>
        <w:t>“ (dále jen „</w:t>
      </w:r>
      <w:r w:rsidR="002267D1" w:rsidRPr="005A5B86">
        <w:rPr>
          <w:rFonts w:ascii="Segoe UI" w:hAnsi="Segoe UI" w:cs="Segoe UI"/>
          <w:b/>
          <w:bCs/>
          <w:i/>
          <w:iCs/>
          <w:sz w:val="22"/>
          <w:szCs w:val="22"/>
        </w:rPr>
        <w:t>V</w:t>
      </w:r>
      <w:r w:rsidR="0053478F" w:rsidRPr="005A5B86">
        <w:rPr>
          <w:rFonts w:ascii="Segoe UI" w:hAnsi="Segoe UI" w:cs="Segoe UI"/>
          <w:b/>
          <w:bCs/>
          <w:i/>
          <w:iCs/>
          <w:sz w:val="22"/>
          <w:szCs w:val="22"/>
        </w:rPr>
        <w:t>eřejná zakázka</w:t>
      </w:r>
      <w:r w:rsidR="0053478F" w:rsidRPr="005A5B86">
        <w:rPr>
          <w:rFonts w:ascii="Segoe UI" w:hAnsi="Segoe UI" w:cs="Segoe UI"/>
          <w:sz w:val="22"/>
          <w:szCs w:val="22"/>
        </w:rPr>
        <w:t>“)</w:t>
      </w:r>
      <w:r w:rsidR="005A5B86">
        <w:rPr>
          <w:rFonts w:ascii="Segoe UI" w:hAnsi="Segoe UI" w:cs="Segoe UI"/>
          <w:sz w:val="22"/>
          <w:szCs w:val="22"/>
        </w:rPr>
        <w:t>, které bylo realizováno Objednatelem, jakožto zadavatelem veřejné zakázky (</w:t>
      </w:r>
      <w:r w:rsidR="005A5B86" w:rsidRPr="00C80E86">
        <w:rPr>
          <w:rFonts w:ascii="Segoe UI" w:hAnsi="Segoe UI" w:cs="Segoe UI"/>
          <w:sz w:val="22"/>
          <w:szCs w:val="22"/>
        </w:rPr>
        <w:t>dále jen „</w:t>
      </w:r>
      <w:r w:rsidR="005A5B86" w:rsidRPr="00C80E86">
        <w:rPr>
          <w:rFonts w:ascii="Segoe UI" w:hAnsi="Segoe UI" w:cs="Segoe UI"/>
          <w:b/>
          <w:bCs/>
          <w:i/>
          <w:iCs/>
          <w:sz w:val="22"/>
          <w:szCs w:val="22"/>
        </w:rPr>
        <w:t>Zadávací řízení</w:t>
      </w:r>
      <w:r w:rsidR="005A5B86" w:rsidRPr="00C80E86">
        <w:rPr>
          <w:rFonts w:ascii="Segoe UI" w:hAnsi="Segoe UI" w:cs="Segoe UI"/>
          <w:sz w:val="22"/>
          <w:szCs w:val="22"/>
        </w:rPr>
        <w:t>“), podle zákona č. 134/2016 Sb., o zadávání veřejných zakázek, ve znění pozdějších předpisů (dále jen „</w:t>
      </w:r>
      <w:r w:rsidR="005A5B86" w:rsidRPr="00C80E86">
        <w:rPr>
          <w:rFonts w:ascii="Segoe UI" w:hAnsi="Segoe UI" w:cs="Segoe UI"/>
          <w:b/>
          <w:i/>
          <w:iCs/>
          <w:sz w:val="22"/>
          <w:szCs w:val="22"/>
        </w:rPr>
        <w:t>ZZVZ</w:t>
      </w:r>
      <w:r w:rsidR="005A5B86" w:rsidRPr="00C80E86">
        <w:rPr>
          <w:rFonts w:ascii="Segoe UI" w:hAnsi="Segoe UI" w:cs="Segoe UI"/>
          <w:sz w:val="22"/>
          <w:szCs w:val="22"/>
        </w:rPr>
        <w:t>“)</w:t>
      </w:r>
      <w:r w:rsidR="005A5B86">
        <w:rPr>
          <w:rFonts w:ascii="Segoe UI" w:hAnsi="Segoe UI" w:cs="Segoe UI"/>
          <w:sz w:val="22"/>
          <w:szCs w:val="22"/>
        </w:rPr>
        <w:t>.</w:t>
      </w:r>
    </w:p>
    <w:p w14:paraId="5F12973F" w14:textId="53300B9B" w:rsidR="004C34F5" w:rsidRPr="005866CF" w:rsidRDefault="005A5B86" w:rsidP="001B3578">
      <w:pPr>
        <w:numPr>
          <w:ilvl w:val="1"/>
          <w:numId w:val="17"/>
        </w:numPr>
        <w:spacing w:after="120" w:line="276" w:lineRule="auto"/>
        <w:ind w:left="567" w:hanging="573"/>
        <w:jc w:val="both"/>
        <w:rPr>
          <w:rFonts w:ascii="Segoe UI" w:hAnsi="Segoe UI" w:cs="Segoe UI"/>
          <w:sz w:val="22"/>
          <w:szCs w:val="22"/>
        </w:rPr>
      </w:pPr>
      <w:r>
        <w:rPr>
          <w:rFonts w:ascii="Segoe UI" w:hAnsi="Segoe UI" w:cs="Segoe UI"/>
          <w:sz w:val="22"/>
          <w:szCs w:val="22"/>
        </w:rPr>
        <w:t>Účelem této smlouvy je naplnění záměru Objednatele spočívajícího v zajištění výstavby</w:t>
      </w:r>
      <w:r w:rsidR="005866CF" w:rsidRPr="005866CF">
        <w:rPr>
          <w:rFonts w:ascii="Segoe UI" w:hAnsi="Segoe UI" w:cs="Segoe UI"/>
          <w:bCs/>
          <w:i/>
          <w:iCs/>
          <w:sz w:val="22"/>
          <w:szCs w:val="22"/>
        </w:rPr>
        <w:t xml:space="preserve"> </w:t>
      </w:r>
      <w:r w:rsidR="00B10B6C">
        <w:rPr>
          <w:rFonts w:ascii="Segoe UI" w:hAnsi="Segoe UI" w:cs="Segoe UI"/>
          <w:bCs/>
          <w:i/>
          <w:iCs/>
          <w:sz w:val="22"/>
          <w:szCs w:val="22"/>
        </w:rPr>
        <w:t>Třetí</w:t>
      </w:r>
      <w:r w:rsidR="00D46559">
        <w:rPr>
          <w:rFonts w:ascii="Segoe UI" w:hAnsi="Segoe UI" w:cs="Segoe UI"/>
          <w:bCs/>
          <w:i/>
          <w:iCs/>
          <w:sz w:val="22"/>
          <w:szCs w:val="22"/>
        </w:rPr>
        <w:t xml:space="preserve"> haly pro míčové sporty na ulici Vodova</w:t>
      </w:r>
      <w:r w:rsidR="005866CF">
        <w:rPr>
          <w:rFonts w:ascii="Segoe UI" w:hAnsi="Segoe UI" w:cs="Segoe UI"/>
          <w:bCs/>
          <w:i/>
          <w:iCs/>
          <w:sz w:val="22"/>
          <w:szCs w:val="22"/>
        </w:rPr>
        <w:t xml:space="preserve"> </w:t>
      </w:r>
      <w:r w:rsidR="005866CF">
        <w:rPr>
          <w:rFonts w:ascii="Segoe UI" w:hAnsi="Segoe UI" w:cs="Segoe UI"/>
          <w:bCs/>
          <w:sz w:val="22"/>
          <w:szCs w:val="22"/>
        </w:rPr>
        <w:t>(dále jen „</w:t>
      </w:r>
      <w:r w:rsidR="005866CF" w:rsidRPr="005866CF">
        <w:rPr>
          <w:rFonts w:ascii="Segoe UI" w:hAnsi="Segoe UI" w:cs="Segoe UI"/>
          <w:b/>
          <w:i/>
          <w:iCs/>
          <w:sz w:val="22"/>
          <w:szCs w:val="22"/>
        </w:rPr>
        <w:t>Projekt</w:t>
      </w:r>
      <w:r w:rsidR="005866CF">
        <w:rPr>
          <w:rFonts w:ascii="Segoe UI" w:hAnsi="Segoe UI" w:cs="Segoe UI"/>
          <w:bCs/>
          <w:sz w:val="22"/>
          <w:szCs w:val="22"/>
        </w:rPr>
        <w:t>“), a to za dále uvedených podmínek.</w:t>
      </w:r>
    </w:p>
    <w:p w14:paraId="674130BD" w14:textId="77777777" w:rsidR="00BE2007" w:rsidRPr="00FF0474" w:rsidRDefault="00575549" w:rsidP="001B3578">
      <w:pPr>
        <w:numPr>
          <w:ilvl w:val="1"/>
          <w:numId w:val="17"/>
        </w:numPr>
        <w:spacing w:after="120" w:line="276" w:lineRule="auto"/>
        <w:ind w:left="567" w:hanging="573"/>
        <w:jc w:val="both"/>
        <w:rPr>
          <w:rFonts w:ascii="Segoe UI" w:hAnsi="Segoe UI" w:cs="Segoe UI"/>
          <w:sz w:val="22"/>
          <w:szCs w:val="22"/>
        </w:rPr>
      </w:pPr>
      <w:r w:rsidRPr="00A81337">
        <w:rPr>
          <w:rFonts w:ascii="Segoe UI" w:hAnsi="Segoe UI" w:cs="Segoe UI"/>
          <w:sz w:val="22"/>
          <w:szCs w:val="22"/>
        </w:rPr>
        <w:t>Zhotovitel</w:t>
      </w:r>
      <w:r>
        <w:rPr>
          <w:rFonts w:ascii="Segoe UI" w:hAnsi="Segoe UI" w:cs="Segoe UI"/>
          <w:sz w:val="22"/>
          <w:szCs w:val="22"/>
        </w:rPr>
        <w:t>, jakožto dodavatel po uzavření smlouvy na plnění předmětu Veřejné zakázky, který podal nabídku na Veřejnou zakázku,</w:t>
      </w:r>
      <w:r w:rsidRPr="00A81337">
        <w:rPr>
          <w:rFonts w:ascii="Segoe UI" w:hAnsi="Segoe UI" w:cs="Segoe UI"/>
          <w:sz w:val="22"/>
          <w:szCs w:val="22"/>
        </w:rPr>
        <w:t xml:space="preserve">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w:t>
      </w:r>
      <w:r w:rsidR="00BE2007" w:rsidRPr="00FF0474">
        <w:rPr>
          <w:rFonts w:ascii="Segoe UI" w:hAnsi="Segoe UI" w:cs="Segoe UI"/>
          <w:sz w:val="22"/>
          <w:szCs w:val="22"/>
        </w:rPr>
        <w:t xml:space="preserve"> </w:t>
      </w:r>
    </w:p>
    <w:p w14:paraId="4AF7AF3B" w14:textId="77777777" w:rsidR="004C34F5" w:rsidRPr="00FF0474" w:rsidRDefault="004C34F5" w:rsidP="001B3578">
      <w:pPr>
        <w:numPr>
          <w:ilvl w:val="1"/>
          <w:numId w:val="17"/>
        </w:numPr>
        <w:spacing w:after="120" w:line="276" w:lineRule="auto"/>
        <w:ind w:left="567" w:hanging="573"/>
        <w:jc w:val="both"/>
        <w:rPr>
          <w:rFonts w:ascii="Segoe UI" w:hAnsi="Segoe UI" w:cs="Segoe UI"/>
          <w:sz w:val="22"/>
          <w:szCs w:val="22"/>
        </w:rPr>
      </w:pPr>
      <w:r w:rsidRPr="00FF0474">
        <w:rPr>
          <w:rFonts w:ascii="Segoe UI" w:hAnsi="Segoe UI" w:cs="Segoe UI"/>
          <w:sz w:val="22"/>
          <w:szCs w:val="22"/>
        </w:rPr>
        <w:t>Pojmy definované v této smlouvě mají význam, jenž je jim ve smlouvě připisován. Pro vyloučení jakýchkoliv pochybností se smluvní strany dále dohodly, že:</w:t>
      </w:r>
    </w:p>
    <w:p w14:paraId="1B0A4BD8" w14:textId="77777777" w:rsidR="004C34F5" w:rsidRPr="00FF0474" w:rsidRDefault="004C34F5" w:rsidP="00D35F3E">
      <w:pPr>
        <w:numPr>
          <w:ilvl w:val="0"/>
          <w:numId w:val="18"/>
        </w:numPr>
        <w:spacing w:after="120" w:line="276" w:lineRule="auto"/>
        <w:ind w:left="714" w:hanging="357"/>
        <w:jc w:val="both"/>
        <w:rPr>
          <w:rFonts w:ascii="Segoe UI" w:hAnsi="Segoe UI" w:cs="Segoe UI"/>
          <w:b/>
          <w:i/>
          <w:sz w:val="22"/>
          <w:szCs w:val="22"/>
        </w:rPr>
      </w:pPr>
      <w:bookmarkStart w:id="2" w:name="_Toc335318128"/>
      <w:bookmarkStart w:id="3" w:name="_Toc335318211"/>
      <w:r w:rsidRPr="00C0733A">
        <w:rPr>
          <w:rFonts w:ascii="Segoe UI" w:hAnsi="Segoe UI" w:cs="Segoe UI"/>
          <w:bCs/>
          <w:sz w:val="22"/>
          <w:szCs w:val="22"/>
        </w:rPr>
        <w:t>v případě jakékoliv nejistoty ohledně výkladu ustanovení smlouvy budou tato ustanovení vykládána tak, aby v co nejširší míře zohledňovala účel Veřejné zakázky vyjádřený v zadávací dokumentaci a smlouvě;</w:t>
      </w:r>
      <w:bookmarkEnd w:id="2"/>
      <w:bookmarkEnd w:id="3"/>
    </w:p>
    <w:p w14:paraId="750C5609" w14:textId="77777777" w:rsidR="005866CF" w:rsidRPr="005866CF" w:rsidRDefault="00BE2007" w:rsidP="00D35F3E">
      <w:pPr>
        <w:numPr>
          <w:ilvl w:val="0"/>
          <w:numId w:val="18"/>
        </w:numPr>
        <w:spacing w:after="120" w:line="276" w:lineRule="auto"/>
        <w:jc w:val="both"/>
        <w:rPr>
          <w:rFonts w:ascii="Segoe UI" w:hAnsi="Segoe UI" w:cs="Segoe UI"/>
          <w:sz w:val="22"/>
          <w:szCs w:val="22"/>
        </w:rPr>
      </w:pPr>
      <w:bookmarkStart w:id="4" w:name="_Toc335318130"/>
      <w:bookmarkStart w:id="5" w:name="_Toc335318213"/>
      <w:r w:rsidRPr="00FF0474">
        <w:rPr>
          <w:rFonts w:ascii="Segoe UI" w:hAnsi="Segoe UI" w:cs="Segoe UI"/>
          <w:bCs/>
          <w:sz w:val="22"/>
          <w:szCs w:val="22"/>
        </w:rPr>
        <w:t>Zhotovitel</w:t>
      </w:r>
      <w:r w:rsidR="004C34F5" w:rsidRPr="00FF0474">
        <w:rPr>
          <w:rFonts w:ascii="Segoe UI" w:hAnsi="Segoe UI" w:cs="Segoe UI"/>
          <w:bCs/>
          <w:sz w:val="22"/>
          <w:szCs w:val="22"/>
        </w:rPr>
        <w:t xml:space="preserve"> je vázán svou nabídkou předloženou </w:t>
      </w:r>
      <w:r w:rsidRPr="00FF0474">
        <w:rPr>
          <w:rFonts w:ascii="Segoe UI" w:hAnsi="Segoe UI" w:cs="Segoe UI"/>
          <w:bCs/>
          <w:sz w:val="22"/>
          <w:szCs w:val="22"/>
        </w:rPr>
        <w:t>Objednatel</w:t>
      </w:r>
      <w:r w:rsidR="004C34F5" w:rsidRPr="00FF0474">
        <w:rPr>
          <w:rFonts w:ascii="Segoe UI" w:hAnsi="Segoe UI" w:cs="Segoe UI"/>
          <w:bCs/>
          <w:sz w:val="22"/>
          <w:szCs w:val="22"/>
        </w:rPr>
        <w:t xml:space="preserve">i v rámci </w:t>
      </w:r>
      <w:r w:rsidR="00575549">
        <w:rPr>
          <w:rFonts w:ascii="Segoe UI" w:hAnsi="Segoe UI" w:cs="Segoe UI"/>
          <w:bCs/>
          <w:sz w:val="22"/>
          <w:szCs w:val="22"/>
        </w:rPr>
        <w:t>Z</w:t>
      </w:r>
      <w:r w:rsidR="004C34F5" w:rsidRPr="00FF0474">
        <w:rPr>
          <w:rFonts w:ascii="Segoe UI" w:hAnsi="Segoe UI" w:cs="Segoe UI"/>
          <w:bCs/>
          <w:sz w:val="22"/>
          <w:szCs w:val="22"/>
        </w:rPr>
        <w:t>adávacího řízení na Veřejnou zakázku, která se pro úpravu vzájemných vztahů vyplývajících ze smlouvy použije subsidiárně</w:t>
      </w:r>
      <w:bookmarkEnd w:id="4"/>
      <w:bookmarkEnd w:id="5"/>
      <w:r w:rsidR="005866CF">
        <w:rPr>
          <w:rFonts w:ascii="Segoe UI" w:hAnsi="Segoe UI" w:cs="Segoe UI"/>
          <w:bCs/>
          <w:sz w:val="22"/>
          <w:szCs w:val="22"/>
        </w:rPr>
        <w:t>;</w:t>
      </w:r>
    </w:p>
    <w:p w14:paraId="754D9CCA" w14:textId="77777777" w:rsidR="004C34F5" w:rsidRPr="00FF0474" w:rsidRDefault="005866CF" w:rsidP="00D35F3E">
      <w:pPr>
        <w:numPr>
          <w:ilvl w:val="0"/>
          <w:numId w:val="18"/>
        </w:numPr>
        <w:spacing w:after="120" w:line="276" w:lineRule="auto"/>
        <w:ind w:left="714" w:hanging="357"/>
        <w:jc w:val="both"/>
        <w:rPr>
          <w:rFonts w:ascii="Segoe UI" w:hAnsi="Segoe UI" w:cs="Segoe UI"/>
          <w:sz w:val="22"/>
          <w:szCs w:val="22"/>
        </w:rPr>
      </w:pPr>
      <w:r w:rsidRPr="00C80E86">
        <w:rPr>
          <w:rFonts w:ascii="Segoe UI" w:hAnsi="Segoe UI" w:cs="Segoe UI"/>
          <w:bCs/>
          <w:sz w:val="22"/>
          <w:szCs w:val="22"/>
        </w:rPr>
        <w:t xml:space="preserve">pokud existuje výkladová nejasnost mezi ustanovením této smlouvy a jejími přílohami nebo dokumenty, na něž smlouva odkazuje, </w:t>
      </w:r>
      <w:r>
        <w:rPr>
          <w:rFonts w:ascii="Segoe UI" w:hAnsi="Segoe UI" w:cs="Segoe UI"/>
          <w:bCs/>
          <w:sz w:val="22"/>
          <w:szCs w:val="22"/>
        </w:rPr>
        <w:t>má</w:t>
      </w:r>
      <w:r w:rsidRPr="000B3EEF">
        <w:rPr>
          <w:rFonts w:ascii="Segoe UI" w:hAnsi="Segoe UI" w:cs="Segoe UI"/>
          <w:bCs/>
          <w:sz w:val="22"/>
          <w:szCs w:val="22"/>
        </w:rPr>
        <w:t xml:space="preserve"> p</w:t>
      </w:r>
      <w:r w:rsidRPr="0029022C">
        <w:rPr>
          <w:rFonts w:ascii="Segoe UI" w:hAnsi="Segoe UI" w:cs="Segoe UI"/>
          <w:bCs/>
          <w:sz w:val="22"/>
          <w:szCs w:val="22"/>
        </w:rPr>
        <w:t xml:space="preserve">řednost ustanovení této </w:t>
      </w:r>
      <w:r w:rsidRPr="00C80E86">
        <w:rPr>
          <w:rFonts w:ascii="Segoe UI" w:hAnsi="Segoe UI" w:cs="Segoe UI"/>
          <w:bCs/>
          <w:sz w:val="22"/>
          <w:szCs w:val="22"/>
        </w:rPr>
        <w:t>smlouvy. Pokud existuje výkladová nejasnost mezi touto smlouvou, včetně příloh, a nabídkou Zhotovitele, budou mít přednost ustanovení smlouvy včetně příloh</w:t>
      </w:r>
      <w:r w:rsidR="004C34F5" w:rsidRPr="00FF0474">
        <w:rPr>
          <w:rFonts w:ascii="Segoe UI" w:hAnsi="Segoe UI" w:cs="Segoe UI"/>
          <w:sz w:val="22"/>
          <w:szCs w:val="22"/>
        </w:rPr>
        <w:t>.</w:t>
      </w:r>
    </w:p>
    <w:p w14:paraId="3D84E599" w14:textId="77777777" w:rsidR="007B28D1" w:rsidRPr="00FF0474" w:rsidRDefault="007B28D1" w:rsidP="000F528D">
      <w:pPr>
        <w:spacing w:after="120" w:line="276" w:lineRule="auto"/>
        <w:jc w:val="center"/>
        <w:rPr>
          <w:rFonts w:ascii="Segoe UI" w:hAnsi="Segoe UI" w:cs="Segoe UI"/>
          <w:b/>
          <w:snapToGrid w:val="0"/>
          <w:sz w:val="22"/>
          <w:szCs w:val="22"/>
        </w:rPr>
      </w:pPr>
    </w:p>
    <w:p w14:paraId="2E68EDEF" w14:textId="77777777" w:rsidR="00730938" w:rsidRPr="00FF0474" w:rsidRDefault="007575D2"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 xml:space="preserve">Předmět smlouvy </w:t>
      </w:r>
    </w:p>
    <w:p w14:paraId="0A7CAB04" w14:textId="77777777" w:rsidR="005866CF" w:rsidRPr="009C41AD" w:rsidRDefault="00730938" w:rsidP="009C41AD">
      <w:pPr>
        <w:numPr>
          <w:ilvl w:val="1"/>
          <w:numId w:val="5"/>
        </w:numPr>
        <w:tabs>
          <w:tab w:val="clear" w:pos="1191"/>
        </w:tabs>
        <w:spacing w:after="120" w:line="276" w:lineRule="auto"/>
        <w:ind w:left="426" w:hanging="426"/>
        <w:jc w:val="both"/>
        <w:rPr>
          <w:rFonts w:ascii="Segoe UI" w:hAnsi="Segoe UI" w:cs="Segoe UI"/>
          <w:b/>
          <w:sz w:val="22"/>
          <w:szCs w:val="22"/>
        </w:rPr>
      </w:pPr>
      <w:r w:rsidRPr="00FF0474">
        <w:rPr>
          <w:rFonts w:ascii="Segoe UI" w:hAnsi="Segoe UI" w:cs="Segoe UI"/>
          <w:sz w:val="22"/>
          <w:szCs w:val="22"/>
        </w:rPr>
        <w:t>Předmětem této smlouvy je</w:t>
      </w:r>
      <w:r w:rsidR="00575549" w:rsidRPr="00575549">
        <w:rPr>
          <w:rFonts w:ascii="Segoe UI" w:hAnsi="Segoe UI" w:cs="Segoe UI"/>
          <w:sz w:val="22"/>
          <w:szCs w:val="22"/>
        </w:rPr>
        <w:t xml:space="preserve"> </w:t>
      </w:r>
      <w:r w:rsidR="00575549" w:rsidRPr="009C41AD">
        <w:rPr>
          <w:rFonts w:ascii="Segoe UI" w:hAnsi="Segoe UI" w:cs="Segoe UI"/>
          <w:sz w:val="22"/>
          <w:szCs w:val="22"/>
        </w:rPr>
        <w:t xml:space="preserve">provedení díla, kterým je zhotovení </w:t>
      </w:r>
      <w:r w:rsidR="005866CF" w:rsidRPr="009C41AD">
        <w:rPr>
          <w:rFonts w:ascii="Segoe UI" w:hAnsi="Segoe UI" w:cs="Segoe UI"/>
          <w:sz w:val="22"/>
          <w:szCs w:val="22"/>
        </w:rPr>
        <w:t>s</w:t>
      </w:r>
      <w:r w:rsidR="00575549" w:rsidRPr="009C41AD">
        <w:rPr>
          <w:rFonts w:ascii="Segoe UI" w:hAnsi="Segoe UI" w:cs="Segoe UI"/>
          <w:sz w:val="22"/>
          <w:szCs w:val="22"/>
        </w:rPr>
        <w:t>tavby</w:t>
      </w:r>
      <w:r w:rsidR="005866CF" w:rsidRPr="009C41AD">
        <w:rPr>
          <w:rFonts w:ascii="Segoe UI" w:hAnsi="Segoe UI" w:cs="Segoe UI"/>
          <w:sz w:val="22"/>
          <w:szCs w:val="22"/>
        </w:rPr>
        <w:t xml:space="preserve"> (dále jen „</w:t>
      </w:r>
      <w:r w:rsidR="005866CF" w:rsidRPr="009C41AD">
        <w:rPr>
          <w:rFonts w:ascii="Segoe UI" w:hAnsi="Segoe UI" w:cs="Segoe UI"/>
          <w:b/>
          <w:bCs/>
          <w:i/>
          <w:iCs/>
          <w:sz w:val="22"/>
          <w:szCs w:val="22"/>
        </w:rPr>
        <w:t>Stavba</w:t>
      </w:r>
      <w:r w:rsidR="005866CF" w:rsidRPr="009C41AD">
        <w:rPr>
          <w:rFonts w:ascii="Segoe UI" w:hAnsi="Segoe UI" w:cs="Segoe UI"/>
          <w:sz w:val="22"/>
          <w:szCs w:val="22"/>
        </w:rPr>
        <w:t>“)</w:t>
      </w:r>
      <w:r w:rsidR="009C41AD">
        <w:rPr>
          <w:rFonts w:ascii="Segoe UI" w:hAnsi="Segoe UI" w:cs="Segoe UI"/>
          <w:sz w:val="22"/>
          <w:szCs w:val="22"/>
        </w:rPr>
        <w:t>.</w:t>
      </w:r>
    </w:p>
    <w:p w14:paraId="6BB96CFA" w14:textId="1F8BDC4C" w:rsidR="00640B44" w:rsidRPr="00640B44" w:rsidRDefault="00916CB7" w:rsidP="00640B44">
      <w:pPr>
        <w:numPr>
          <w:ilvl w:val="1"/>
          <w:numId w:val="5"/>
        </w:numPr>
        <w:tabs>
          <w:tab w:val="clear" w:pos="1191"/>
        </w:tabs>
        <w:spacing w:after="120" w:line="276" w:lineRule="auto"/>
        <w:ind w:left="426" w:hanging="426"/>
        <w:jc w:val="both"/>
        <w:rPr>
          <w:rFonts w:ascii="Segoe UI" w:hAnsi="Segoe UI" w:cs="Segoe UI"/>
          <w:sz w:val="22"/>
          <w:szCs w:val="22"/>
        </w:rPr>
      </w:pPr>
      <w:bookmarkStart w:id="6" w:name="_Ref114160025"/>
      <w:r w:rsidRPr="00FF0474">
        <w:rPr>
          <w:rFonts w:ascii="Segoe UI" w:hAnsi="Segoe UI" w:cs="Segoe UI"/>
          <w:sz w:val="22"/>
          <w:szCs w:val="22"/>
        </w:rPr>
        <w:t>Zhotovení</w:t>
      </w:r>
      <w:r w:rsidR="00E24176" w:rsidRPr="00FF0474">
        <w:rPr>
          <w:rFonts w:ascii="Segoe UI" w:hAnsi="Segoe UI" w:cs="Segoe UI"/>
          <w:sz w:val="22"/>
          <w:szCs w:val="22"/>
        </w:rPr>
        <w:t>m</w:t>
      </w:r>
      <w:r w:rsidRPr="00FF0474">
        <w:rPr>
          <w:rFonts w:ascii="Segoe UI" w:hAnsi="Segoe UI" w:cs="Segoe UI"/>
          <w:sz w:val="22"/>
          <w:szCs w:val="22"/>
        </w:rPr>
        <w:t xml:space="preserve"> </w:t>
      </w:r>
      <w:r w:rsidR="00D51B30" w:rsidRPr="00FF0474">
        <w:rPr>
          <w:rFonts w:ascii="Segoe UI" w:hAnsi="Segoe UI" w:cs="Segoe UI"/>
          <w:sz w:val="22"/>
          <w:szCs w:val="22"/>
        </w:rPr>
        <w:t>Stavby</w:t>
      </w:r>
      <w:r w:rsidRPr="00FF0474">
        <w:rPr>
          <w:rFonts w:ascii="Segoe UI" w:hAnsi="Segoe UI" w:cs="Segoe UI"/>
          <w:sz w:val="22"/>
          <w:szCs w:val="22"/>
        </w:rPr>
        <w:t xml:space="preserve"> </w:t>
      </w:r>
      <w:r w:rsidR="00B55B10" w:rsidRPr="00FF0474">
        <w:rPr>
          <w:rFonts w:ascii="Segoe UI" w:hAnsi="Segoe UI" w:cs="Segoe UI"/>
          <w:sz w:val="22"/>
          <w:szCs w:val="22"/>
        </w:rPr>
        <w:t>se rozumí</w:t>
      </w:r>
      <w:r w:rsidRPr="00FF0474">
        <w:rPr>
          <w:rFonts w:ascii="Segoe UI" w:hAnsi="Segoe UI" w:cs="Segoe UI"/>
          <w:sz w:val="22"/>
          <w:szCs w:val="22"/>
        </w:rPr>
        <w:t xml:space="preserve"> </w:t>
      </w:r>
      <w:r w:rsidR="00B55B10" w:rsidRPr="00640B44">
        <w:rPr>
          <w:rFonts w:ascii="Segoe UI" w:hAnsi="Segoe UI" w:cs="Segoe UI"/>
          <w:sz w:val="22"/>
          <w:szCs w:val="22"/>
        </w:rPr>
        <w:t xml:space="preserve">úplné, funkční a bezvadné provedení všech </w:t>
      </w:r>
      <w:r w:rsidR="00EB6224" w:rsidRPr="00640B44">
        <w:rPr>
          <w:rFonts w:ascii="Segoe UI" w:hAnsi="Segoe UI" w:cs="Segoe UI"/>
          <w:sz w:val="22"/>
          <w:szCs w:val="22"/>
        </w:rPr>
        <w:t>stavební</w:t>
      </w:r>
      <w:r w:rsidR="00B55B10" w:rsidRPr="00640B44">
        <w:rPr>
          <w:rFonts w:ascii="Segoe UI" w:hAnsi="Segoe UI" w:cs="Segoe UI"/>
          <w:sz w:val="22"/>
          <w:szCs w:val="22"/>
        </w:rPr>
        <w:t xml:space="preserve">ch prací a konstrukcí, včetně dodávek potřebných materiálů a zařízení nezbytných pro řádné </w:t>
      </w:r>
      <w:r w:rsidR="00B55B10" w:rsidRPr="00640B44">
        <w:rPr>
          <w:rFonts w:ascii="Segoe UI" w:hAnsi="Segoe UI" w:cs="Segoe UI"/>
          <w:sz w:val="22"/>
          <w:szCs w:val="22"/>
        </w:rPr>
        <w:lastRenderedPageBreak/>
        <w:t xml:space="preserve">dokončení </w:t>
      </w:r>
      <w:r w:rsidR="00D51B30" w:rsidRPr="00640B44">
        <w:rPr>
          <w:rFonts w:ascii="Segoe UI" w:hAnsi="Segoe UI" w:cs="Segoe UI"/>
          <w:sz w:val="22"/>
          <w:szCs w:val="22"/>
        </w:rPr>
        <w:t>Stavby</w:t>
      </w:r>
      <w:r w:rsidR="00B55B10" w:rsidRPr="00640B44">
        <w:rPr>
          <w:rFonts w:ascii="Segoe UI" w:hAnsi="Segoe UI" w:cs="Segoe UI"/>
          <w:sz w:val="22"/>
          <w:szCs w:val="22"/>
        </w:rPr>
        <w:t xml:space="preserve">, </w:t>
      </w:r>
      <w:r w:rsidR="008029FB" w:rsidRPr="00640B44">
        <w:rPr>
          <w:rFonts w:ascii="Segoe UI" w:hAnsi="Segoe UI" w:cs="Segoe UI"/>
          <w:sz w:val="22"/>
          <w:szCs w:val="22"/>
        </w:rPr>
        <w:t xml:space="preserve">včetně </w:t>
      </w:r>
      <w:r w:rsidR="00B55B10" w:rsidRPr="00640B44">
        <w:rPr>
          <w:rFonts w:ascii="Segoe UI" w:hAnsi="Segoe UI" w:cs="Segoe UI"/>
          <w:sz w:val="22"/>
          <w:szCs w:val="22"/>
        </w:rPr>
        <w:t xml:space="preserve">provedení všech činností souvisejících s dodávkou stavebních prací a konstrukcí, jejichž provedení je nezbytné pro řádné dokončení </w:t>
      </w:r>
      <w:r w:rsidR="00D51B30" w:rsidRPr="00640B44">
        <w:rPr>
          <w:rFonts w:ascii="Segoe UI" w:hAnsi="Segoe UI" w:cs="Segoe UI"/>
          <w:sz w:val="22"/>
          <w:szCs w:val="22"/>
        </w:rPr>
        <w:t>Stavby</w:t>
      </w:r>
      <w:r w:rsidR="005E76B5" w:rsidRPr="00640B44">
        <w:rPr>
          <w:rFonts w:ascii="Segoe UI" w:hAnsi="Segoe UI" w:cs="Segoe UI"/>
          <w:sz w:val="22"/>
          <w:szCs w:val="22"/>
        </w:rPr>
        <w:t>,</w:t>
      </w:r>
      <w:r w:rsidR="00B55B10" w:rsidRPr="00640B44">
        <w:rPr>
          <w:rFonts w:ascii="Segoe UI" w:hAnsi="Segoe UI" w:cs="Segoe UI"/>
          <w:sz w:val="22"/>
          <w:szCs w:val="22"/>
        </w:rPr>
        <w:t xml:space="preserve"> např.</w:t>
      </w:r>
      <w:r w:rsidR="00D46559">
        <w:rPr>
          <w:rFonts w:ascii="Segoe UI" w:hAnsi="Segoe UI" w:cs="Segoe UI"/>
          <w:sz w:val="22"/>
          <w:szCs w:val="22"/>
        </w:rPr>
        <w:t> </w:t>
      </w:r>
      <w:r w:rsidR="00B55B10" w:rsidRPr="00640B44">
        <w:rPr>
          <w:rFonts w:ascii="Segoe UI" w:hAnsi="Segoe UI" w:cs="Segoe UI"/>
          <w:sz w:val="22"/>
          <w:szCs w:val="22"/>
        </w:rPr>
        <w:t xml:space="preserve">zařízení </w:t>
      </w:r>
      <w:r w:rsidR="001B424B" w:rsidRPr="00640B44">
        <w:rPr>
          <w:rFonts w:ascii="Segoe UI" w:hAnsi="Segoe UI" w:cs="Segoe UI"/>
          <w:sz w:val="22"/>
          <w:szCs w:val="22"/>
        </w:rPr>
        <w:t>s</w:t>
      </w:r>
      <w:r w:rsidR="00A51482" w:rsidRPr="00640B44">
        <w:rPr>
          <w:rFonts w:ascii="Segoe UI" w:hAnsi="Segoe UI" w:cs="Segoe UI"/>
          <w:sz w:val="22"/>
          <w:szCs w:val="22"/>
        </w:rPr>
        <w:t>taveniště</w:t>
      </w:r>
      <w:r w:rsidR="001B424B" w:rsidRPr="00640B44">
        <w:rPr>
          <w:rFonts w:ascii="Segoe UI" w:hAnsi="Segoe UI" w:cs="Segoe UI"/>
          <w:sz w:val="22"/>
          <w:szCs w:val="22"/>
        </w:rPr>
        <w:t>, jakožto místa, kde bude Stavba prováděna (dále jen „</w:t>
      </w:r>
      <w:r w:rsidR="001B424B" w:rsidRPr="00640B44">
        <w:rPr>
          <w:rFonts w:ascii="Segoe UI" w:hAnsi="Segoe UI" w:cs="Segoe UI"/>
          <w:b/>
          <w:i/>
          <w:sz w:val="22"/>
          <w:szCs w:val="22"/>
        </w:rPr>
        <w:t>Staveniště</w:t>
      </w:r>
      <w:r w:rsidR="001B424B" w:rsidRPr="00640B44">
        <w:rPr>
          <w:rFonts w:ascii="Segoe UI" w:hAnsi="Segoe UI" w:cs="Segoe UI"/>
          <w:sz w:val="22"/>
          <w:szCs w:val="22"/>
        </w:rPr>
        <w:t>“)</w:t>
      </w:r>
      <w:r w:rsidR="00B55B10" w:rsidRPr="00640B44">
        <w:rPr>
          <w:rFonts w:ascii="Segoe UI" w:hAnsi="Segoe UI" w:cs="Segoe UI"/>
          <w:sz w:val="22"/>
          <w:szCs w:val="22"/>
        </w:rPr>
        <w:t xml:space="preserve">, </w:t>
      </w:r>
      <w:r w:rsidR="00857876" w:rsidRPr="00640B44">
        <w:rPr>
          <w:rFonts w:ascii="Segoe UI" w:hAnsi="Segoe UI" w:cs="Segoe UI"/>
          <w:sz w:val="22"/>
          <w:szCs w:val="22"/>
        </w:rPr>
        <w:t>bezpečnostní opatření, včetně koordinační a kompletační činnosti celé Stavby. Rozsah Stavby je vymezen</w:t>
      </w:r>
      <w:r w:rsidR="00640B44" w:rsidRPr="00640B44">
        <w:rPr>
          <w:rFonts w:ascii="Segoe UI" w:hAnsi="Segoe UI" w:cs="Segoe UI"/>
          <w:sz w:val="22"/>
          <w:szCs w:val="22"/>
        </w:rPr>
        <w:t>:</w:t>
      </w:r>
      <w:bookmarkEnd w:id="6"/>
      <w:r w:rsidR="00640B44" w:rsidRPr="00640B44">
        <w:rPr>
          <w:rFonts w:ascii="Segoe UI" w:hAnsi="Segoe UI" w:cs="Segoe UI"/>
          <w:sz w:val="22"/>
          <w:szCs w:val="22"/>
        </w:rPr>
        <w:t xml:space="preserve"> </w:t>
      </w:r>
    </w:p>
    <w:p w14:paraId="43969953" w14:textId="0772644B" w:rsidR="00640B44" w:rsidRDefault="00640B44" w:rsidP="00D35F3E">
      <w:pPr>
        <w:numPr>
          <w:ilvl w:val="0"/>
          <w:numId w:val="21"/>
        </w:numPr>
        <w:spacing w:after="120" w:line="276" w:lineRule="auto"/>
        <w:jc w:val="both"/>
        <w:rPr>
          <w:rFonts w:ascii="Segoe UI" w:hAnsi="Segoe UI" w:cs="Segoe UI"/>
          <w:sz w:val="22"/>
          <w:szCs w:val="22"/>
        </w:rPr>
      </w:pPr>
      <w:r>
        <w:rPr>
          <w:rFonts w:ascii="Segoe UI" w:hAnsi="Segoe UI" w:cs="Segoe UI"/>
          <w:sz w:val="22"/>
          <w:szCs w:val="22"/>
        </w:rPr>
        <w:t xml:space="preserve">Touto smlouvou a jejími přílohami, zejm. přílohou č. </w:t>
      </w:r>
      <w:r w:rsidR="00276D48">
        <w:rPr>
          <w:rFonts w:ascii="Segoe UI" w:hAnsi="Segoe UI" w:cs="Segoe UI"/>
          <w:sz w:val="22"/>
          <w:szCs w:val="22"/>
        </w:rPr>
        <w:t xml:space="preserve">1 – technická specifikace, která obsahuje </w:t>
      </w:r>
      <w:r w:rsidR="00276D48" w:rsidRPr="00276D48">
        <w:rPr>
          <w:rFonts w:ascii="Segoe UI" w:hAnsi="Segoe UI" w:cs="Segoe UI"/>
          <w:sz w:val="22"/>
          <w:szCs w:val="22"/>
        </w:rPr>
        <w:t>projektovou dokumentac</w:t>
      </w:r>
      <w:r w:rsidR="00D5786E">
        <w:rPr>
          <w:rFonts w:ascii="Segoe UI" w:hAnsi="Segoe UI" w:cs="Segoe UI"/>
          <w:sz w:val="22"/>
          <w:szCs w:val="22"/>
        </w:rPr>
        <w:t>i</w:t>
      </w:r>
      <w:r w:rsidR="00276D48" w:rsidRPr="00276D48">
        <w:rPr>
          <w:rFonts w:ascii="Segoe UI" w:hAnsi="Segoe UI" w:cs="Segoe UI"/>
          <w:sz w:val="22"/>
          <w:szCs w:val="22"/>
        </w:rPr>
        <w:t xml:space="preserve"> </w:t>
      </w:r>
      <w:r w:rsidR="00171B72">
        <w:rPr>
          <w:rFonts w:ascii="Segoe UI" w:hAnsi="Segoe UI" w:cs="Segoe UI"/>
          <w:sz w:val="22"/>
          <w:szCs w:val="22"/>
        </w:rPr>
        <w:t xml:space="preserve">zpracovanou společností Atelier 99 s.r.o., sídlem Purkyňova 71/99, 612 00 Brno </w:t>
      </w:r>
      <w:r w:rsidR="00B46380" w:rsidRPr="00276D48">
        <w:rPr>
          <w:rFonts w:ascii="Segoe UI" w:hAnsi="Segoe UI" w:cs="Segoe UI"/>
          <w:sz w:val="22"/>
          <w:szCs w:val="22"/>
        </w:rPr>
        <w:t>(dále jen „</w:t>
      </w:r>
      <w:r w:rsidR="00B46380" w:rsidRPr="00276D48">
        <w:rPr>
          <w:rFonts w:ascii="Segoe UI" w:hAnsi="Segoe UI" w:cs="Segoe UI"/>
          <w:b/>
          <w:bCs/>
          <w:i/>
          <w:iCs/>
          <w:sz w:val="22"/>
          <w:szCs w:val="22"/>
        </w:rPr>
        <w:t>Projektová dokumentace</w:t>
      </w:r>
      <w:r w:rsidR="00B46380" w:rsidRPr="00276D48">
        <w:rPr>
          <w:rFonts w:ascii="Segoe UI" w:hAnsi="Segoe UI" w:cs="Segoe UI"/>
          <w:sz w:val="22"/>
          <w:szCs w:val="22"/>
        </w:rPr>
        <w:t>“)</w:t>
      </w:r>
      <w:r w:rsidR="00276D48" w:rsidRPr="00276D48">
        <w:rPr>
          <w:rFonts w:ascii="Segoe UI" w:hAnsi="Segoe UI" w:cs="Segoe UI"/>
          <w:sz w:val="22"/>
          <w:szCs w:val="22"/>
        </w:rPr>
        <w:t xml:space="preserve">, </w:t>
      </w:r>
      <w:r w:rsidR="00276D48">
        <w:rPr>
          <w:rFonts w:ascii="Segoe UI" w:hAnsi="Segoe UI" w:cs="Segoe UI"/>
          <w:sz w:val="22"/>
          <w:szCs w:val="22"/>
        </w:rPr>
        <w:t>a soupis stavebních prací</w:t>
      </w:r>
      <w:r w:rsidR="00276D48" w:rsidRPr="00276D48">
        <w:rPr>
          <w:rFonts w:ascii="Segoe UI" w:hAnsi="Segoe UI" w:cs="Segoe UI"/>
          <w:sz w:val="22"/>
          <w:szCs w:val="22"/>
        </w:rPr>
        <w:t xml:space="preserve"> </w:t>
      </w:r>
      <w:r w:rsidR="00276D48" w:rsidRPr="00640B44">
        <w:rPr>
          <w:rFonts w:ascii="Segoe UI" w:hAnsi="Segoe UI" w:cs="Segoe UI"/>
          <w:sz w:val="22"/>
          <w:szCs w:val="22"/>
        </w:rPr>
        <w:t>dodávek a služeb, v němž jsou uvedeny jednotkové ceny u všech položek stavebních prací, dodávek a služeb a jejich celkové ceny pro Objednatelem vymezené množství (dále jen „</w:t>
      </w:r>
      <w:r w:rsidR="00276D48" w:rsidRPr="00640B44">
        <w:rPr>
          <w:rFonts w:ascii="Segoe UI" w:hAnsi="Segoe UI" w:cs="Segoe UI"/>
          <w:b/>
          <w:i/>
          <w:sz w:val="22"/>
          <w:szCs w:val="22"/>
        </w:rPr>
        <w:t>soupis prací</w:t>
      </w:r>
      <w:r w:rsidR="00276D48" w:rsidRPr="00640B44">
        <w:rPr>
          <w:rFonts w:ascii="Segoe UI" w:hAnsi="Segoe UI" w:cs="Segoe UI"/>
          <w:sz w:val="22"/>
          <w:szCs w:val="22"/>
        </w:rPr>
        <w:t>“)</w:t>
      </w:r>
      <w:r w:rsidR="00276D48">
        <w:rPr>
          <w:rFonts w:ascii="Segoe UI" w:hAnsi="Segoe UI" w:cs="Segoe UI"/>
          <w:sz w:val="22"/>
          <w:szCs w:val="22"/>
        </w:rPr>
        <w:t>;</w:t>
      </w:r>
    </w:p>
    <w:p w14:paraId="0384CB37" w14:textId="19BC9B81" w:rsidR="00640B44" w:rsidRDefault="00857876" w:rsidP="00D35F3E">
      <w:pPr>
        <w:numPr>
          <w:ilvl w:val="0"/>
          <w:numId w:val="21"/>
        </w:numPr>
        <w:spacing w:after="120" w:line="276" w:lineRule="auto"/>
        <w:jc w:val="both"/>
        <w:rPr>
          <w:rFonts w:ascii="Segoe UI" w:hAnsi="Segoe UI" w:cs="Segoe UI"/>
          <w:sz w:val="22"/>
          <w:szCs w:val="22"/>
        </w:rPr>
      </w:pPr>
      <w:bookmarkStart w:id="7" w:name="_Ref114469552"/>
      <w:bookmarkStart w:id="8" w:name="_Ref114160016"/>
      <w:r w:rsidRPr="00640B44">
        <w:rPr>
          <w:rFonts w:ascii="Segoe UI" w:hAnsi="Segoe UI" w:cs="Segoe UI"/>
          <w:sz w:val="22"/>
          <w:szCs w:val="22"/>
        </w:rPr>
        <w:t>rozhodnutím o povolení stavby, je</w:t>
      </w:r>
      <w:r w:rsidR="00171B72">
        <w:rPr>
          <w:rFonts w:ascii="Segoe UI" w:hAnsi="Segoe UI" w:cs="Segoe UI"/>
          <w:sz w:val="22"/>
          <w:szCs w:val="22"/>
        </w:rPr>
        <w:t>ho</w:t>
      </w:r>
      <w:r w:rsidRPr="00640B44">
        <w:rPr>
          <w:rFonts w:ascii="Segoe UI" w:hAnsi="Segoe UI" w:cs="Segoe UI"/>
          <w:sz w:val="22"/>
          <w:szCs w:val="22"/>
        </w:rPr>
        <w:t xml:space="preserve"> podmínkami a vydanými stanovisky</w:t>
      </w:r>
      <w:r w:rsidR="00640B44">
        <w:rPr>
          <w:rFonts w:ascii="Segoe UI" w:hAnsi="Segoe UI" w:cs="Segoe UI"/>
          <w:sz w:val="22"/>
          <w:szCs w:val="22"/>
        </w:rPr>
        <w:t xml:space="preserve">. </w:t>
      </w:r>
      <w:bookmarkEnd w:id="7"/>
      <w:bookmarkEnd w:id="8"/>
    </w:p>
    <w:p w14:paraId="1874AA17" w14:textId="77777777" w:rsidR="00EA5FC9" w:rsidRPr="00CB26F8" w:rsidRDefault="00276D48" w:rsidP="00D35F3E">
      <w:pPr>
        <w:numPr>
          <w:ilvl w:val="0"/>
          <w:numId w:val="21"/>
        </w:numPr>
        <w:spacing w:after="120" w:line="276" w:lineRule="auto"/>
        <w:jc w:val="both"/>
        <w:rPr>
          <w:rFonts w:ascii="Segoe UI" w:hAnsi="Segoe UI" w:cs="Segoe UI"/>
          <w:sz w:val="22"/>
          <w:szCs w:val="22"/>
        </w:rPr>
      </w:pPr>
      <w:r w:rsidRPr="00276D48">
        <w:rPr>
          <w:rFonts w:ascii="Segoe UI" w:hAnsi="Segoe UI" w:cs="Segoe UI"/>
          <w:sz w:val="22"/>
          <w:szCs w:val="22"/>
        </w:rPr>
        <w:t>obecně závaznými předpisy, závaznými technickými normami, normami ČSN a jinými technickými normami</w:t>
      </w:r>
      <w:r>
        <w:rPr>
          <w:rFonts w:ascii="Segoe UI" w:hAnsi="Segoe UI" w:cs="Segoe UI"/>
          <w:sz w:val="22"/>
          <w:szCs w:val="22"/>
        </w:rPr>
        <w:t>.</w:t>
      </w:r>
    </w:p>
    <w:p w14:paraId="4EADF52B" w14:textId="77777777" w:rsidR="00E24176" w:rsidRPr="00FF0474" w:rsidRDefault="00E24176"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Zhotovení </w:t>
      </w:r>
      <w:r w:rsidR="00D51B30" w:rsidRPr="00FF0474">
        <w:rPr>
          <w:rFonts w:ascii="Segoe UI" w:hAnsi="Segoe UI" w:cs="Segoe UI"/>
          <w:sz w:val="22"/>
          <w:szCs w:val="22"/>
        </w:rPr>
        <w:t>Stavby</w:t>
      </w:r>
      <w:r w:rsidRPr="00FF0474">
        <w:rPr>
          <w:rFonts w:ascii="Segoe UI" w:hAnsi="Segoe UI" w:cs="Segoe UI"/>
          <w:sz w:val="22"/>
          <w:szCs w:val="22"/>
        </w:rPr>
        <w:t xml:space="preserve"> zároveň zahrnuje i následující práce a činnosti: </w:t>
      </w:r>
    </w:p>
    <w:p w14:paraId="02A35109" w14:textId="77777777" w:rsidR="00E24176" w:rsidRPr="00FF0474" w:rsidRDefault="001B6581" w:rsidP="00D35F3E">
      <w:pPr>
        <w:numPr>
          <w:ilvl w:val="2"/>
          <w:numId w:val="9"/>
        </w:numPr>
        <w:spacing w:after="120" w:line="276" w:lineRule="auto"/>
        <w:ind w:left="993" w:hanging="426"/>
        <w:jc w:val="both"/>
        <w:rPr>
          <w:rFonts w:ascii="Segoe UI" w:hAnsi="Segoe UI" w:cs="Segoe UI"/>
          <w:sz w:val="22"/>
          <w:szCs w:val="22"/>
        </w:rPr>
      </w:pPr>
      <w:r w:rsidRPr="00FF0474">
        <w:rPr>
          <w:rFonts w:ascii="Segoe UI" w:hAnsi="Segoe UI" w:cs="Segoe UI"/>
          <w:sz w:val="22"/>
          <w:szCs w:val="22"/>
        </w:rPr>
        <w:t>z</w:t>
      </w:r>
      <w:r w:rsidR="007246BD" w:rsidRPr="00FF0474">
        <w:rPr>
          <w:rFonts w:ascii="Segoe UI" w:hAnsi="Segoe UI" w:cs="Segoe UI"/>
          <w:sz w:val="22"/>
          <w:szCs w:val="22"/>
        </w:rPr>
        <w:t>pracování</w:t>
      </w:r>
      <w:r w:rsidR="00621D1B" w:rsidRPr="00FF0474">
        <w:rPr>
          <w:rFonts w:ascii="Segoe UI" w:hAnsi="Segoe UI" w:cs="Segoe UI"/>
          <w:sz w:val="22"/>
          <w:szCs w:val="22"/>
        </w:rPr>
        <w:t xml:space="preserve"> </w:t>
      </w:r>
      <w:r w:rsidR="00276D48">
        <w:rPr>
          <w:rFonts w:ascii="Segoe UI" w:hAnsi="Segoe UI" w:cs="Segoe UI"/>
          <w:sz w:val="22"/>
          <w:szCs w:val="22"/>
        </w:rPr>
        <w:t>věcného a časového</w:t>
      </w:r>
      <w:r w:rsidR="007246BD" w:rsidRPr="00FF0474">
        <w:rPr>
          <w:rFonts w:ascii="Segoe UI" w:hAnsi="Segoe UI" w:cs="Segoe UI"/>
          <w:sz w:val="22"/>
          <w:szCs w:val="22"/>
        </w:rPr>
        <w:t xml:space="preserve"> </w:t>
      </w:r>
      <w:r w:rsidR="007246BD" w:rsidRPr="00632184">
        <w:rPr>
          <w:rFonts w:ascii="Segoe UI" w:hAnsi="Segoe UI" w:cs="Segoe UI"/>
          <w:sz w:val="22"/>
          <w:szCs w:val="22"/>
        </w:rPr>
        <w:t xml:space="preserve">harmonogramu realizace </w:t>
      </w:r>
      <w:r w:rsidR="00D51B30" w:rsidRPr="00632184">
        <w:rPr>
          <w:rFonts w:ascii="Segoe UI" w:hAnsi="Segoe UI" w:cs="Segoe UI"/>
          <w:sz w:val="22"/>
          <w:szCs w:val="22"/>
        </w:rPr>
        <w:t>Stavby</w:t>
      </w:r>
      <w:r w:rsidR="007246BD" w:rsidRPr="00632184">
        <w:rPr>
          <w:rFonts w:ascii="Segoe UI" w:hAnsi="Segoe UI" w:cs="Segoe UI"/>
          <w:sz w:val="22"/>
          <w:szCs w:val="22"/>
        </w:rPr>
        <w:t xml:space="preserve"> </w:t>
      </w:r>
      <w:r w:rsidR="004D3EE5" w:rsidRPr="00632184">
        <w:rPr>
          <w:rFonts w:ascii="Segoe UI" w:hAnsi="Segoe UI" w:cs="Segoe UI"/>
          <w:sz w:val="22"/>
          <w:szCs w:val="22"/>
        </w:rPr>
        <w:t>(dále jen „</w:t>
      </w:r>
      <w:r w:rsidR="004D3EE5" w:rsidRPr="00632184">
        <w:rPr>
          <w:rFonts w:ascii="Segoe UI" w:hAnsi="Segoe UI" w:cs="Segoe UI"/>
          <w:b/>
          <w:i/>
          <w:sz w:val="22"/>
          <w:szCs w:val="22"/>
        </w:rPr>
        <w:t>Harmonogram</w:t>
      </w:r>
      <w:r w:rsidR="004D3EE5" w:rsidRPr="00632184">
        <w:rPr>
          <w:rFonts w:ascii="Segoe UI" w:hAnsi="Segoe UI" w:cs="Segoe UI"/>
          <w:sz w:val="22"/>
          <w:szCs w:val="22"/>
        </w:rPr>
        <w:t xml:space="preserve">“) </w:t>
      </w:r>
      <w:r w:rsidR="007246BD" w:rsidRPr="00632184">
        <w:rPr>
          <w:rFonts w:ascii="Segoe UI" w:hAnsi="Segoe UI" w:cs="Segoe UI"/>
          <w:sz w:val="22"/>
          <w:szCs w:val="22"/>
        </w:rPr>
        <w:t>a jeho</w:t>
      </w:r>
      <w:r w:rsidR="007246BD" w:rsidRPr="00FF0474">
        <w:rPr>
          <w:rFonts w:ascii="Segoe UI" w:hAnsi="Segoe UI" w:cs="Segoe UI"/>
          <w:sz w:val="22"/>
          <w:szCs w:val="22"/>
        </w:rPr>
        <w:t xml:space="preserve"> předložení </w:t>
      </w:r>
      <w:r w:rsidR="00BE2007" w:rsidRPr="00FF0474">
        <w:rPr>
          <w:rFonts w:ascii="Segoe UI" w:hAnsi="Segoe UI" w:cs="Segoe UI"/>
          <w:sz w:val="22"/>
          <w:szCs w:val="22"/>
        </w:rPr>
        <w:t>Objednatel</w:t>
      </w:r>
      <w:r w:rsidR="004D3EE5" w:rsidRPr="00FF0474">
        <w:rPr>
          <w:rFonts w:ascii="Segoe UI" w:hAnsi="Segoe UI" w:cs="Segoe UI"/>
          <w:sz w:val="22"/>
          <w:szCs w:val="22"/>
        </w:rPr>
        <w:t>i před </w:t>
      </w:r>
      <w:r w:rsidR="007246BD" w:rsidRPr="00FF0474">
        <w:rPr>
          <w:rFonts w:ascii="Segoe UI" w:hAnsi="Segoe UI" w:cs="Segoe UI"/>
          <w:sz w:val="22"/>
          <w:szCs w:val="22"/>
        </w:rPr>
        <w:t xml:space="preserve">předáním </w:t>
      </w:r>
      <w:r w:rsidR="00A51482" w:rsidRPr="00FF0474">
        <w:rPr>
          <w:rFonts w:ascii="Segoe UI" w:hAnsi="Segoe UI" w:cs="Segoe UI"/>
          <w:sz w:val="22"/>
          <w:szCs w:val="22"/>
        </w:rPr>
        <w:t>Staveniště</w:t>
      </w:r>
      <w:r w:rsidR="002321DC" w:rsidRPr="00FF0474">
        <w:rPr>
          <w:rFonts w:ascii="Segoe UI" w:hAnsi="Segoe UI" w:cs="Segoe UI"/>
          <w:sz w:val="22"/>
          <w:szCs w:val="22"/>
        </w:rPr>
        <w:t xml:space="preserve"> </w:t>
      </w:r>
      <w:r w:rsidR="002321DC" w:rsidRPr="009D7CAC">
        <w:rPr>
          <w:rFonts w:ascii="Segoe UI" w:hAnsi="Segoe UI" w:cs="Segoe UI"/>
          <w:sz w:val="22"/>
          <w:szCs w:val="22"/>
        </w:rPr>
        <w:t>k </w:t>
      </w:r>
      <w:r w:rsidR="00660582" w:rsidRPr="009D7CAC">
        <w:rPr>
          <w:rFonts w:ascii="Segoe UI" w:hAnsi="Segoe UI" w:cs="Segoe UI"/>
          <w:sz w:val="22"/>
          <w:szCs w:val="22"/>
        </w:rPr>
        <w:t>seznámení</w:t>
      </w:r>
      <w:r w:rsidR="002321DC" w:rsidRPr="009D7CAC">
        <w:rPr>
          <w:rFonts w:ascii="Segoe UI" w:hAnsi="Segoe UI" w:cs="Segoe UI"/>
          <w:sz w:val="22"/>
          <w:szCs w:val="22"/>
        </w:rPr>
        <w:t xml:space="preserve">; </w:t>
      </w:r>
      <w:r w:rsidR="00660582" w:rsidRPr="009D7CAC">
        <w:rPr>
          <w:rFonts w:ascii="Segoe UI" w:hAnsi="Segoe UI" w:cs="Segoe UI"/>
          <w:sz w:val="22"/>
          <w:szCs w:val="22"/>
        </w:rPr>
        <w:t>pokud Objednatel nebo</w:t>
      </w:r>
      <w:r w:rsidR="002876D2" w:rsidRPr="009D7CAC">
        <w:rPr>
          <w:rFonts w:ascii="Segoe UI" w:hAnsi="Segoe UI" w:cs="Segoe UI"/>
          <w:sz w:val="22"/>
          <w:szCs w:val="22"/>
        </w:rPr>
        <w:t xml:space="preserve"> </w:t>
      </w:r>
      <w:r w:rsidR="002876D2" w:rsidRPr="009D7CAC">
        <w:rPr>
          <w:rFonts w:ascii="Segoe UI" w:hAnsi="Segoe UI" w:cs="Segoe UI"/>
          <w:snapToGrid w:val="0"/>
          <w:sz w:val="22"/>
          <w:szCs w:val="22"/>
        </w:rPr>
        <w:t xml:space="preserve">osoba vykonávající technický dozor investora uvedená v příloze č. </w:t>
      </w:r>
      <w:r w:rsidR="009D7CAC" w:rsidRPr="009D7CAC">
        <w:rPr>
          <w:rFonts w:ascii="Segoe UI" w:hAnsi="Segoe UI" w:cs="Segoe UI"/>
          <w:snapToGrid w:val="0"/>
          <w:sz w:val="22"/>
          <w:szCs w:val="22"/>
        </w:rPr>
        <w:t>2</w:t>
      </w:r>
      <w:r w:rsidR="002876D2" w:rsidRPr="009D7CAC">
        <w:rPr>
          <w:rFonts w:ascii="Segoe UI" w:hAnsi="Segoe UI" w:cs="Segoe UI"/>
          <w:snapToGrid w:val="0"/>
          <w:sz w:val="22"/>
          <w:szCs w:val="22"/>
        </w:rPr>
        <w:t xml:space="preserve"> smlouvy</w:t>
      </w:r>
      <w:r w:rsidR="002876D2" w:rsidRPr="00FF0474">
        <w:rPr>
          <w:rFonts w:ascii="Segoe UI" w:hAnsi="Segoe UI" w:cs="Segoe UI"/>
          <w:snapToGrid w:val="0"/>
          <w:sz w:val="22"/>
          <w:szCs w:val="22"/>
        </w:rPr>
        <w:t xml:space="preserve"> (dále jen „</w:t>
      </w:r>
      <w:r w:rsidR="002876D2" w:rsidRPr="00FF0474">
        <w:rPr>
          <w:rFonts w:ascii="Segoe UI" w:hAnsi="Segoe UI" w:cs="Segoe UI"/>
          <w:b/>
          <w:i/>
          <w:snapToGrid w:val="0"/>
          <w:sz w:val="22"/>
          <w:szCs w:val="22"/>
        </w:rPr>
        <w:t>TDI</w:t>
      </w:r>
      <w:r w:rsidR="002876D2" w:rsidRPr="00FF0474">
        <w:rPr>
          <w:rFonts w:ascii="Segoe UI" w:hAnsi="Segoe UI" w:cs="Segoe UI"/>
          <w:snapToGrid w:val="0"/>
          <w:sz w:val="22"/>
          <w:szCs w:val="22"/>
        </w:rPr>
        <w:t>“</w:t>
      </w:r>
      <w:r w:rsidR="002876D2">
        <w:rPr>
          <w:rFonts w:ascii="Segoe UI" w:hAnsi="Segoe UI" w:cs="Segoe UI"/>
          <w:snapToGrid w:val="0"/>
          <w:sz w:val="22"/>
          <w:szCs w:val="22"/>
        </w:rPr>
        <w:t>)</w:t>
      </w:r>
      <w:r w:rsidR="00660582" w:rsidRPr="00FF0474">
        <w:rPr>
          <w:rFonts w:ascii="Segoe UI" w:hAnsi="Segoe UI" w:cs="Segoe UI"/>
          <w:sz w:val="22"/>
          <w:szCs w:val="22"/>
        </w:rPr>
        <w:t xml:space="preserve"> zjistí v Harmonogramu údaje vzbuzující důvodnou pochybnost o správném zohlednění technických či technologických nároků na řádnou realizaci Stavby, sdělí Zhotoviteli své připomínky</w:t>
      </w:r>
      <w:r w:rsidR="004D3EE5" w:rsidRPr="00FF0474">
        <w:rPr>
          <w:rFonts w:ascii="Segoe UI" w:hAnsi="Segoe UI" w:cs="Segoe UI"/>
          <w:sz w:val="22"/>
          <w:szCs w:val="22"/>
        </w:rPr>
        <w:t xml:space="preserve">; Zhotovitel je povinen připomínky Objednatele do Harmonogramu zapracovat nebo upozornit </w:t>
      </w:r>
      <w:r w:rsidR="009F7B9E" w:rsidRPr="00FF0474">
        <w:rPr>
          <w:rFonts w:ascii="Segoe UI" w:hAnsi="Segoe UI" w:cs="Segoe UI"/>
          <w:sz w:val="22"/>
          <w:szCs w:val="22"/>
        </w:rPr>
        <w:t xml:space="preserve">TDI </w:t>
      </w:r>
      <w:r w:rsidR="004D3EE5" w:rsidRPr="00FF0474">
        <w:rPr>
          <w:rFonts w:ascii="Segoe UI" w:hAnsi="Segoe UI" w:cs="Segoe UI"/>
          <w:sz w:val="22"/>
          <w:szCs w:val="22"/>
        </w:rPr>
        <w:t xml:space="preserve">na nevhodnost připomínek </w:t>
      </w:r>
      <w:r w:rsidR="009F7B9E" w:rsidRPr="00FF0474">
        <w:rPr>
          <w:rFonts w:ascii="Segoe UI" w:hAnsi="Segoe UI" w:cs="Segoe UI"/>
          <w:sz w:val="22"/>
          <w:szCs w:val="22"/>
        </w:rPr>
        <w:t xml:space="preserve">Objednatele </w:t>
      </w:r>
      <w:r w:rsidR="004D3EE5" w:rsidRPr="00FF0474">
        <w:rPr>
          <w:rFonts w:ascii="Segoe UI" w:hAnsi="Segoe UI" w:cs="Segoe UI"/>
          <w:sz w:val="22"/>
          <w:szCs w:val="22"/>
        </w:rPr>
        <w:t>k úpravě Harmonogramu</w:t>
      </w:r>
      <w:r w:rsidR="00D51B30" w:rsidRPr="00FF0474">
        <w:rPr>
          <w:rFonts w:ascii="Segoe UI" w:hAnsi="Segoe UI" w:cs="Segoe UI"/>
          <w:sz w:val="22"/>
          <w:szCs w:val="22"/>
        </w:rPr>
        <w:t>;</w:t>
      </w:r>
    </w:p>
    <w:p w14:paraId="184FEEDC" w14:textId="77777777" w:rsidR="00276D48" w:rsidRPr="003211CE" w:rsidRDefault="00276D48" w:rsidP="00D35F3E">
      <w:pPr>
        <w:numPr>
          <w:ilvl w:val="2"/>
          <w:numId w:val="9"/>
        </w:numPr>
        <w:spacing w:after="120" w:line="276" w:lineRule="auto"/>
        <w:ind w:left="993" w:hanging="426"/>
        <w:jc w:val="both"/>
        <w:rPr>
          <w:rFonts w:ascii="Segoe UI" w:hAnsi="Segoe UI" w:cs="Segoe UI"/>
          <w:sz w:val="22"/>
          <w:szCs w:val="22"/>
        </w:rPr>
      </w:pPr>
      <w:r w:rsidRPr="00276D48">
        <w:rPr>
          <w:rFonts w:ascii="Segoe UI" w:hAnsi="Segoe UI" w:cs="Segoe UI"/>
          <w:sz w:val="22"/>
          <w:szCs w:val="22"/>
        </w:rPr>
        <w:t xml:space="preserve">vypracování </w:t>
      </w:r>
      <w:r w:rsidR="004629C0">
        <w:rPr>
          <w:rFonts w:ascii="Segoe UI" w:hAnsi="Segoe UI" w:cs="Segoe UI"/>
          <w:sz w:val="22"/>
          <w:szCs w:val="22"/>
        </w:rPr>
        <w:t xml:space="preserve">projektové </w:t>
      </w:r>
      <w:r w:rsidRPr="00276D48">
        <w:rPr>
          <w:rFonts w:ascii="Segoe UI" w:hAnsi="Segoe UI" w:cs="Segoe UI"/>
          <w:sz w:val="22"/>
          <w:szCs w:val="22"/>
        </w:rPr>
        <w:t>dokumentace skutečného provedení Stavby (dále jen „</w:t>
      </w:r>
      <w:r w:rsidRPr="00276D48">
        <w:rPr>
          <w:rFonts w:ascii="Segoe UI" w:hAnsi="Segoe UI" w:cs="Segoe UI"/>
          <w:b/>
          <w:bCs/>
          <w:i/>
          <w:iCs/>
          <w:sz w:val="22"/>
          <w:szCs w:val="22"/>
        </w:rPr>
        <w:t>DSPS</w:t>
      </w:r>
      <w:r w:rsidRPr="00276D48">
        <w:rPr>
          <w:rFonts w:ascii="Segoe UI" w:hAnsi="Segoe UI" w:cs="Segoe UI"/>
          <w:sz w:val="22"/>
          <w:szCs w:val="22"/>
        </w:rPr>
        <w:t>“)</w:t>
      </w:r>
      <w:r w:rsidR="004629C0">
        <w:rPr>
          <w:rFonts w:ascii="Segoe UI" w:hAnsi="Segoe UI" w:cs="Segoe UI"/>
          <w:sz w:val="22"/>
          <w:szCs w:val="22"/>
        </w:rPr>
        <w:t xml:space="preserve">. </w:t>
      </w:r>
      <w:r w:rsidR="004629C0" w:rsidRPr="003211CE">
        <w:rPr>
          <w:rFonts w:ascii="Segoe UI" w:hAnsi="Segoe UI" w:cs="Segoe UI"/>
          <w:sz w:val="22"/>
          <w:szCs w:val="22"/>
        </w:rPr>
        <w:t xml:space="preserve">Dokumentace bude předána Objednateli </w:t>
      </w:r>
      <w:r w:rsidR="007C157B" w:rsidRPr="003211CE">
        <w:rPr>
          <w:rFonts w:ascii="Segoe UI" w:hAnsi="Segoe UI" w:cs="Segoe UI"/>
          <w:sz w:val="22"/>
          <w:szCs w:val="22"/>
        </w:rPr>
        <w:t xml:space="preserve">nejpozději k okamžiku </w:t>
      </w:r>
      <w:proofErr w:type="spellStart"/>
      <w:r w:rsidR="007C157B" w:rsidRPr="003211CE">
        <w:rPr>
          <w:rFonts w:ascii="Segoe UI" w:hAnsi="Segoe UI" w:cs="Segoe UI"/>
          <w:sz w:val="22"/>
          <w:szCs w:val="22"/>
        </w:rPr>
        <w:t>převzerí</w:t>
      </w:r>
      <w:proofErr w:type="spellEnd"/>
      <w:r w:rsidR="007C157B" w:rsidRPr="003211CE">
        <w:rPr>
          <w:rFonts w:ascii="Segoe UI" w:hAnsi="Segoe UI" w:cs="Segoe UI"/>
          <w:sz w:val="22"/>
          <w:szCs w:val="22"/>
        </w:rPr>
        <w:t xml:space="preserve"> díla Objednatelem </w:t>
      </w:r>
      <w:r w:rsidR="004629C0" w:rsidRPr="003211CE">
        <w:rPr>
          <w:rFonts w:ascii="Segoe UI" w:hAnsi="Segoe UI" w:cs="Segoe UI"/>
          <w:sz w:val="22"/>
          <w:szCs w:val="22"/>
        </w:rPr>
        <w:t xml:space="preserve">ve </w:t>
      </w:r>
      <w:r w:rsidR="00017C3A" w:rsidRPr="003211CE">
        <w:rPr>
          <w:rFonts w:ascii="Segoe UI" w:hAnsi="Segoe UI" w:cs="Segoe UI"/>
          <w:sz w:val="22"/>
          <w:szCs w:val="22"/>
        </w:rPr>
        <w:t>3</w:t>
      </w:r>
      <w:r w:rsidR="004629C0" w:rsidRPr="003211CE">
        <w:rPr>
          <w:rFonts w:ascii="Segoe UI" w:hAnsi="Segoe UI" w:cs="Segoe UI"/>
          <w:sz w:val="22"/>
          <w:szCs w:val="22"/>
        </w:rPr>
        <w:t xml:space="preserve"> vyhotoveních v listinné podobě a v elektronické podobě, a to na CD ROM / USB </w:t>
      </w:r>
      <w:proofErr w:type="spellStart"/>
      <w:r w:rsidR="004629C0" w:rsidRPr="003211CE">
        <w:rPr>
          <w:rFonts w:ascii="Segoe UI" w:hAnsi="Segoe UI" w:cs="Segoe UI"/>
          <w:sz w:val="22"/>
          <w:szCs w:val="22"/>
        </w:rPr>
        <w:t>flash</w:t>
      </w:r>
      <w:proofErr w:type="spellEnd"/>
      <w:r w:rsidR="004629C0" w:rsidRPr="003211CE">
        <w:rPr>
          <w:rFonts w:ascii="Segoe UI" w:hAnsi="Segoe UI" w:cs="Segoe UI"/>
          <w:sz w:val="22"/>
          <w:szCs w:val="22"/>
        </w:rPr>
        <w:t xml:space="preserve"> disku ve formátu pro texty *.doc (*.</w:t>
      </w:r>
      <w:proofErr w:type="spellStart"/>
      <w:r w:rsidR="004629C0" w:rsidRPr="003211CE">
        <w:rPr>
          <w:rFonts w:ascii="Segoe UI" w:hAnsi="Segoe UI" w:cs="Segoe UI"/>
          <w:sz w:val="22"/>
          <w:szCs w:val="22"/>
        </w:rPr>
        <w:t>rtf</w:t>
      </w:r>
      <w:proofErr w:type="spellEnd"/>
      <w:r w:rsidR="004629C0" w:rsidRPr="003211CE">
        <w:rPr>
          <w:rFonts w:ascii="Segoe UI" w:hAnsi="Segoe UI" w:cs="Segoe UI"/>
          <w:sz w:val="22"/>
          <w:szCs w:val="22"/>
        </w:rPr>
        <w:t>), pro tabulky *.</w:t>
      </w:r>
      <w:proofErr w:type="spellStart"/>
      <w:r w:rsidR="004629C0" w:rsidRPr="003211CE">
        <w:rPr>
          <w:rFonts w:ascii="Segoe UI" w:hAnsi="Segoe UI" w:cs="Segoe UI"/>
          <w:sz w:val="22"/>
          <w:szCs w:val="22"/>
        </w:rPr>
        <w:t>xls</w:t>
      </w:r>
      <w:proofErr w:type="spellEnd"/>
      <w:r w:rsidR="004629C0" w:rsidRPr="003211CE">
        <w:rPr>
          <w:rFonts w:ascii="Segoe UI" w:hAnsi="Segoe UI" w:cs="Segoe UI"/>
          <w:sz w:val="22"/>
          <w:szCs w:val="22"/>
        </w:rPr>
        <w:t>, pro skenované dokumenty *.</w:t>
      </w:r>
      <w:proofErr w:type="spellStart"/>
      <w:r w:rsidR="004629C0" w:rsidRPr="003211CE">
        <w:rPr>
          <w:rFonts w:ascii="Segoe UI" w:hAnsi="Segoe UI" w:cs="Segoe UI"/>
          <w:sz w:val="22"/>
          <w:szCs w:val="22"/>
        </w:rPr>
        <w:t>pdf</w:t>
      </w:r>
      <w:proofErr w:type="spellEnd"/>
      <w:r w:rsidR="004629C0" w:rsidRPr="003211CE">
        <w:rPr>
          <w:rFonts w:ascii="Segoe UI" w:hAnsi="Segoe UI" w:cs="Segoe UI"/>
          <w:sz w:val="22"/>
          <w:szCs w:val="22"/>
        </w:rPr>
        <w:t>, pro výkresovou dokumentaci *.</w:t>
      </w:r>
      <w:proofErr w:type="spellStart"/>
      <w:r w:rsidR="004629C0" w:rsidRPr="003211CE">
        <w:rPr>
          <w:rFonts w:ascii="Segoe UI" w:hAnsi="Segoe UI" w:cs="Segoe UI"/>
          <w:sz w:val="22"/>
          <w:szCs w:val="22"/>
        </w:rPr>
        <w:t>dwg</w:t>
      </w:r>
      <w:proofErr w:type="spellEnd"/>
      <w:r w:rsidR="004629C0" w:rsidRPr="003211CE">
        <w:rPr>
          <w:rFonts w:ascii="Segoe UI" w:hAnsi="Segoe UI" w:cs="Segoe UI"/>
          <w:sz w:val="22"/>
          <w:szCs w:val="22"/>
        </w:rPr>
        <w:t xml:space="preserve"> a zároveň *.</w:t>
      </w:r>
      <w:proofErr w:type="spellStart"/>
      <w:r w:rsidR="004629C0" w:rsidRPr="003211CE">
        <w:rPr>
          <w:rFonts w:ascii="Segoe UI" w:hAnsi="Segoe UI" w:cs="Segoe UI"/>
          <w:sz w:val="22"/>
          <w:szCs w:val="22"/>
        </w:rPr>
        <w:t>pdf</w:t>
      </w:r>
      <w:proofErr w:type="spellEnd"/>
      <w:r w:rsidR="004629C0" w:rsidRPr="003211CE">
        <w:rPr>
          <w:rFonts w:ascii="Segoe UI" w:hAnsi="Segoe UI" w:cs="Segoe UI"/>
          <w:sz w:val="22"/>
          <w:szCs w:val="22"/>
        </w:rPr>
        <w:t xml:space="preserve"> (tj. musí být předáno také v elektronické editovatelné podobě);</w:t>
      </w:r>
    </w:p>
    <w:p w14:paraId="4D8B1D47" w14:textId="77777777" w:rsidR="00193700" w:rsidRPr="003211CE" w:rsidRDefault="00193700" w:rsidP="00D35F3E">
      <w:pPr>
        <w:numPr>
          <w:ilvl w:val="2"/>
          <w:numId w:val="9"/>
        </w:numPr>
        <w:spacing w:after="120" w:line="276" w:lineRule="auto"/>
        <w:ind w:left="993" w:hanging="426"/>
        <w:jc w:val="both"/>
        <w:rPr>
          <w:rFonts w:ascii="Segoe UI" w:hAnsi="Segoe UI" w:cs="Segoe UI"/>
          <w:b/>
          <w:sz w:val="22"/>
          <w:szCs w:val="22"/>
        </w:rPr>
      </w:pPr>
      <w:r w:rsidRPr="003211CE">
        <w:rPr>
          <w:rFonts w:ascii="Segoe UI" w:hAnsi="Segoe UI" w:cs="Segoe UI"/>
          <w:sz w:val="22"/>
          <w:szCs w:val="22"/>
        </w:rPr>
        <w:t>geodetické</w:t>
      </w:r>
      <w:r w:rsidRPr="003211CE">
        <w:rPr>
          <w:rFonts w:ascii="Segoe UI" w:hAnsi="Segoe UI" w:cs="Segoe UI"/>
          <w:bCs/>
          <w:sz w:val="22"/>
          <w:szCs w:val="22"/>
        </w:rPr>
        <w:t xml:space="preserve"> zaměření Stavby vč. zpracování geometrického plánu, zajištění jeho vložení do katastru nemovitostí, jakož i všechny související činnosti a úhradu souvisejících plateb;</w:t>
      </w:r>
    </w:p>
    <w:p w14:paraId="6CEEFED6" w14:textId="77777777" w:rsidR="0027249A" w:rsidRPr="003211CE" w:rsidRDefault="0027249A" w:rsidP="00D35F3E">
      <w:pPr>
        <w:numPr>
          <w:ilvl w:val="2"/>
          <w:numId w:val="9"/>
        </w:numPr>
        <w:spacing w:after="120" w:line="276" w:lineRule="auto"/>
        <w:ind w:left="993" w:hanging="426"/>
        <w:jc w:val="both"/>
        <w:rPr>
          <w:rFonts w:ascii="Segoe UI" w:hAnsi="Segoe UI" w:cs="Segoe UI"/>
          <w:b/>
          <w:sz w:val="22"/>
          <w:szCs w:val="22"/>
        </w:rPr>
      </w:pPr>
      <w:r w:rsidRPr="003211CE">
        <w:rPr>
          <w:rFonts w:ascii="Segoe UI" w:hAnsi="Segoe UI" w:cs="Segoe UI"/>
          <w:sz w:val="22"/>
          <w:szCs w:val="22"/>
        </w:rPr>
        <w:t>Zhotovitel se bude účastnit kontrolních prohlídek Stavby prováděných místně příslušným stavebním úřadem;</w:t>
      </w:r>
      <w:r w:rsidRPr="003211CE">
        <w:rPr>
          <w:rFonts w:ascii="Segoe UI" w:hAnsi="Segoe UI" w:cs="Segoe UI"/>
          <w:b/>
          <w:sz w:val="22"/>
          <w:szCs w:val="22"/>
        </w:rPr>
        <w:t xml:space="preserve"> </w:t>
      </w:r>
    </w:p>
    <w:p w14:paraId="27B353FA" w14:textId="77777777" w:rsidR="0027249A" w:rsidRPr="0027249A" w:rsidRDefault="0027249A" w:rsidP="00D35F3E">
      <w:pPr>
        <w:numPr>
          <w:ilvl w:val="2"/>
          <w:numId w:val="9"/>
        </w:numPr>
        <w:spacing w:after="120" w:line="276" w:lineRule="auto"/>
        <w:ind w:left="993" w:hanging="426"/>
        <w:jc w:val="both"/>
        <w:rPr>
          <w:rFonts w:ascii="Segoe UI" w:hAnsi="Segoe UI" w:cs="Segoe UI"/>
          <w:bCs/>
          <w:sz w:val="22"/>
          <w:szCs w:val="22"/>
        </w:rPr>
      </w:pPr>
      <w:r w:rsidRPr="003211CE">
        <w:rPr>
          <w:rFonts w:ascii="Segoe UI" w:hAnsi="Segoe UI" w:cs="Segoe UI"/>
          <w:bCs/>
          <w:sz w:val="22"/>
          <w:szCs w:val="22"/>
        </w:rPr>
        <w:t>zajištění zimních opatření a osvětlení</w:t>
      </w:r>
      <w:r w:rsidRPr="0027249A">
        <w:rPr>
          <w:rFonts w:ascii="Segoe UI" w:hAnsi="Segoe UI" w:cs="Segoe UI"/>
          <w:bCs/>
          <w:sz w:val="22"/>
          <w:szCs w:val="22"/>
        </w:rPr>
        <w:t xml:space="preserve"> pracovišť, bude-li nezbytné pro provádění </w:t>
      </w:r>
      <w:r w:rsidR="00CB26F8">
        <w:rPr>
          <w:rFonts w:ascii="Segoe UI" w:hAnsi="Segoe UI" w:cs="Segoe UI"/>
          <w:bCs/>
          <w:sz w:val="22"/>
          <w:szCs w:val="22"/>
        </w:rPr>
        <w:t>d</w:t>
      </w:r>
      <w:r w:rsidRPr="0027249A">
        <w:rPr>
          <w:rFonts w:ascii="Segoe UI" w:hAnsi="Segoe UI" w:cs="Segoe UI"/>
          <w:bCs/>
          <w:sz w:val="22"/>
          <w:szCs w:val="22"/>
        </w:rPr>
        <w:t xml:space="preserve">íla;  </w:t>
      </w:r>
    </w:p>
    <w:p w14:paraId="25A95798" w14:textId="77777777" w:rsidR="0027249A" w:rsidRPr="0027249A" w:rsidRDefault="0027249A" w:rsidP="00D35F3E">
      <w:pPr>
        <w:numPr>
          <w:ilvl w:val="2"/>
          <w:numId w:val="9"/>
        </w:numPr>
        <w:spacing w:after="120" w:line="276" w:lineRule="auto"/>
        <w:ind w:left="993" w:hanging="426"/>
        <w:jc w:val="both"/>
        <w:rPr>
          <w:rFonts w:ascii="Segoe UI" w:hAnsi="Segoe UI" w:cs="Segoe UI"/>
          <w:b/>
          <w:sz w:val="22"/>
          <w:szCs w:val="22"/>
        </w:rPr>
      </w:pPr>
      <w:r w:rsidRPr="0027249A">
        <w:rPr>
          <w:rFonts w:ascii="Segoe UI" w:hAnsi="Segoe UI" w:cs="Segoe UI"/>
          <w:sz w:val="22"/>
          <w:szCs w:val="22"/>
        </w:rPr>
        <w:t xml:space="preserve">ve spolupráci s Objednatelem zaměření a vytýčení veškerých inženýrských sítí, včetně zjištění podmínek jejich vlastníků a správců pro realizaci Stavby dle této smlouvy a následné zabezpečení jejich zpětného protokolárního předání jejich správcům; </w:t>
      </w:r>
    </w:p>
    <w:p w14:paraId="6C92176A" w14:textId="77777777" w:rsidR="0027249A" w:rsidRPr="0027249A" w:rsidRDefault="0027249A" w:rsidP="00D35F3E">
      <w:pPr>
        <w:numPr>
          <w:ilvl w:val="2"/>
          <w:numId w:val="9"/>
        </w:numPr>
        <w:spacing w:after="120" w:line="276" w:lineRule="auto"/>
        <w:ind w:left="993" w:hanging="426"/>
        <w:jc w:val="both"/>
        <w:rPr>
          <w:rFonts w:ascii="Segoe UI" w:hAnsi="Segoe UI" w:cs="Segoe UI"/>
          <w:b/>
          <w:sz w:val="22"/>
          <w:szCs w:val="22"/>
        </w:rPr>
      </w:pPr>
      <w:r w:rsidRPr="0027249A">
        <w:rPr>
          <w:rFonts w:ascii="Segoe UI" w:hAnsi="Segoe UI" w:cs="Segoe UI"/>
          <w:sz w:val="22"/>
          <w:szCs w:val="22"/>
        </w:rPr>
        <w:t>zpracování vytyčovacího schémata Staveniště s vytýčením směrových a výškových bodů;</w:t>
      </w:r>
    </w:p>
    <w:p w14:paraId="3B993C5D" w14:textId="77777777" w:rsidR="0027249A" w:rsidRPr="00953FE6" w:rsidRDefault="0027249A" w:rsidP="00D35F3E">
      <w:pPr>
        <w:numPr>
          <w:ilvl w:val="2"/>
          <w:numId w:val="9"/>
        </w:numPr>
        <w:spacing w:after="120" w:line="276" w:lineRule="auto"/>
        <w:ind w:left="993" w:hanging="426"/>
        <w:jc w:val="both"/>
        <w:rPr>
          <w:rFonts w:ascii="Segoe UI" w:hAnsi="Segoe UI" w:cs="Segoe UI"/>
          <w:b/>
          <w:sz w:val="22"/>
          <w:szCs w:val="22"/>
        </w:rPr>
      </w:pPr>
      <w:r w:rsidRPr="0027249A">
        <w:rPr>
          <w:rFonts w:ascii="Segoe UI" w:hAnsi="Segoe UI" w:cs="Segoe UI"/>
          <w:sz w:val="22"/>
          <w:szCs w:val="22"/>
        </w:rPr>
        <w:t>provedení všech nezbytných průzkumů nutných pro řádné provádění a dokončení Stavby;</w:t>
      </w:r>
    </w:p>
    <w:p w14:paraId="00AD8332"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 xml:space="preserve">zajištění a provedení všech opatření organizačního a stavebně technologického charakteru k řádnému provedení </w:t>
      </w:r>
      <w:r w:rsidR="00D51B30" w:rsidRPr="00FF0474">
        <w:rPr>
          <w:rFonts w:ascii="Segoe UI" w:hAnsi="Segoe UI" w:cs="Segoe UI"/>
          <w:snapToGrid w:val="0"/>
          <w:sz w:val="22"/>
          <w:szCs w:val="22"/>
        </w:rPr>
        <w:t>Stavby</w:t>
      </w:r>
      <w:r w:rsidRPr="00FF0474">
        <w:rPr>
          <w:rFonts w:ascii="Segoe UI" w:hAnsi="Segoe UI" w:cs="Segoe UI"/>
          <w:snapToGrid w:val="0"/>
          <w:sz w:val="22"/>
          <w:szCs w:val="22"/>
        </w:rPr>
        <w:t xml:space="preserve">; </w:t>
      </w:r>
    </w:p>
    <w:p w14:paraId="1B8ECC9D"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 xml:space="preserve">veškeré práce a dodávky související s bezpečnostními opatřeními na ochranu lidí a majetku (zejména chodců a vozidel v místech dotčených </w:t>
      </w:r>
      <w:r w:rsidR="009C2FF2" w:rsidRPr="00FF0474">
        <w:rPr>
          <w:rFonts w:ascii="Segoe UI" w:hAnsi="Segoe UI" w:cs="Segoe UI"/>
          <w:snapToGrid w:val="0"/>
          <w:sz w:val="22"/>
          <w:szCs w:val="22"/>
        </w:rPr>
        <w:t>S</w:t>
      </w:r>
      <w:r w:rsidRPr="00FF0474">
        <w:rPr>
          <w:rFonts w:ascii="Segoe UI" w:hAnsi="Segoe UI" w:cs="Segoe UI"/>
          <w:snapToGrid w:val="0"/>
          <w:sz w:val="22"/>
          <w:szCs w:val="22"/>
        </w:rPr>
        <w:t>tavbou);</w:t>
      </w:r>
    </w:p>
    <w:p w14:paraId="504C6665"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 xml:space="preserve">ostraha </w:t>
      </w:r>
      <w:r w:rsidR="00D51B30" w:rsidRPr="00FF0474">
        <w:rPr>
          <w:rFonts w:ascii="Segoe UI" w:hAnsi="Segoe UI" w:cs="Segoe UI"/>
          <w:snapToGrid w:val="0"/>
          <w:sz w:val="22"/>
          <w:szCs w:val="22"/>
        </w:rPr>
        <w:t>Stavby</w:t>
      </w:r>
      <w:r w:rsidRPr="00FF0474">
        <w:rPr>
          <w:rFonts w:ascii="Segoe UI" w:hAnsi="Segoe UI" w:cs="Segoe UI"/>
          <w:snapToGrid w:val="0"/>
          <w:sz w:val="22"/>
          <w:szCs w:val="22"/>
        </w:rPr>
        <w:t xml:space="preserve"> a </w:t>
      </w:r>
      <w:r w:rsidR="00A51482" w:rsidRPr="00FF0474">
        <w:rPr>
          <w:rFonts w:ascii="Segoe UI" w:hAnsi="Segoe UI" w:cs="Segoe UI"/>
          <w:snapToGrid w:val="0"/>
          <w:sz w:val="22"/>
          <w:szCs w:val="22"/>
        </w:rPr>
        <w:t>Staveniště</w:t>
      </w:r>
      <w:r w:rsidRPr="00FF0474">
        <w:rPr>
          <w:rFonts w:ascii="Segoe UI" w:hAnsi="Segoe UI" w:cs="Segoe UI"/>
          <w:snapToGrid w:val="0"/>
          <w:sz w:val="22"/>
          <w:szCs w:val="22"/>
        </w:rPr>
        <w:t>, zajištění bezpečnosti práce a ochrany životního prostředí;</w:t>
      </w:r>
    </w:p>
    <w:p w14:paraId="1E012159"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zajištění zvláštního užívání komunikací a veřejných ploch včetně úhrady vyměřených poplatků a nájemného;</w:t>
      </w:r>
    </w:p>
    <w:p w14:paraId="2C691DAA"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zajištění a provedení všech nutných zkoušek dle ČSN</w:t>
      </w:r>
      <w:r w:rsidR="00031C6C" w:rsidRPr="00FF0474">
        <w:rPr>
          <w:rFonts w:ascii="Segoe UI" w:hAnsi="Segoe UI" w:cs="Segoe UI"/>
          <w:snapToGrid w:val="0"/>
          <w:sz w:val="22"/>
          <w:szCs w:val="22"/>
        </w:rPr>
        <w:t xml:space="preserve">, </w:t>
      </w:r>
      <w:r w:rsidRPr="00FF0474">
        <w:rPr>
          <w:rFonts w:ascii="Segoe UI" w:hAnsi="Segoe UI" w:cs="Segoe UI"/>
          <w:snapToGrid w:val="0"/>
          <w:sz w:val="22"/>
          <w:szCs w:val="22"/>
        </w:rPr>
        <w:t>případně jiných norem vztahujících se k prováděnému dílu</w:t>
      </w:r>
      <w:r w:rsidR="00135414" w:rsidRPr="00FF0474">
        <w:rPr>
          <w:rFonts w:ascii="Segoe UI" w:hAnsi="Segoe UI" w:cs="Segoe UI"/>
          <w:snapToGrid w:val="0"/>
          <w:sz w:val="22"/>
          <w:szCs w:val="22"/>
        </w:rPr>
        <w:t>,</w:t>
      </w:r>
      <w:r w:rsidRPr="00FF0474">
        <w:rPr>
          <w:rFonts w:ascii="Segoe UI" w:hAnsi="Segoe UI" w:cs="Segoe UI"/>
          <w:snapToGrid w:val="0"/>
          <w:sz w:val="22"/>
          <w:szCs w:val="22"/>
        </w:rPr>
        <w:t xml:space="preserve"> včetně pořízení protokolů o průběhu zkoušek, předání protokolů o provedení zkoušek </w:t>
      </w:r>
      <w:r w:rsidR="009F7B9E" w:rsidRPr="00FF0474">
        <w:rPr>
          <w:rFonts w:ascii="Segoe UI" w:hAnsi="Segoe UI" w:cs="Segoe UI"/>
          <w:snapToGrid w:val="0"/>
          <w:sz w:val="22"/>
          <w:szCs w:val="22"/>
        </w:rPr>
        <w:t>TDI</w:t>
      </w:r>
      <w:r w:rsidR="007246BD" w:rsidRPr="00FF0474">
        <w:rPr>
          <w:rFonts w:ascii="Segoe UI" w:hAnsi="Segoe UI" w:cs="Segoe UI"/>
          <w:snapToGrid w:val="0"/>
          <w:sz w:val="22"/>
          <w:szCs w:val="22"/>
        </w:rPr>
        <w:t xml:space="preserve">, a to </w:t>
      </w:r>
      <w:r w:rsidRPr="00FF0474">
        <w:rPr>
          <w:rFonts w:ascii="Segoe UI" w:hAnsi="Segoe UI" w:cs="Segoe UI"/>
          <w:snapToGrid w:val="0"/>
          <w:sz w:val="22"/>
          <w:szCs w:val="22"/>
        </w:rPr>
        <w:t xml:space="preserve">ve třech vyhotoveních v listinné podobě a v jednom vyhotovení v digitální podobě na CD </w:t>
      </w:r>
      <w:r w:rsidR="00953FE6">
        <w:rPr>
          <w:rFonts w:ascii="Segoe UI" w:hAnsi="Segoe UI" w:cs="Segoe UI"/>
          <w:snapToGrid w:val="0"/>
          <w:sz w:val="22"/>
          <w:szCs w:val="22"/>
        </w:rPr>
        <w:t>(</w:t>
      </w:r>
      <w:r w:rsidR="006B4DA2">
        <w:rPr>
          <w:rFonts w:ascii="Segoe UI" w:hAnsi="Segoe UI" w:cs="Segoe UI"/>
          <w:snapToGrid w:val="0"/>
          <w:sz w:val="22"/>
          <w:szCs w:val="22"/>
        </w:rPr>
        <w:t xml:space="preserve">či </w:t>
      </w:r>
      <w:r w:rsidR="00953FE6">
        <w:rPr>
          <w:rFonts w:ascii="Segoe UI" w:hAnsi="Segoe UI" w:cs="Segoe UI"/>
          <w:snapToGrid w:val="0"/>
          <w:sz w:val="22"/>
          <w:szCs w:val="22"/>
        </w:rPr>
        <w:t xml:space="preserve">obdobném) </w:t>
      </w:r>
      <w:r w:rsidRPr="00FF0474">
        <w:rPr>
          <w:rFonts w:ascii="Segoe UI" w:hAnsi="Segoe UI" w:cs="Segoe UI"/>
          <w:snapToGrid w:val="0"/>
          <w:sz w:val="22"/>
          <w:szCs w:val="22"/>
        </w:rPr>
        <w:t xml:space="preserve">nosiči; </w:t>
      </w:r>
    </w:p>
    <w:p w14:paraId="57A3BD6D" w14:textId="77777777" w:rsidR="00E24176" w:rsidRPr="006B4DA2"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 xml:space="preserve">zajištění </w:t>
      </w:r>
      <w:r w:rsidR="00953FE6">
        <w:rPr>
          <w:rFonts w:ascii="Segoe UI" w:hAnsi="Segoe UI" w:cs="Segoe UI"/>
          <w:snapToGrid w:val="0"/>
          <w:sz w:val="22"/>
          <w:szCs w:val="22"/>
        </w:rPr>
        <w:t xml:space="preserve">všech ostatních nezbytných </w:t>
      </w:r>
      <w:r w:rsidRPr="00FF0474">
        <w:rPr>
          <w:rFonts w:ascii="Segoe UI" w:hAnsi="Segoe UI" w:cs="Segoe UI"/>
          <w:snapToGrid w:val="0"/>
          <w:sz w:val="22"/>
          <w:szCs w:val="22"/>
        </w:rPr>
        <w:t>atestů</w:t>
      </w:r>
      <w:r w:rsidR="00953FE6">
        <w:rPr>
          <w:rFonts w:ascii="Segoe UI" w:hAnsi="Segoe UI" w:cs="Segoe UI"/>
          <w:snapToGrid w:val="0"/>
          <w:sz w:val="22"/>
          <w:szCs w:val="22"/>
        </w:rPr>
        <w:t>,</w:t>
      </w:r>
      <w:r w:rsidRPr="00FF0474">
        <w:rPr>
          <w:rFonts w:ascii="Segoe UI" w:hAnsi="Segoe UI" w:cs="Segoe UI"/>
          <w:snapToGrid w:val="0"/>
          <w:sz w:val="22"/>
          <w:szCs w:val="22"/>
        </w:rPr>
        <w:t xml:space="preserve"> dokladů </w:t>
      </w:r>
      <w:r w:rsidR="00953FE6">
        <w:rPr>
          <w:rFonts w:ascii="Segoe UI" w:hAnsi="Segoe UI" w:cs="Segoe UI"/>
          <w:snapToGrid w:val="0"/>
          <w:sz w:val="22"/>
          <w:szCs w:val="22"/>
        </w:rPr>
        <w:t xml:space="preserve">a revizí podle relevantních ČSN, </w:t>
      </w:r>
      <w:r w:rsidR="00953FE6" w:rsidRPr="002A15DB">
        <w:rPr>
          <w:rFonts w:ascii="Segoe UI" w:hAnsi="Segoe UI" w:cs="Segoe UI"/>
          <w:snapToGrid w:val="0"/>
          <w:sz w:val="22"/>
          <w:szCs w:val="22"/>
        </w:rPr>
        <w:t>jejichž z</w:t>
      </w:r>
      <w:r w:rsidR="00953FE6" w:rsidRPr="00F9098F">
        <w:rPr>
          <w:rFonts w:ascii="Segoe UI" w:hAnsi="Segoe UI" w:cs="Segoe UI"/>
          <w:snapToGrid w:val="0"/>
          <w:sz w:val="22"/>
          <w:szCs w:val="22"/>
        </w:rPr>
        <w:t>ávaznost si s</w:t>
      </w:r>
      <w:r w:rsidR="00953FE6" w:rsidRPr="002A3040">
        <w:rPr>
          <w:rFonts w:ascii="Segoe UI" w:hAnsi="Segoe UI" w:cs="Segoe UI"/>
          <w:snapToGrid w:val="0"/>
          <w:sz w:val="22"/>
          <w:szCs w:val="22"/>
        </w:rPr>
        <w:t>mluvní strany výslovně sjednáv</w:t>
      </w:r>
      <w:r w:rsidR="00953FE6" w:rsidRPr="003A2AEC">
        <w:rPr>
          <w:rFonts w:ascii="Segoe UI" w:hAnsi="Segoe UI" w:cs="Segoe UI"/>
          <w:snapToGrid w:val="0"/>
          <w:sz w:val="22"/>
          <w:szCs w:val="22"/>
        </w:rPr>
        <w:t>ají,</w:t>
      </w:r>
      <w:r w:rsidR="00953FE6" w:rsidRPr="005819B8">
        <w:rPr>
          <w:rFonts w:ascii="Segoe UI" w:hAnsi="Segoe UI" w:cs="Segoe UI"/>
          <w:snapToGrid w:val="0"/>
          <w:sz w:val="22"/>
          <w:szCs w:val="22"/>
        </w:rPr>
        <w:t xml:space="preserve"> a případných jiných právních nebo technických</w:t>
      </w:r>
      <w:r w:rsidR="00953FE6" w:rsidRPr="00704696">
        <w:rPr>
          <w:rFonts w:ascii="Segoe UI" w:hAnsi="Segoe UI" w:cs="Segoe UI"/>
          <w:snapToGrid w:val="0"/>
          <w:sz w:val="22"/>
          <w:szCs w:val="22"/>
        </w:rPr>
        <w:t xml:space="preserve"> předpisů platných v </w:t>
      </w:r>
      <w:r w:rsidR="00953FE6" w:rsidRPr="00601EB3">
        <w:rPr>
          <w:rFonts w:ascii="Segoe UI" w:hAnsi="Segoe UI" w:cs="Segoe UI"/>
          <w:snapToGrid w:val="0"/>
          <w:sz w:val="22"/>
          <w:szCs w:val="22"/>
        </w:rPr>
        <w:t xml:space="preserve">době plnění a předání plnění předmětu smlouvy, kterými bude prokázáno dosažení předepsané kvality a předepsaných technických parametrů </w:t>
      </w:r>
      <w:r w:rsidR="00953FE6" w:rsidRPr="00CB63F9">
        <w:rPr>
          <w:rFonts w:ascii="Segoe UI" w:hAnsi="Segoe UI" w:cs="Segoe UI"/>
          <w:snapToGrid w:val="0"/>
          <w:sz w:val="22"/>
          <w:szCs w:val="22"/>
        </w:rPr>
        <w:t>Stavby, předání atestů a revizí Objednateli, a to v českém jazyce ve</w:t>
      </w:r>
      <w:r w:rsidR="00953FE6" w:rsidRPr="00573D03">
        <w:rPr>
          <w:rFonts w:ascii="Segoe UI" w:hAnsi="Segoe UI" w:cs="Segoe UI"/>
          <w:snapToGrid w:val="0"/>
          <w:sz w:val="22"/>
          <w:szCs w:val="22"/>
        </w:rPr>
        <w:t xml:space="preserve"> </w:t>
      </w:r>
      <w:r w:rsidR="00017C3A">
        <w:rPr>
          <w:rFonts w:ascii="Segoe UI" w:hAnsi="Segoe UI" w:cs="Segoe UI"/>
          <w:snapToGrid w:val="0"/>
          <w:sz w:val="22"/>
          <w:szCs w:val="22"/>
        </w:rPr>
        <w:t>3</w:t>
      </w:r>
      <w:r w:rsidR="00953FE6" w:rsidRPr="00573D03">
        <w:rPr>
          <w:rFonts w:ascii="Segoe UI" w:hAnsi="Segoe UI" w:cs="Segoe UI"/>
          <w:snapToGrid w:val="0"/>
          <w:sz w:val="22"/>
          <w:szCs w:val="22"/>
        </w:rPr>
        <w:t xml:space="preserve"> vyhotoveních v listinné podobě</w:t>
      </w:r>
      <w:r w:rsidR="00953FE6" w:rsidRPr="00577D87">
        <w:rPr>
          <w:rFonts w:ascii="Segoe UI" w:hAnsi="Segoe UI" w:cs="Segoe UI"/>
          <w:snapToGrid w:val="0"/>
          <w:sz w:val="22"/>
          <w:szCs w:val="22"/>
        </w:rPr>
        <w:t xml:space="preserve"> a v je</w:t>
      </w:r>
      <w:r w:rsidR="00953FE6" w:rsidRPr="00AE4F3D">
        <w:rPr>
          <w:rFonts w:ascii="Segoe UI" w:hAnsi="Segoe UI" w:cs="Segoe UI"/>
          <w:snapToGrid w:val="0"/>
          <w:sz w:val="22"/>
          <w:szCs w:val="22"/>
        </w:rPr>
        <w:t>dnom vyh</w:t>
      </w:r>
      <w:r w:rsidR="00953FE6" w:rsidRPr="00C5021A">
        <w:rPr>
          <w:rFonts w:ascii="Segoe UI" w:hAnsi="Segoe UI" w:cs="Segoe UI"/>
          <w:snapToGrid w:val="0"/>
          <w:sz w:val="22"/>
          <w:szCs w:val="22"/>
        </w:rPr>
        <w:t>otov</w:t>
      </w:r>
      <w:r w:rsidR="00953FE6" w:rsidRPr="001D30EC">
        <w:rPr>
          <w:rFonts w:ascii="Segoe UI" w:hAnsi="Segoe UI" w:cs="Segoe UI"/>
          <w:snapToGrid w:val="0"/>
          <w:sz w:val="22"/>
          <w:szCs w:val="22"/>
        </w:rPr>
        <w:t>e</w:t>
      </w:r>
      <w:r w:rsidR="00953FE6" w:rsidRPr="00011984">
        <w:rPr>
          <w:rFonts w:ascii="Segoe UI" w:hAnsi="Segoe UI" w:cs="Segoe UI"/>
          <w:snapToGrid w:val="0"/>
          <w:sz w:val="22"/>
          <w:szCs w:val="22"/>
        </w:rPr>
        <w:t xml:space="preserve">ní v digitální podobě na </w:t>
      </w:r>
      <w:r w:rsidR="00953FE6" w:rsidRPr="00B57D15">
        <w:rPr>
          <w:rFonts w:ascii="Segoe UI" w:hAnsi="Segoe UI" w:cs="Segoe UI"/>
          <w:snapToGrid w:val="0"/>
          <w:sz w:val="22"/>
          <w:szCs w:val="22"/>
        </w:rPr>
        <w:t xml:space="preserve">CD </w:t>
      </w:r>
      <w:r w:rsidR="00953FE6">
        <w:rPr>
          <w:rFonts w:ascii="Segoe UI" w:hAnsi="Segoe UI" w:cs="Segoe UI"/>
          <w:snapToGrid w:val="0"/>
          <w:sz w:val="22"/>
          <w:szCs w:val="22"/>
        </w:rPr>
        <w:t>(</w:t>
      </w:r>
      <w:r w:rsidR="006B4DA2">
        <w:rPr>
          <w:rFonts w:ascii="Segoe UI" w:hAnsi="Segoe UI" w:cs="Segoe UI"/>
          <w:snapToGrid w:val="0"/>
          <w:sz w:val="22"/>
          <w:szCs w:val="22"/>
        </w:rPr>
        <w:t xml:space="preserve">či </w:t>
      </w:r>
      <w:r w:rsidR="00953FE6">
        <w:rPr>
          <w:rFonts w:ascii="Segoe UI" w:hAnsi="Segoe UI" w:cs="Segoe UI"/>
          <w:snapToGrid w:val="0"/>
          <w:sz w:val="22"/>
          <w:szCs w:val="22"/>
        </w:rPr>
        <w:t xml:space="preserve">obdobném) </w:t>
      </w:r>
      <w:r w:rsidR="00953FE6" w:rsidRPr="00B57D15">
        <w:rPr>
          <w:rFonts w:ascii="Segoe UI" w:hAnsi="Segoe UI" w:cs="Segoe UI"/>
          <w:snapToGrid w:val="0"/>
          <w:sz w:val="22"/>
          <w:szCs w:val="22"/>
        </w:rPr>
        <w:t>nosiči</w:t>
      </w:r>
      <w:r w:rsidR="00953FE6">
        <w:rPr>
          <w:rFonts w:ascii="Segoe UI" w:hAnsi="Segoe UI" w:cs="Segoe UI"/>
          <w:snapToGrid w:val="0"/>
          <w:sz w:val="22"/>
          <w:szCs w:val="22"/>
        </w:rPr>
        <w:t>;</w:t>
      </w:r>
      <w:r w:rsidRPr="00FF0474">
        <w:rPr>
          <w:rFonts w:ascii="Segoe UI" w:hAnsi="Segoe UI" w:cs="Segoe UI"/>
          <w:snapToGrid w:val="0"/>
          <w:sz w:val="22"/>
          <w:szCs w:val="22"/>
        </w:rPr>
        <w:t xml:space="preserve"> </w:t>
      </w:r>
      <w:r w:rsidRPr="006B4DA2">
        <w:rPr>
          <w:rFonts w:ascii="Segoe UI" w:hAnsi="Segoe UI" w:cs="Segoe UI"/>
          <w:snapToGrid w:val="0"/>
          <w:sz w:val="22"/>
          <w:szCs w:val="22"/>
        </w:rPr>
        <w:t xml:space="preserve"> </w:t>
      </w:r>
    </w:p>
    <w:p w14:paraId="3FA6E10E"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 xml:space="preserve">provedení komplexního vyzkoušení všech systémů a zařízení tvořících předmět plnění vč. stanovení podmínek, za kterých se bude komplexní vyzkoušení provádět, vyhodnocení komplexního vyzkoušení, vyhotovení protokolu v českém jazyce ve </w:t>
      </w:r>
      <w:r w:rsidR="00017C3A">
        <w:rPr>
          <w:rFonts w:ascii="Segoe UI" w:hAnsi="Segoe UI" w:cs="Segoe UI"/>
          <w:snapToGrid w:val="0"/>
          <w:sz w:val="22"/>
          <w:szCs w:val="22"/>
        </w:rPr>
        <w:t>3</w:t>
      </w:r>
      <w:r w:rsidRPr="00FF0474">
        <w:rPr>
          <w:rFonts w:ascii="Segoe UI" w:hAnsi="Segoe UI" w:cs="Segoe UI"/>
          <w:snapToGrid w:val="0"/>
          <w:sz w:val="22"/>
          <w:szCs w:val="22"/>
        </w:rPr>
        <w:t xml:space="preserve"> vyhotoveních v listinné podobě a v jednom vyhotovení v digitální podobě na CD </w:t>
      </w:r>
      <w:r w:rsidR="006B4DA2">
        <w:rPr>
          <w:rFonts w:ascii="Segoe UI" w:hAnsi="Segoe UI" w:cs="Segoe UI"/>
          <w:snapToGrid w:val="0"/>
          <w:sz w:val="22"/>
          <w:szCs w:val="22"/>
        </w:rPr>
        <w:t xml:space="preserve">(či obdobném) </w:t>
      </w:r>
      <w:r w:rsidRPr="00FF0474">
        <w:rPr>
          <w:rFonts w:ascii="Segoe UI" w:hAnsi="Segoe UI" w:cs="Segoe UI"/>
          <w:snapToGrid w:val="0"/>
          <w:sz w:val="22"/>
          <w:szCs w:val="22"/>
        </w:rPr>
        <w:t>nosiči;</w:t>
      </w:r>
    </w:p>
    <w:p w14:paraId="0014A37E"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 xml:space="preserve">zřízení </w:t>
      </w:r>
      <w:r w:rsidR="00A51482" w:rsidRPr="00FF0474">
        <w:rPr>
          <w:rFonts w:ascii="Segoe UI" w:hAnsi="Segoe UI" w:cs="Segoe UI"/>
          <w:snapToGrid w:val="0"/>
          <w:sz w:val="22"/>
          <w:szCs w:val="22"/>
        </w:rPr>
        <w:t>Staveniště</w:t>
      </w:r>
      <w:r w:rsidR="00F50FFC" w:rsidRPr="00FF0474">
        <w:rPr>
          <w:rFonts w:ascii="Segoe UI" w:hAnsi="Segoe UI" w:cs="Segoe UI"/>
          <w:snapToGrid w:val="0"/>
          <w:sz w:val="22"/>
          <w:szCs w:val="22"/>
        </w:rPr>
        <w:t xml:space="preserve">, včetně napojení na inženýrské sítě, provozování </w:t>
      </w:r>
      <w:r w:rsidR="00A51482" w:rsidRPr="00FF0474">
        <w:rPr>
          <w:rFonts w:ascii="Segoe UI" w:hAnsi="Segoe UI" w:cs="Segoe UI"/>
          <w:snapToGrid w:val="0"/>
          <w:sz w:val="22"/>
          <w:szCs w:val="22"/>
        </w:rPr>
        <w:t>Staveniště</w:t>
      </w:r>
      <w:r w:rsidR="00F50FFC" w:rsidRPr="00FF0474">
        <w:rPr>
          <w:rFonts w:ascii="Segoe UI" w:hAnsi="Segoe UI" w:cs="Segoe UI"/>
          <w:snapToGrid w:val="0"/>
          <w:sz w:val="22"/>
          <w:szCs w:val="22"/>
        </w:rPr>
        <w:t xml:space="preserve"> po dobu realizace </w:t>
      </w:r>
      <w:r w:rsidR="00D51B30" w:rsidRPr="00FF0474">
        <w:rPr>
          <w:rFonts w:ascii="Segoe UI" w:hAnsi="Segoe UI" w:cs="Segoe UI"/>
          <w:snapToGrid w:val="0"/>
          <w:sz w:val="22"/>
          <w:szCs w:val="22"/>
        </w:rPr>
        <w:t>Stavby</w:t>
      </w:r>
      <w:r w:rsidRPr="00FF0474">
        <w:rPr>
          <w:rFonts w:ascii="Segoe UI" w:hAnsi="Segoe UI" w:cs="Segoe UI"/>
          <w:snapToGrid w:val="0"/>
          <w:sz w:val="22"/>
          <w:szCs w:val="22"/>
        </w:rPr>
        <w:t xml:space="preserve"> a odstranění zařízení </w:t>
      </w:r>
      <w:r w:rsidR="00A51482" w:rsidRPr="00FF0474">
        <w:rPr>
          <w:rFonts w:ascii="Segoe UI" w:hAnsi="Segoe UI" w:cs="Segoe UI"/>
          <w:snapToGrid w:val="0"/>
          <w:sz w:val="22"/>
          <w:szCs w:val="22"/>
        </w:rPr>
        <w:t>Staveniště</w:t>
      </w:r>
      <w:r w:rsidR="00C6735E" w:rsidRPr="00FF0474">
        <w:rPr>
          <w:rFonts w:ascii="Segoe UI" w:hAnsi="Segoe UI" w:cs="Segoe UI"/>
          <w:snapToGrid w:val="0"/>
          <w:sz w:val="22"/>
          <w:szCs w:val="22"/>
        </w:rPr>
        <w:t xml:space="preserve">, zařízení </w:t>
      </w:r>
      <w:r w:rsidR="00E74DFA">
        <w:rPr>
          <w:rFonts w:ascii="Segoe UI" w:hAnsi="Segoe UI" w:cs="Segoe UI"/>
          <w:snapToGrid w:val="0"/>
          <w:sz w:val="22"/>
          <w:szCs w:val="22"/>
        </w:rPr>
        <w:t>S</w:t>
      </w:r>
      <w:r w:rsidR="00C6735E" w:rsidRPr="00FF0474">
        <w:rPr>
          <w:rFonts w:ascii="Segoe UI" w:hAnsi="Segoe UI" w:cs="Segoe UI"/>
          <w:snapToGrid w:val="0"/>
          <w:sz w:val="22"/>
          <w:szCs w:val="22"/>
        </w:rPr>
        <w:t>taveniště zabezpečuje Zhotovitel v souladu se svými potřebami, Projektovou dokumentací a požadavky Objednatele</w:t>
      </w:r>
      <w:r w:rsidR="000F19C8" w:rsidRPr="00FF0474">
        <w:rPr>
          <w:rFonts w:ascii="Segoe UI" w:hAnsi="Segoe UI" w:cs="Segoe UI"/>
          <w:snapToGrid w:val="0"/>
          <w:sz w:val="22"/>
          <w:szCs w:val="22"/>
        </w:rPr>
        <w:t>;</w:t>
      </w:r>
      <w:r w:rsidR="00524BC6" w:rsidRPr="00FF0474">
        <w:rPr>
          <w:rFonts w:ascii="Segoe UI" w:hAnsi="Segoe UI" w:cs="Segoe UI"/>
          <w:snapToGrid w:val="0"/>
          <w:sz w:val="22"/>
          <w:szCs w:val="22"/>
        </w:rPr>
        <w:t xml:space="preserve"> </w:t>
      </w:r>
    </w:p>
    <w:p w14:paraId="32D0BE3D" w14:textId="77777777" w:rsidR="00E24176" w:rsidRPr="009D6AD7" w:rsidRDefault="009F7B9E"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z w:val="22"/>
          <w:szCs w:val="22"/>
        </w:rPr>
        <w:t xml:space="preserve">odvoz a likvidaci odpadů vzniklých v souvislosti se zhotovováním díla (stavební suť, použité obaly </w:t>
      </w:r>
      <w:r w:rsidRPr="009D6AD7">
        <w:rPr>
          <w:rFonts w:ascii="Segoe UI" w:hAnsi="Segoe UI" w:cs="Segoe UI"/>
          <w:sz w:val="22"/>
          <w:szCs w:val="22"/>
        </w:rPr>
        <w:t>apod.)</w:t>
      </w:r>
      <w:r w:rsidRPr="009D6AD7">
        <w:rPr>
          <w:rFonts w:ascii="Segoe UI" w:hAnsi="Segoe UI" w:cs="Segoe UI"/>
          <w:snapToGrid w:val="0"/>
          <w:sz w:val="22"/>
          <w:szCs w:val="22"/>
        </w:rPr>
        <w:t xml:space="preserve"> </w:t>
      </w:r>
      <w:r w:rsidRPr="009D6AD7">
        <w:rPr>
          <w:rFonts w:ascii="Segoe UI" w:hAnsi="Segoe UI" w:cs="Segoe UI"/>
          <w:sz w:val="22"/>
          <w:szCs w:val="22"/>
        </w:rPr>
        <w:t>v souladu s právními předpisy o nakládání s</w:t>
      </w:r>
      <w:r w:rsidR="00445F93" w:rsidRPr="009D6AD7">
        <w:rPr>
          <w:rFonts w:ascii="Segoe UI" w:hAnsi="Segoe UI" w:cs="Segoe UI"/>
          <w:sz w:val="22"/>
          <w:szCs w:val="22"/>
        </w:rPr>
        <w:t> </w:t>
      </w:r>
      <w:r w:rsidRPr="009D6AD7">
        <w:rPr>
          <w:rFonts w:ascii="Segoe UI" w:hAnsi="Segoe UI" w:cs="Segoe UI"/>
          <w:sz w:val="22"/>
          <w:szCs w:val="22"/>
        </w:rPr>
        <w:t>odpady</w:t>
      </w:r>
      <w:r w:rsidR="00445F93" w:rsidRPr="009D6AD7">
        <w:rPr>
          <w:rFonts w:ascii="Segoe UI" w:hAnsi="Segoe UI" w:cs="Segoe UI"/>
          <w:sz w:val="22"/>
          <w:szCs w:val="22"/>
        </w:rPr>
        <w:t>, a to s maximální mírou využití možné recyklace (případně i na Stavbě)</w:t>
      </w:r>
      <w:r w:rsidR="00E24176" w:rsidRPr="009D6AD7">
        <w:rPr>
          <w:rFonts w:ascii="Segoe UI" w:hAnsi="Segoe UI" w:cs="Segoe UI"/>
          <w:snapToGrid w:val="0"/>
          <w:sz w:val="22"/>
          <w:szCs w:val="22"/>
        </w:rPr>
        <w:t>;</w:t>
      </w:r>
    </w:p>
    <w:p w14:paraId="0D1EFD1C" w14:textId="77777777" w:rsidR="00E24176" w:rsidRPr="009D6AD7" w:rsidRDefault="00E24176" w:rsidP="00D35F3E">
      <w:pPr>
        <w:numPr>
          <w:ilvl w:val="2"/>
          <w:numId w:val="9"/>
        </w:numPr>
        <w:spacing w:after="120" w:line="276" w:lineRule="auto"/>
        <w:ind w:left="993" w:hanging="426"/>
        <w:jc w:val="both"/>
        <w:rPr>
          <w:rFonts w:ascii="Segoe UI" w:hAnsi="Segoe UI" w:cs="Segoe UI"/>
          <w:b/>
          <w:sz w:val="22"/>
          <w:szCs w:val="22"/>
        </w:rPr>
      </w:pPr>
      <w:r w:rsidRPr="009D6AD7">
        <w:rPr>
          <w:rFonts w:ascii="Segoe UI" w:hAnsi="Segoe UI" w:cs="Segoe UI"/>
          <w:snapToGrid w:val="0"/>
          <w:sz w:val="22"/>
          <w:szCs w:val="22"/>
        </w:rPr>
        <w:t>uvedení všech povrchů dotčených stavbou do původního stavu</w:t>
      </w:r>
      <w:r w:rsidR="006B4DA2" w:rsidRPr="009D6AD7">
        <w:rPr>
          <w:rFonts w:ascii="Segoe UI" w:hAnsi="Segoe UI" w:cs="Segoe UI"/>
          <w:snapToGrid w:val="0"/>
          <w:sz w:val="22"/>
          <w:szCs w:val="22"/>
        </w:rPr>
        <w:t xml:space="preserve"> (komunikace, chodníky, zeleň, příkopy, apod.)</w:t>
      </w:r>
      <w:r w:rsidRPr="009D6AD7">
        <w:rPr>
          <w:rFonts w:ascii="Segoe UI" w:hAnsi="Segoe UI" w:cs="Segoe UI"/>
          <w:snapToGrid w:val="0"/>
          <w:sz w:val="22"/>
          <w:szCs w:val="22"/>
        </w:rPr>
        <w:t>;</w:t>
      </w:r>
    </w:p>
    <w:p w14:paraId="78E0DF34" w14:textId="77777777" w:rsidR="00E24176" w:rsidRPr="009D6AD7" w:rsidRDefault="00E24176" w:rsidP="00D35F3E">
      <w:pPr>
        <w:numPr>
          <w:ilvl w:val="2"/>
          <w:numId w:val="9"/>
        </w:numPr>
        <w:spacing w:after="120" w:line="276" w:lineRule="auto"/>
        <w:ind w:left="993" w:hanging="426"/>
        <w:jc w:val="both"/>
        <w:rPr>
          <w:rFonts w:ascii="Segoe UI" w:hAnsi="Segoe UI" w:cs="Segoe UI"/>
          <w:b/>
          <w:sz w:val="22"/>
          <w:szCs w:val="22"/>
        </w:rPr>
      </w:pPr>
      <w:r w:rsidRPr="009D6AD7">
        <w:rPr>
          <w:rFonts w:ascii="Segoe UI" w:hAnsi="Segoe UI" w:cs="Segoe UI"/>
          <w:snapToGrid w:val="0"/>
          <w:sz w:val="22"/>
          <w:szCs w:val="22"/>
        </w:rPr>
        <w:t xml:space="preserve">oznámení zahájení stavebních prací, v souladu s platnými rozhodnutími a vyjádřeními věcně a místně příslušnému stavebnímu úřadu, správcům sítí apod.; oznámení konání kontrolních prohlídek </w:t>
      </w:r>
      <w:r w:rsidR="00D51B30" w:rsidRPr="009D6AD7">
        <w:rPr>
          <w:rFonts w:ascii="Segoe UI" w:hAnsi="Segoe UI" w:cs="Segoe UI"/>
          <w:snapToGrid w:val="0"/>
          <w:sz w:val="22"/>
          <w:szCs w:val="22"/>
        </w:rPr>
        <w:t>Stavby</w:t>
      </w:r>
      <w:r w:rsidRPr="009D6AD7">
        <w:rPr>
          <w:rFonts w:ascii="Segoe UI" w:hAnsi="Segoe UI" w:cs="Segoe UI"/>
          <w:snapToGrid w:val="0"/>
          <w:sz w:val="22"/>
          <w:szCs w:val="22"/>
        </w:rPr>
        <w:t xml:space="preserve"> věcně a místně příslušnému stavebnímu úřadu dle plánu kontrolních prohlídek; </w:t>
      </w:r>
    </w:p>
    <w:p w14:paraId="65DFCB65"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9D6AD7">
        <w:rPr>
          <w:rFonts w:ascii="Segoe UI" w:hAnsi="Segoe UI" w:cs="Segoe UI"/>
          <w:snapToGrid w:val="0"/>
          <w:sz w:val="22"/>
          <w:szCs w:val="22"/>
        </w:rPr>
        <w:t>zabezpečení</w:t>
      </w:r>
      <w:r w:rsidR="000D0D59" w:rsidRPr="009D6AD7">
        <w:rPr>
          <w:rFonts w:ascii="Segoe UI" w:hAnsi="Segoe UI" w:cs="Segoe UI"/>
          <w:snapToGrid w:val="0"/>
          <w:sz w:val="22"/>
          <w:szCs w:val="22"/>
        </w:rPr>
        <w:t xml:space="preserve"> splnění</w:t>
      </w:r>
      <w:r w:rsidRPr="009D6AD7">
        <w:rPr>
          <w:rFonts w:ascii="Segoe UI" w:hAnsi="Segoe UI" w:cs="Segoe UI"/>
          <w:snapToGrid w:val="0"/>
          <w:sz w:val="22"/>
          <w:szCs w:val="22"/>
        </w:rPr>
        <w:t xml:space="preserve"> podmínek stanovených</w:t>
      </w:r>
      <w:r w:rsidRPr="00FF0474">
        <w:rPr>
          <w:rFonts w:ascii="Segoe UI" w:hAnsi="Segoe UI" w:cs="Segoe UI"/>
          <w:snapToGrid w:val="0"/>
          <w:sz w:val="22"/>
          <w:szCs w:val="22"/>
        </w:rPr>
        <w:t xml:space="preserve"> správci inženýrských sítí;</w:t>
      </w:r>
    </w:p>
    <w:p w14:paraId="558AC51F" w14:textId="1CF585FB"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z w:val="22"/>
          <w:szCs w:val="22"/>
        </w:rPr>
        <w:t xml:space="preserve">zajištění splnění podmínek vyplývajících ze </w:t>
      </w:r>
      <w:r w:rsidR="000D178F">
        <w:rPr>
          <w:rFonts w:ascii="Segoe UI" w:hAnsi="Segoe UI" w:cs="Segoe UI"/>
          <w:sz w:val="22"/>
          <w:szCs w:val="22"/>
        </w:rPr>
        <w:t>stavebního</w:t>
      </w:r>
      <w:r w:rsidRPr="00FF0474">
        <w:rPr>
          <w:rFonts w:ascii="Segoe UI" w:hAnsi="Segoe UI" w:cs="Segoe UI"/>
          <w:sz w:val="22"/>
          <w:szCs w:val="22"/>
        </w:rPr>
        <w:t xml:space="preserve"> povolení a z dokladů předaných </w:t>
      </w:r>
      <w:r w:rsidR="00BE2007" w:rsidRPr="00FF0474">
        <w:rPr>
          <w:rFonts w:ascii="Segoe UI" w:hAnsi="Segoe UI" w:cs="Segoe UI"/>
          <w:sz w:val="22"/>
          <w:szCs w:val="22"/>
        </w:rPr>
        <w:t>Objednatel</w:t>
      </w:r>
      <w:r w:rsidRPr="00FF0474">
        <w:rPr>
          <w:rFonts w:ascii="Segoe UI" w:hAnsi="Segoe UI" w:cs="Segoe UI"/>
          <w:sz w:val="22"/>
          <w:szCs w:val="22"/>
        </w:rPr>
        <w:t xml:space="preserve">em </w:t>
      </w:r>
      <w:r w:rsidR="00BE2007" w:rsidRPr="00FF0474">
        <w:rPr>
          <w:rFonts w:ascii="Segoe UI" w:hAnsi="Segoe UI" w:cs="Segoe UI"/>
          <w:sz w:val="22"/>
          <w:szCs w:val="22"/>
        </w:rPr>
        <w:t>Zhotovitel</w:t>
      </w:r>
      <w:r w:rsidRPr="00FF0474">
        <w:rPr>
          <w:rFonts w:ascii="Segoe UI" w:hAnsi="Segoe UI" w:cs="Segoe UI"/>
          <w:sz w:val="22"/>
          <w:szCs w:val="22"/>
        </w:rPr>
        <w:t xml:space="preserve">i; </w:t>
      </w:r>
    </w:p>
    <w:p w14:paraId="47B91186" w14:textId="77777777" w:rsidR="00E24176" w:rsidRPr="002903B0"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z w:val="22"/>
          <w:szCs w:val="22"/>
        </w:rPr>
        <w:t xml:space="preserve">pořizování </w:t>
      </w:r>
      <w:r w:rsidR="0064003F" w:rsidRPr="00FF0474">
        <w:rPr>
          <w:rFonts w:ascii="Segoe UI" w:hAnsi="Segoe UI" w:cs="Segoe UI"/>
          <w:sz w:val="22"/>
          <w:szCs w:val="22"/>
        </w:rPr>
        <w:t xml:space="preserve">průběžné </w:t>
      </w:r>
      <w:r w:rsidRPr="00FF0474">
        <w:rPr>
          <w:rFonts w:ascii="Segoe UI" w:hAnsi="Segoe UI" w:cs="Segoe UI"/>
          <w:sz w:val="22"/>
          <w:szCs w:val="22"/>
        </w:rPr>
        <w:t xml:space="preserve">fotodokumentace o průběhu zhotovení </w:t>
      </w:r>
      <w:r w:rsidR="00D51B30" w:rsidRPr="00FF0474">
        <w:rPr>
          <w:rFonts w:ascii="Segoe UI" w:hAnsi="Segoe UI" w:cs="Segoe UI"/>
          <w:sz w:val="22"/>
          <w:szCs w:val="22"/>
        </w:rPr>
        <w:t>Stavby</w:t>
      </w:r>
      <w:r w:rsidRPr="00FF0474">
        <w:rPr>
          <w:rFonts w:ascii="Segoe UI" w:hAnsi="Segoe UI" w:cs="Segoe UI"/>
          <w:sz w:val="22"/>
          <w:szCs w:val="22"/>
        </w:rPr>
        <w:t xml:space="preserve"> a její předání </w:t>
      </w:r>
      <w:r w:rsidR="009F7B9E" w:rsidRPr="00FF0474">
        <w:rPr>
          <w:rFonts w:ascii="Segoe UI" w:hAnsi="Segoe UI" w:cs="Segoe UI"/>
          <w:sz w:val="22"/>
          <w:szCs w:val="22"/>
        </w:rPr>
        <w:t xml:space="preserve">TDI </w:t>
      </w:r>
      <w:r w:rsidRPr="00FF0474">
        <w:rPr>
          <w:rFonts w:ascii="Segoe UI" w:hAnsi="Segoe UI" w:cs="Segoe UI"/>
          <w:sz w:val="22"/>
          <w:szCs w:val="22"/>
        </w:rPr>
        <w:t>při předání a převzetí plnění předmětu smlouvy v digitální podobě na CD</w:t>
      </w:r>
      <w:r w:rsidR="006B4DA2">
        <w:rPr>
          <w:rFonts w:ascii="Segoe UI" w:hAnsi="Segoe UI" w:cs="Segoe UI"/>
          <w:sz w:val="22"/>
          <w:szCs w:val="22"/>
        </w:rPr>
        <w:t xml:space="preserve"> (či obdobném) nosiči</w:t>
      </w:r>
      <w:r w:rsidRPr="00FF0474">
        <w:rPr>
          <w:rFonts w:ascii="Segoe UI" w:hAnsi="Segoe UI" w:cs="Segoe UI"/>
          <w:sz w:val="22"/>
          <w:szCs w:val="22"/>
        </w:rPr>
        <w:t>;</w:t>
      </w:r>
      <w:r w:rsidR="008A2DF6">
        <w:rPr>
          <w:rFonts w:ascii="Segoe UI" w:hAnsi="Segoe UI" w:cs="Segoe UI"/>
          <w:sz w:val="22"/>
          <w:szCs w:val="22"/>
        </w:rPr>
        <w:t xml:space="preserve"> </w:t>
      </w:r>
      <w:r w:rsidR="00A54007">
        <w:rPr>
          <w:rFonts w:ascii="Segoe UI" w:hAnsi="Segoe UI" w:cs="Segoe UI"/>
          <w:sz w:val="22"/>
          <w:szCs w:val="22"/>
        </w:rPr>
        <w:t>povinnost Zhotovitele podle tohoto bodu může být splněna i zajištěním kamerového systému se záznamem</w:t>
      </w:r>
      <w:r w:rsidR="0046050D">
        <w:rPr>
          <w:rFonts w:ascii="Segoe UI" w:hAnsi="Segoe UI" w:cs="Segoe UI"/>
          <w:sz w:val="22"/>
          <w:szCs w:val="22"/>
        </w:rPr>
        <w:t>, kdy tento záznam zpřístupní Zhotovitel Objednateli</w:t>
      </w:r>
      <w:r w:rsidR="00A54007">
        <w:rPr>
          <w:rFonts w:ascii="Segoe UI" w:hAnsi="Segoe UI" w:cs="Segoe UI"/>
          <w:sz w:val="22"/>
          <w:szCs w:val="22"/>
        </w:rPr>
        <w:t>;</w:t>
      </w:r>
    </w:p>
    <w:p w14:paraId="21E224AA" w14:textId="77777777" w:rsidR="00E84603" w:rsidRPr="00FF0474" w:rsidRDefault="00E24176" w:rsidP="00D35F3E">
      <w:pPr>
        <w:numPr>
          <w:ilvl w:val="2"/>
          <w:numId w:val="9"/>
        </w:numPr>
        <w:spacing w:after="120" w:line="276" w:lineRule="auto"/>
        <w:ind w:left="993" w:hanging="426"/>
        <w:jc w:val="both"/>
        <w:rPr>
          <w:rFonts w:ascii="Segoe UI" w:hAnsi="Segoe UI" w:cs="Segoe UI"/>
          <w:sz w:val="22"/>
          <w:szCs w:val="22"/>
        </w:rPr>
      </w:pPr>
      <w:r w:rsidRPr="00FF0474">
        <w:rPr>
          <w:rFonts w:ascii="Segoe UI" w:hAnsi="Segoe UI" w:cs="Segoe UI"/>
          <w:sz w:val="22"/>
          <w:szCs w:val="22"/>
        </w:rPr>
        <w:t xml:space="preserve">vybavení </w:t>
      </w:r>
      <w:r w:rsidR="00D51B30" w:rsidRPr="00FF0474">
        <w:rPr>
          <w:rFonts w:ascii="Segoe UI" w:hAnsi="Segoe UI" w:cs="Segoe UI"/>
          <w:sz w:val="22"/>
          <w:szCs w:val="22"/>
        </w:rPr>
        <w:t>Stavby</w:t>
      </w:r>
      <w:r w:rsidRPr="00FF0474">
        <w:rPr>
          <w:rFonts w:ascii="Segoe UI" w:hAnsi="Segoe UI" w:cs="Segoe UI"/>
          <w:sz w:val="22"/>
          <w:szCs w:val="22"/>
        </w:rPr>
        <w:t xml:space="preserve"> podle požární zprávy;</w:t>
      </w:r>
    </w:p>
    <w:p w14:paraId="7BA53F35" w14:textId="77777777" w:rsidR="00E24176" w:rsidRPr="006B4DA2"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z w:val="22"/>
          <w:szCs w:val="22"/>
        </w:rPr>
        <w:t xml:space="preserve">celkový úklid </w:t>
      </w:r>
      <w:r w:rsidR="00D51B30" w:rsidRPr="00FF0474">
        <w:rPr>
          <w:rFonts w:ascii="Segoe UI" w:hAnsi="Segoe UI" w:cs="Segoe UI"/>
          <w:sz w:val="22"/>
          <w:szCs w:val="22"/>
        </w:rPr>
        <w:t>Stavby</w:t>
      </w:r>
      <w:r w:rsidRPr="00FF0474">
        <w:rPr>
          <w:rFonts w:ascii="Segoe UI" w:hAnsi="Segoe UI" w:cs="Segoe UI"/>
          <w:sz w:val="22"/>
          <w:szCs w:val="22"/>
        </w:rPr>
        <w:t xml:space="preserve"> před předáním a převzetím plnění předmětu smlouvy;</w:t>
      </w:r>
    </w:p>
    <w:p w14:paraId="0D76CFF7" w14:textId="0F328553" w:rsidR="006B4DA2" w:rsidRDefault="006B4DA2" w:rsidP="008B18E4">
      <w:pPr>
        <w:spacing w:after="120" w:line="276" w:lineRule="auto"/>
        <w:ind w:left="284"/>
        <w:jc w:val="both"/>
        <w:rPr>
          <w:rFonts w:ascii="Segoe UI" w:hAnsi="Segoe UI" w:cs="Segoe UI"/>
          <w:b/>
          <w:sz w:val="22"/>
          <w:szCs w:val="22"/>
        </w:rPr>
        <w:pPrChange w:id="9" w:author="Martin Látal" w:date="2023-03-24T09:15:00Z">
          <w:pPr>
            <w:numPr>
              <w:ilvl w:val="2"/>
              <w:numId w:val="9"/>
            </w:numPr>
            <w:tabs>
              <w:tab w:val="num" w:pos="1418"/>
            </w:tabs>
            <w:spacing w:after="120" w:line="276" w:lineRule="auto"/>
            <w:ind w:left="993" w:hanging="426"/>
            <w:jc w:val="both"/>
          </w:pPr>
        </w:pPrChange>
      </w:pPr>
      <w:del w:id="10" w:author="Kristýna Dvořáková" w:date="2023-03-23T14:46:00Z">
        <w:r w:rsidRPr="00573D03" w:rsidDel="005C6B33">
          <w:rPr>
            <w:rFonts w:ascii="Segoe UI" w:hAnsi="Segoe UI" w:cs="Segoe UI"/>
            <w:sz w:val="22"/>
            <w:szCs w:val="22"/>
          </w:rPr>
          <w:delText>Zhotovitel poskytne Objednateli potřebné údaje</w:delText>
        </w:r>
        <w:r w:rsidR="00660E08" w:rsidDel="005C6B33">
          <w:rPr>
            <w:rFonts w:ascii="Segoe UI" w:hAnsi="Segoe UI" w:cs="Segoe UI"/>
            <w:sz w:val="22"/>
            <w:szCs w:val="22"/>
          </w:rPr>
          <w:delText xml:space="preserve">, </w:delText>
        </w:r>
        <w:r w:rsidRPr="00573D03" w:rsidDel="005C6B33">
          <w:rPr>
            <w:rFonts w:ascii="Segoe UI" w:hAnsi="Segoe UI" w:cs="Segoe UI"/>
            <w:sz w:val="22"/>
            <w:szCs w:val="22"/>
          </w:rPr>
          <w:delText>p</w:delText>
        </w:r>
        <w:r w:rsidRPr="00577D87" w:rsidDel="005C6B33">
          <w:rPr>
            <w:rFonts w:ascii="Segoe UI" w:hAnsi="Segoe UI" w:cs="Segoe UI"/>
            <w:sz w:val="22"/>
            <w:szCs w:val="22"/>
          </w:rPr>
          <w:delText>odklady</w:delText>
        </w:r>
        <w:r w:rsidR="00660E08" w:rsidDel="005C6B33">
          <w:rPr>
            <w:rFonts w:ascii="Segoe UI" w:hAnsi="Segoe UI" w:cs="Segoe UI"/>
            <w:sz w:val="22"/>
            <w:szCs w:val="22"/>
          </w:rPr>
          <w:delText xml:space="preserve"> a jakoukoliv další nezbytnou součinnost</w:delText>
        </w:r>
        <w:r w:rsidRPr="00577D87" w:rsidDel="005C6B33">
          <w:rPr>
            <w:rFonts w:ascii="Segoe UI" w:hAnsi="Segoe UI" w:cs="Segoe UI"/>
            <w:sz w:val="22"/>
            <w:szCs w:val="22"/>
          </w:rPr>
          <w:delText xml:space="preserve"> pro vy</w:delText>
        </w:r>
        <w:r w:rsidRPr="00C5021A" w:rsidDel="005C6B33">
          <w:rPr>
            <w:rFonts w:ascii="Segoe UI" w:hAnsi="Segoe UI" w:cs="Segoe UI"/>
            <w:sz w:val="22"/>
            <w:szCs w:val="22"/>
          </w:rPr>
          <w:delText>d</w:delText>
        </w:r>
        <w:r w:rsidRPr="001D30EC" w:rsidDel="005C6B33">
          <w:rPr>
            <w:rFonts w:ascii="Segoe UI" w:hAnsi="Segoe UI" w:cs="Segoe UI"/>
            <w:sz w:val="22"/>
            <w:szCs w:val="22"/>
          </w:rPr>
          <w:delText>ání k</w:delText>
        </w:r>
        <w:r w:rsidRPr="00D62EB7" w:rsidDel="005C6B33">
          <w:rPr>
            <w:rFonts w:ascii="Segoe UI" w:hAnsi="Segoe UI" w:cs="Segoe UI"/>
            <w:sz w:val="22"/>
            <w:szCs w:val="22"/>
          </w:rPr>
          <w:delText xml:space="preserve">olaudačního souhlasu, </w:delText>
        </w:r>
        <w:r w:rsidRPr="00CF6F77" w:rsidDel="005C6B33">
          <w:rPr>
            <w:rFonts w:ascii="Segoe UI" w:hAnsi="Segoe UI" w:cs="Segoe UI"/>
            <w:sz w:val="22"/>
            <w:szCs w:val="22"/>
          </w:rPr>
          <w:delText>příp. kolaudačního rozhodnutí, pokud k tomu bude Objedn</w:delText>
        </w:r>
        <w:r w:rsidRPr="00902C89" w:rsidDel="005C6B33">
          <w:rPr>
            <w:rFonts w:ascii="Segoe UI" w:hAnsi="Segoe UI" w:cs="Segoe UI"/>
            <w:sz w:val="22"/>
            <w:szCs w:val="22"/>
          </w:rPr>
          <w:delText>atelem vyzván;</w:delText>
        </w:r>
        <w:r w:rsidR="00660E08" w:rsidDel="005C6B33">
          <w:rPr>
            <w:rFonts w:ascii="Segoe UI" w:hAnsi="Segoe UI" w:cs="Segoe UI"/>
            <w:sz w:val="22"/>
            <w:szCs w:val="22"/>
          </w:rPr>
          <w:delText xml:space="preserve"> </w:delText>
        </w:r>
        <w:r w:rsidR="000F54FF" w:rsidDel="005C6B33">
          <w:rPr>
            <w:rFonts w:ascii="Segoe UI" w:hAnsi="Segoe UI" w:cs="Segoe UI"/>
            <w:sz w:val="22"/>
            <w:szCs w:val="22"/>
          </w:rPr>
          <w:delText>vydání kolaudačního souhlasu (kolaudačního rozhodnutí) zajišťuje Objednatel</w:delText>
        </w:r>
      </w:del>
      <w:r w:rsidR="000F54FF">
        <w:rPr>
          <w:rFonts w:ascii="Segoe UI" w:hAnsi="Segoe UI" w:cs="Segoe UI"/>
          <w:sz w:val="22"/>
          <w:szCs w:val="22"/>
        </w:rPr>
        <w:t>;</w:t>
      </w:r>
      <w:r>
        <w:rPr>
          <w:rFonts w:ascii="Segoe UI" w:hAnsi="Segoe UI" w:cs="Segoe UI"/>
          <w:b/>
          <w:sz w:val="22"/>
          <w:szCs w:val="22"/>
        </w:rPr>
        <w:t xml:space="preserve"> </w:t>
      </w:r>
    </w:p>
    <w:p w14:paraId="2214E603" w14:textId="77777777" w:rsidR="00017C3A" w:rsidRPr="00017C3A" w:rsidRDefault="00DB6DBA" w:rsidP="00D35F3E">
      <w:pPr>
        <w:numPr>
          <w:ilvl w:val="2"/>
          <w:numId w:val="9"/>
        </w:numPr>
        <w:spacing w:after="120" w:line="276" w:lineRule="auto"/>
        <w:ind w:left="993" w:hanging="426"/>
        <w:jc w:val="both"/>
        <w:rPr>
          <w:rFonts w:ascii="Segoe UI" w:hAnsi="Segoe UI" w:cs="Segoe UI"/>
          <w:b/>
          <w:sz w:val="22"/>
          <w:szCs w:val="22"/>
        </w:rPr>
      </w:pPr>
      <w:r w:rsidRPr="00573D03">
        <w:rPr>
          <w:rFonts w:ascii="Segoe UI" w:hAnsi="Segoe UI" w:cs="Segoe UI"/>
          <w:sz w:val="22"/>
          <w:szCs w:val="22"/>
        </w:rPr>
        <w:t>v případě zjištění závad bezpečného užívání Stavby</w:t>
      </w:r>
      <w:r w:rsidRPr="00577D87">
        <w:rPr>
          <w:rFonts w:ascii="Segoe UI" w:hAnsi="Segoe UI" w:cs="Segoe UI"/>
          <w:sz w:val="22"/>
          <w:szCs w:val="22"/>
        </w:rPr>
        <w:t xml:space="preserve"> a vydání rozhodnutí o zákazu </w:t>
      </w:r>
      <w:r w:rsidRPr="00C5021A">
        <w:rPr>
          <w:rFonts w:ascii="Segoe UI" w:hAnsi="Segoe UI" w:cs="Segoe UI"/>
          <w:sz w:val="22"/>
          <w:szCs w:val="22"/>
        </w:rPr>
        <w:t xml:space="preserve">užívání </w:t>
      </w:r>
      <w:r w:rsidRPr="001D30EC">
        <w:rPr>
          <w:rFonts w:ascii="Segoe UI" w:hAnsi="Segoe UI" w:cs="Segoe UI"/>
          <w:sz w:val="22"/>
          <w:szCs w:val="22"/>
        </w:rPr>
        <w:t>Stavby</w:t>
      </w:r>
      <w:r w:rsidRPr="00011984">
        <w:rPr>
          <w:rFonts w:ascii="Segoe UI" w:hAnsi="Segoe UI" w:cs="Segoe UI"/>
          <w:sz w:val="22"/>
          <w:szCs w:val="22"/>
        </w:rPr>
        <w:t xml:space="preserve"> ve s</w:t>
      </w:r>
      <w:r w:rsidRPr="00B57D15">
        <w:rPr>
          <w:rFonts w:ascii="Segoe UI" w:hAnsi="Segoe UI" w:cs="Segoe UI"/>
          <w:sz w:val="22"/>
          <w:szCs w:val="22"/>
        </w:rPr>
        <w:t>právním řízení Zhotovitel podá, po odstranění vytknutých ne</w:t>
      </w:r>
      <w:r w:rsidRPr="00E90871">
        <w:rPr>
          <w:rFonts w:ascii="Segoe UI" w:hAnsi="Segoe UI" w:cs="Segoe UI"/>
          <w:sz w:val="22"/>
          <w:szCs w:val="22"/>
        </w:rPr>
        <w:t>dostatků, oznámení o odstranění nedostatků</w:t>
      </w:r>
    </w:p>
    <w:p w14:paraId="16C8CC2C" w14:textId="77777777" w:rsidR="00017C3A" w:rsidRPr="00017C3A" w:rsidRDefault="00017C3A" w:rsidP="00D35F3E">
      <w:pPr>
        <w:numPr>
          <w:ilvl w:val="2"/>
          <w:numId w:val="9"/>
        </w:numPr>
        <w:spacing w:after="120" w:line="276" w:lineRule="auto"/>
        <w:ind w:left="993" w:hanging="426"/>
        <w:jc w:val="both"/>
        <w:rPr>
          <w:rFonts w:ascii="Segoe UI" w:hAnsi="Segoe UI" w:cs="Segoe UI"/>
          <w:b/>
          <w:sz w:val="22"/>
          <w:szCs w:val="22"/>
        </w:rPr>
      </w:pPr>
      <w:r>
        <w:rPr>
          <w:rFonts w:ascii="Segoe UI" w:hAnsi="Segoe UI" w:cs="Segoe UI"/>
          <w:sz w:val="22"/>
          <w:szCs w:val="22"/>
        </w:rPr>
        <w:t>hlášení</w:t>
      </w:r>
      <w:r w:rsidRPr="00893115">
        <w:rPr>
          <w:rFonts w:ascii="Segoe UI" w:hAnsi="Segoe UI" w:cs="Segoe UI"/>
          <w:sz w:val="22"/>
          <w:szCs w:val="22"/>
        </w:rPr>
        <w:t xml:space="preserve"> archeologick</w:t>
      </w:r>
      <w:r>
        <w:rPr>
          <w:rFonts w:ascii="Segoe UI" w:hAnsi="Segoe UI" w:cs="Segoe UI"/>
          <w:sz w:val="22"/>
          <w:szCs w:val="22"/>
        </w:rPr>
        <w:t>ých</w:t>
      </w:r>
      <w:r w:rsidRPr="00893115">
        <w:rPr>
          <w:rFonts w:ascii="Segoe UI" w:hAnsi="Segoe UI" w:cs="Segoe UI"/>
          <w:sz w:val="22"/>
          <w:szCs w:val="22"/>
        </w:rPr>
        <w:t xml:space="preserve"> nález</w:t>
      </w:r>
      <w:r>
        <w:rPr>
          <w:rFonts w:ascii="Segoe UI" w:hAnsi="Segoe UI" w:cs="Segoe UI"/>
          <w:sz w:val="22"/>
          <w:szCs w:val="22"/>
        </w:rPr>
        <w:t>ů</w:t>
      </w:r>
      <w:r w:rsidRPr="00893115">
        <w:rPr>
          <w:rFonts w:ascii="Segoe UI" w:hAnsi="Segoe UI" w:cs="Segoe UI"/>
          <w:sz w:val="22"/>
          <w:szCs w:val="22"/>
        </w:rPr>
        <w:t xml:space="preserve"> v souladu s § 23 zákona č. 20/1987 Sb., o státní památkové péči, ve znění pozdějších předpisů</w:t>
      </w:r>
      <w:r>
        <w:rPr>
          <w:rFonts w:ascii="Segoe UI" w:hAnsi="Segoe UI" w:cs="Segoe UI"/>
          <w:sz w:val="22"/>
          <w:szCs w:val="22"/>
        </w:rPr>
        <w:t>;</w:t>
      </w:r>
    </w:p>
    <w:p w14:paraId="304D679C" w14:textId="77777777" w:rsidR="006B4DA2" w:rsidRPr="00FF0474" w:rsidRDefault="00017C3A" w:rsidP="00D35F3E">
      <w:pPr>
        <w:numPr>
          <w:ilvl w:val="2"/>
          <w:numId w:val="9"/>
        </w:numPr>
        <w:spacing w:after="120" w:line="276" w:lineRule="auto"/>
        <w:ind w:left="993" w:hanging="426"/>
        <w:jc w:val="both"/>
        <w:rPr>
          <w:rFonts w:ascii="Segoe UI" w:hAnsi="Segoe UI" w:cs="Segoe UI"/>
          <w:b/>
          <w:sz w:val="22"/>
          <w:szCs w:val="22"/>
        </w:rPr>
      </w:pPr>
      <w:r w:rsidRPr="00017C3A">
        <w:rPr>
          <w:rFonts w:ascii="Segoe UI" w:hAnsi="Segoe UI" w:cs="Segoe UI"/>
          <w:sz w:val="22"/>
          <w:szCs w:val="22"/>
        </w:rPr>
        <w:t>zajištění vydání kolaudačního souhlasu</w:t>
      </w:r>
      <w:r>
        <w:rPr>
          <w:rFonts w:ascii="Segoe UI" w:hAnsi="Segoe UI" w:cs="Segoe UI"/>
          <w:sz w:val="22"/>
          <w:szCs w:val="22"/>
        </w:rPr>
        <w:t xml:space="preserve">/rozhodnutí (dále </w:t>
      </w:r>
      <w:r w:rsidR="00CB26F8">
        <w:rPr>
          <w:rFonts w:ascii="Segoe UI" w:hAnsi="Segoe UI" w:cs="Segoe UI"/>
          <w:sz w:val="22"/>
          <w:szCs w:val="22"/>
        </w:rPr>
        <w:t xml:space="preserve">také </w:t>
      </w:r>
      <w:r>
        <w:rPr>
          <w:rFonts w:ascii="Segoe UI" w:hAnsi="Segoe UI" w:cs="Segoe UI"/>
          <w:sz w:val="22"/>
          <w:szCs w:val="22"/>
        </w:rPr>
        <w:t>jen „</w:t>
      </w:r>
      <w:r w:rsidRPr="00017C3A">
        <w:rPr>
          <w:rFonts w:ascii="Segoe UI" w:hAnsi="Segoe UI" w:cs="Segoe UI"/>
          <w:b/>
          <w:bCs/>
          <w:i/>
          <w:iCs/>
          <w:sz w:val="22"/>
          <w:szCs w:val="22"/>
        </w:rPr>
        <w:t>kolaudace</w:t>
      </w:r>
      <w:r>
        <w:rPr>
          <w:rFonts w:ascii="Segoe UI" w:hAnsi="Segoe UI" w:cs="Segoe UI"/>
          <w:sz w:val="22"/>
          <w:szCs w:val="22"/>
        </w:rPr>
        <w:t>“)</w:t>
      </w:r>
      <w:r w:rsidRPr="00017C3A">
        <w:rPr>
          <w:rFonts w:ascii="Segoe UI" w:hAnsi="Segoe UI" w:cs="Segoe UI"/>
          <w:sz w:val="22"/>
          <w:szCs w:val="22"/>
        </w:rPr>
        <w:t xml:space="preserve"> vč.</w:t>
      </w:r>
      <w:r w:rsidR="00C016A4">
        <w:rPr>
          <w:rFonts w:ascii="Segoe UI" w:hAnsi="Segoe UI" w:cs="Segoe UI"/>
          <w:sz w:val="22"/>
          <w:szCs w:val="22"/>
        </w:rPr>
        <w:t xml:space="preserve"> vedení jednání s příslušným stavebním úřadem a </w:t>
      </w:r>
      <w:r w:rsidRPr="00017C3A">
        <w:rPr>
          <w:rFonts w:ascii="Segoe UI" w:hAnsi="Segoe UI" w:cs="Segoe UI"/>
          <w:sz w:val="22"/>
          <w:szCs w:val="22"/>
        </w:rPr>
        <w:t>úhrady všech správních poplatků</w:t>
      </w:r>
      <w:r w:rsidR="00DB6DBA">
        <w:rPr>
          <w:rFonts w:ascii="Segoe UI" w:hAnsi="Segoe UI" w:cs="Segoe UI"/>
          <w:sz w:val="22"/>
          <w:szCs w:val="22"/>
        </w:rPr>
        <w:t>.</w:t>
      </w:r>
    </w:p>
    <w:p w14:paraId="248CAB48" w14:textId="77777777" w:rsidR="00F623D5" w:rsidRPr="00FF0474" w:rsidRDefault="00CD76F6"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Vypracování </w:t>
      </w:r>
      <w:r w:rsidR="00D51B5D" w:rsidRPr="00FF0474">
        <w:rPr>
          <w:rFonts w:ascii="Segoe UI" w:hAnsi="Segoe UI" w:cs="Segoe UI"/>
          <w:sz w:val="22"/>
          <w:szCs w:val="22"/>
        </w:rPr>
        <w:t>DSPS</w:t>
      </w:r>
      <w:r w:rsidRPr="00FF0474">
        <w:rPr>
          <w:rFonts w:ascii="Segoe UI" w:hAnsi="Segoe UI" w:cs="Segoe UI"/>
          <w:sz w:val="22"/>
          <w:szCs w:val="22"/>
        </w:rPr>
        <w:t xml:space="preserve"> </w:t>
      </w:r>
      <w:r w:rsidR="000D0D59" w:rsidRPr="00FF0474">
        <w:rPr>
          <w:rFonts w:ascii="Segoe UI" w:hAnsi="Segoe UI" w:cs="Segoe UI"/>
          <w:sz w:val="22"/>
          <w:szCs w:val="22"/>
        </w:rPr>
        <w:t xml:space="preserve">bude provedeno </w:t>
      </w:r>
      <w:r w:rsidRPr="00FF0474">
        <w:rPr>
          <w:rFonts w:ascii="Segoe UI" w:hAnsi="Segoe UI" w:cs="Segoe UI"/>
          <w:sz w:val="22"/>
          <w:szCs w:val="22"/>
        </w:rPr>
        <w:t>podle následujících zásad</w:t>
      </w:r>
      <w:r w:rsidR="00F623D5" w:rsidRPr="00FF0474">
        <w:rPr>
          <w:rFonts w:ascii="Segoe UI" w:hAnsi="Segoe UI" w:cs="Segoe UI"/>
          <w:sz w:val="22"/>
          <w:szCs w:val="22"/>
        </w:rPr>
        <w:t>:</w:t>
      </w:r>
    </w:p>
    <w:p w14:paraId="4393BA4E" w14:textId="77777777" w:rsidR="00D41D0F" w:rsidRPr="00FF0474" w:rsidRDefault="00F623D5" w:rsidP="001B3578">
      <w:pPr>
        <w:numPr>
          <w:ilvl w:val="2"/>
          <w:numId w:val="23"/>
        </w:numPr>
        <w:spacing w:after="120" w:line="276" w:lineRule="auto"/>
        <w:ind w:left="709" w:hanging="283"/>
        <w:jc w:val="both"/>
        <w:rPr>
          <w:rFonts w:ascii="Segoe UI" w:hAnsi="Segoe UI" w:cs="Segoe UI"/>
          <w:sz w:val="22"/>
          <w:szCs w:val="22"/>
        </w:rPr>
      </w:pPr>
      <w:r w:rsidRPr="00FF0474">
        <w:rPr>
          <w:rFonts w:ascii="Segoe UI" w:hAnsi="Segoe UI" w:cs="Segoe UI"/>
          <w:sz w:val="22"/>
          <w:szCs w:val="22"/>
        </w:rPr>
        <w:t xml:space="preserve">do </w:t>
      </w:r>
      <w:r w:rsidR="00CD76F6" w:rsidRPr="00FF0474">
        <w:rPr>
          <w:rFonts w:ascii="Segoe UI" w:hAnsi="Segoe UI" w:cs="Segoe UI"/>
          <w:sz w:val="22"/>
          <w:szCs w:val="22"/>
        </w:rPr>
        <w:t xml:space="preserve">DSPS </w:t>
      </w:r>
      <w:r w:rsidRPr="00FF0474">
        <w:rPr>
          <w:rFonts w:ascii="Segoe UI" w:hAnsi="Segoe UI" w:cs="Segoe UI"/>
          <w:sz w:val="22"/>
          <w:szCs w:val="22"/>
        </w:rPr>
        <w:t>budou zřetelně vyznačeny všechny změny</w:t>
      </w:r>
      <w:r w:rsidR="00F77957" w:rsidRPr="00FF0474">
        <w:rPr>
          <w:rFonts w:ascii="Segoe UI" w:hAnsi="Segoe UI" w:cs="Segoe UI"/>
          <w:sz w:val="22"/>
          <w:szCs w:val="22"/>
        </w:rPr>
        <w:t xml:space="preserve"> oproti Projektové dokumentaci</w:t>
      </w:r>
      <w:r w:rsidRPr="00FF0474">
        <w:rPr>
          <w:rFonts w:ascii="Segoe UI" w:hAnsi="Segoe UI" w:cs="Segoe UI"/>
          <w:sz w:val="22"/>
          <w:szCs w:val="22"/>
        </w:rPr>
        <w:t xml:space="preserve">, k nimž došlo v průběhu zhotovení </w:t>
      </w:r>
      <w:r w:rsidR="00D51B30" w:rsidRPr="00FF0474">
        <w:rPr>
          <w:rFonts w:ascii="Segoe UI" w:hAnsi="Segoe UI" w:cs="Segoe UI"/>
          <w:sz w:val="22"/>
          <w:szCs w:val="22"/>
        </w:rPr>
        <w:t>Stavby</w:t>
      </w:r>
      <w:r w:rsidR="00D41D0F" w:rsidRPr="00FF0474">
        <w:rPr>
          <w:rFonts w:ascii="Segoe UI" w:hAnsi="Segoe UI" w:cs="Segoe UI"/>
          <w:sz w:val="22"/>
          <w:szCs w:val="22"/>
        </w:rPr>
        <w:t>;</w:t>
      </w:r>
    </w:p>
    <w:p w14:paraId="155F1150" w14:textId="77777777" w:rsidR="00F623D5" w:rsidRPr="00FF0474" w:rsidRDefault="00F623D5" w:rsidP="001B3578">
      <w:pPr>
        <w:numPr>
          <w:ilvl w:val="2"/>
          <w:numId w:val="23"/>
        </w:numPr>
        <w:spacing w:after="120" w:line="276" w:lineRule="auto"/>
        <w:ind w:left="709" w:hanging="283"/>
        <w:jc w:val="both"/>
        <w:rPr>
          <w:rFonts w:ascii="Segoe UI" w:hAnsi="Segoe UI" w:cs="Segoe UI"/>
          <w:sz w:val="22"/>
          <w:szCs w:val="22"/>
        </w:rPr>
      </w:pPr>
      <w:r w:rsidRPr="00FF0474">
        <w:rPr>
          <w:rFonts w:ascii="Segoe UI" w:hAnsi="Segoe UI" w:cs="Segoe UI"/>
          <w:sz w:val="22"/>
          <w:szCs w:val="22"/>
        </w:rPr>
        <w:t xml:space="preserve">části </w:t>
      </w:r>
      <w:r w:rsidR="00CD76F6" w:rsidRPr="00FF0474">
        <w:rPr>
          <w:rFonts w:ascii="Segoe UI" w:hAnsi="Segoe UI" w:cs="Segoe UI"/>
          <w:sz w:val="22"/>
          <w:szCs w:val="22"/>
        </w:rPr>
        <w:t>DSPS</w:t>
      </w:r>
      <w:r w:rsidRPr="00FF0474">
        <w:rPr>
          <w:rFonts w:ascii="Segoe UI" w:hAnsi="Segoe UI" w:cs="Segoe UI"/>
          <w:sz w:val="22"/>
          <w:szCs w:val="22"/>
        </w:rPr>
        <w:t>, u kterých nedošlo k žádným změnám</w:t>
      </w:r>
      <w:r w:rsidR="0085581E" w:rsidRPr="00FF0474">
        <w:rPr>
          <w:rFonts w:ascii="Segoe UI" w:hAnsi="Segoe UI" w:cs="Segoe UI"/>
          <w:sz w:val="22"/>
          <w:szCs w:val="22"/>
        </w:rPr>
        <w:t xml:space="preserve"> oproti Projektové dokumentaci</w:t>
      </w:r>
      <w:r w:rsidRPr="00FF0474">
        <w:rPr>
          <w:rFonts w:ascii="Segoe UI" w:hAnsi="Segoe UI" w:cs="Segoe UI"/>
          <w:sz w:val="22"/>
          <w:szCs w:val="22"/>
        </w:rPr>
        <w:t>, budou označeny nápisem „beze změn“;</w:t>
      </w:r>
    </w:p>
    <w:p w14:paraId="7B27EEC5" w14:textId="77777777" w:rsidR="00D41D0F" w:rsidRPr="00FF0474" w:rsidRDefault="00F623D5" w:rsidP="001B3578">
      <w:pPr>
        <w:numPr>
          <w:ilvl w:val="2"/>
          <w:numId w:val="23"/>
        </w:numPr>
        <w:spacing w:after="120" w:line="276" w:lineRule="auto"/>
        <w:ind w:left="709" w:hanging="283"/>
        <w:jc w:val="both"/>
        <w:rPr>
          <w:rFonts w:ascii="Segoe UI" w:hAnsi="Segoe UI" w:cs="Segoe UI"/>
          <w:sz w:val="22"/>
          <w:szCs w:val="22"/>
        </w:rPr>
      </w:pPr>
      <w:r w:rsidRPr="00FF0474">
        <w:rPr>
          <w:rFonts w:ascii="Segoe UI" w:hAnsi="Segoe UI" w:cs="Segoe UI"/>
          <w:sz w:val="22"/>
          <w:szCs w:val="22"/>
        </w:rPr>
        <w:t xml:space="preserve">každý výkres </w:t>
      </w:r>
      <w:r w:rsidR="0085581E" w:rsidRPr="00FF0474">
        <w:rPr>
          <w:rFonts w:ascii="Segoe UI" w:hAnsi="Segoe UI" w:cs="Segoe UI"/>
          <w:sz w:val="22"/>
          <w:szCs w:val="22"/>
        </w:rPr>
        <w:t xml:space="preserve">DSPS </w:t>
      </w:r>
      <w:r w:rsidRPr="00FF0474">
        <w:rPr>
          <w:rFonts w:ascii="Segoe UI" w:hAnsi="Segoe UI" w:cs="Segoe UI"/>
          <w:sz w:val="22"/>
          <w:szCs w:val="22"/>
        </w:rPr>
        <w:t xml:space="preserve">bude opatřen jménem a příjmením osoby, která změny zakreslila, jejím podpisem a razítkem </w:t>
      </w:r>
      <w:r w:rsidR="00BE2007" w:rsidRPr="00FF0474">
        <w:rPr>
          <w:rFonts w:ascii="Segoe UI" w:hAnsi="Segoe UI" w:cs="Segoe UI"/>
          <w:sz w:val="22"/>
          <w:szCs w:val="22"/>
        </w:rPr>
        <w:t>Zhotovitel</w:t>
      </w:r>
      <w:r w:rsidRPr="00FF0474">
        <w:rPr>
          <w:rFonts w:ascii="Segoe UI" w:hAnsi="Segoe UI" w:cs="Segoe UI"/>
          <w:sz w:val="22"/>
          <w:szCs w:val="22"/>
        </w:rPr>
        <w:t>e;</w:t>
      </w:r>
    </w:p>
    <w:p w14:paraId="45FFEB0F" w14:textId="77777777" w:rsidR="00D41D0F" w:rsidRPr="00FF0474" w:rsidRDefault="00F623D5" w:rsidP="001B3578">
      <w:pPr>
        <w:numPr>
          <w:ilvl w:val="2"/>
          <w:numId w:val="23"/>
        </w:numPr>
        <w:spacing w:after="120" w:line="276" w:lineRule="auto"/>
        <w:ind w:left="709" w:hanging="283"/>
        <w:jc w:val="both"/>
        <w:rPr>
          <w:rFonts w:ascii="Segoe UI" w:hAnsi="Segoe UI" w:cs="Segoe UI"/>
          <w:snapToGrid w:val="0"/>
          <w:sz w:val="22"/>
          <w:szCs w:val="22"/>
        </w:rPr>
      </w:pPr>
      <w:r w:rsidRPr="00FF0474">
        <w:rPr>
          <w:rFonts w:ascii="Segoe UI" w:hAnsi="Segoe UI" w:cs="Segoe UI"/>
          <w:snapToGrid w:val="0"/>
          <w:sz w:val="22"/>
          <w:szCs w:val="22"/>
        </w:rPr>
        <w:t xml:space="preserve">u výkresů obsahujících změnu proti </w:t>
      </w:r>
      <w:r w:rsidR="0085581E" w:rsidRPr="00FF0474">
        <w:rPr>
          <w:rFonts w:ascii="Segoe UI" w:hAnsi="Segoe UI" w:cs="Segoe UI"/>
          <w:snapToGrid w:val="0"/>
          <w:sz w:val="22"/>
          <w:szCs w:val="22"/>
        </w:rPr>
        <w:t>Projektové dokumentaci bude přiložen i </w:t>
      </w:r>
      <w:r w:rsidRPr="00FF0474">
        <w:rPr>
          <w:rFonts w:ascii="Segoe UI" w:hAnsi="Segoe UI" w:cs="Segoe UI"/>
          <w:snapToGrid w:val="0"/>
          <w:sz w:val="22"/>
          <w:szCs w:val="22"/>
        </w:rPr>
        <w:t>doklad, ze kterého bude vyplývat projednání změny s</w:t>
      </w:r>
      <w:r w:rsidR="002876D2">
        <w:rPr>
          <w:rFonts w:ascii="Segoe UI" w:hAnsi="Segoe UI" w:cs="Segoe UI"/>
          <w:snapToGrid w:val="0"/>
          <w:sz w:val="22"/>
          <w:szCs w:val="22"/>
        </w:rPr>
        <w:t> TDI a</w:t>
      </w:r>
      <w:r w:rsidR="007C157B">
        <w:rPr>
          <w:rFonts w:ascii="Segoe UI" w:hAnsi="Segoe UI" w:cs="Segoe UI"/>
          <w:snapToGrid w:val="0"/>
          <w:sz w:val="22"/>
          <w:szCs w:val="22"/>
        </w:rPr>
        <w:t xml:space="preserve"> osobou vykonávající autorský dozor (dále jen „</w:t>
      </w:r>
      <w:r w:rsidR="002876D2" w:rsidRPr="007C157B">
        <w:rPr>
          <w:rFonts w:ascii="Segoe UI" w:hAnsi="Segoe UI" w:cs="Segoe UI"/>
          <w:b/>
          <w:bCs/>
          <w:i/>
          <w:iCs/>
          <w:snapToGrid w:val="0"/>
          <w:sz w:val="22"/>
          <w:szCs w:val="22"/>
        </w:rPr>
        <w:t>AD</w:t>
      </w:r>
      <w:r w:rsidR="007C157B">
        <w:rPr>
          <w:rFonts w:ascii="Segoe UI" w:hAnsi="Segoe UI" w:cs="Segoe UI"/>
          <w:snapToGrid w:val="0"/>
          <w:sz w:val="22"/>
          <w:szCs w:val="22"/>
        </w:rPr>
        <w:t>“)</w:t>
      </w:r>
      <w:r w:rsidRPr="00FF0474">
        <w:rPr>
          <w:rFonts w:ascii="Segoe UI" w:hAnsi="Segoe UI" w:cs="Segoe UI"/>
          <w:snapToGrid w:val="0"/>
          <w:sz w:val="22"/>
          <w:szCs w:val="22"/>
        </w:rPr>
        <w:t xml:space="preserve"> a jej</w:t>
      </w:r>
      <w:r w:rsidR="009309AA" w:rsidRPr="00FF0474">
        <w:rPr>
          <w:rFonts w:ascii="Segoe UI" w:hAnsi="Segoe UI" w:cs="Segoe UI"/>
          <w:snapToGrid w:val="0"/>
          <w:sz w:val="22"/>
          <w:szCs w:val="22"/>
        </w:rPr>
        <w:t>ich</w:t>
      </w:r>
      <w:r w:rsidRPr="00FF0474">
        <w:rPr>
          <w:rFonts w:ascii="Segoe UI" w:hAnsi="Segoe UI" w:cs="Segoe UI"/>
          <w:snapToGrid w:val="0"/>
          <w:sz w:val="22"/>
          <w:szCs w:val="22"/>
        </w:rPr>
        <w:t xml:space="preserve"> souhlasné stanovisko</w:t>
      </w:r>
      <w:r w:rsidR="00940A5A" w:rsidRPr="00FF0474">
        <w:rPr>
          <w:rFonts w:ascii="Segoe UI" w:hAnsi="Segoe UI" w:cs="Segoe UI"/>
          <w:snapToGrid w:val="0"/>
          <w:sz w:val="22"/>
          <w:szCs w:val="22"/>
        </w:rPr>
        <w:t>;</w:t>
      </w:r>
    </w:p>
    <w:p w14:paraId="05E98315" w14:textId="77777777" w:rsidR="001C1315" w:rsidRPr="00FF0474" w:rsidRDefault="00F623D5" w:rsidP="001B3578">
      <w:pPr>
        <w:numPr>
          <w:ilvl w:val="2"/>
          <w:numId w:val="23"/>
        </w:numPr>
        <w:spacing w:after="120" w:line="276" w:lineRule="auto"/>
        <w:ind w:left="709" w:hanging="283"/>
        <w:jc w:val="both"/>
        <w:rPr>
          <w:rFonts w:ascii="Segoe UI" w:hAnsi="Segoe UI" w:cs="Segoe UI"/>
          <w:snapToGrid w:val="0"/>
          <w:sz w:val="22"/>
          <w:szCs w:val="22"/>
        </w:rPr>
      </w:pPr>
      <w:r w:rsidRPr="00FF0474">
        <w:rPr>
          <w:rFonts w:ascii="Segoe UI" w:hAnsi="Segoe UI" w:cs="Segoe UI"/>
          <w:snapToGrid w:val="0"/>
          <w:sz w:val="22"/>
          <w:szCs w:val="22"/>
        </w:rPr>
        <w:t xml:space="preserve">součástí </w:t>
      </w:r>
      <w:r w:rsidR="0085581E" w:rsidRPr="00FF0474">
        <w:rPr>
          <w:rFonts w:ascii="Segoe UI" w:hAnsi="Segoe UI" w:cs="Segoe UI"/>
          <w:sz w:val="22"/>
          <w:szCs w:val="22"/>
        </w:rPr>
        <w:t>DSPS</w:t>
      </w:r>
      <w:r w:rsidR="0085581E" w:rsidRPr="00FF0474">
        <w:rPr>
          <w:rFonts w:ascii="Segoe UI" w:hAnsi="Segoe UI" w:cs="Segoe UI"/>
          <w:snapToGrid w:val="0"/>
          <w:sz w:val="22"/>
          <w:szCs w:val="22"/>
        </w:rPr>
        <w:t xml:space="preserve"> </w:t>
      </w:r>
      <w:r w:rsidRPr="00FF0474">
        <w:rPr>
          <w:rFonts w:ascii="Segoe UI" w:hAnsi="Segoe UI" w:cs="Segoe UI"/>
          <w:snapToGrid w:val="0"/>
          <w:sz w:val="22"/>
          <w:szCs w:val="22"/>
        </w:rPr>
        <w:t>bude i celková situace včetně přívodů, přípojek, komunikací, podzemních i nadzemních vedení s údaji o hloubkách uložení sítí</w:t>
      </w:r>
      <w:r w:rsidR="00C45953" w:rsidRPr="00FF0474">
        <w:rPr>
          <w:rFonts w:ascii="Segoe UI" w:hAnsi="Segoe UI" w:cs="Segoe UI"/>
          <w:snapToGrid w:val="0"/>
          <w:sz w:val="22"/>
          <w:szCs w:val="22"/>
        </w:rPr>
        <w:t>;</w:t>
      </w:r>
    </w:p>
    <w:p w14:paraId="4171D61C" w14:textId="77777777" w:rsidR="000B09B8" w:rsidRDefault="00061F8C" w:rsidP="001B3578">
      <w:pPr>
        <w:numPr>
          <w:ilvl w:val="2"/>
          <w:numId w:val="23"/>
        </w:numPr>
        <w:spacing w:after="120" w:line="276" w:lineRule="auto"/>
        <w:ind w:left="709" w:hanging="283"/>
        <w:jc w:val="both"/>
        <w:rPr>
          <w:rFonts w:ascii="Segoe UI" w:hAnsi="Segoe UI" w:cs="Segoe UI"/>
          <w:snapToGrid w:val="0"/>
          <w:sz w:val="22"/>
          <w:szCs w:val="22"/>
        </w:rPr>
      </w:pPr>
      <w:r w:rsidRPr="00FF0474">
        <w:rPr>
          <w:rFonts w:ascii="Segoe UI" w:hAnsi="Segoe UI" w:cs="Segoe UI"/>
          <w:snapToGrid w:val="0"/>
          <w:sz w:val="22"/>
          <w:szCs w:val="22"/>
        </w:rPr>
        <w:t>DSPS</w:t>
      </w:r>
      <w:r w:rsidR="00C45953" w:rsidRPr="00FF0474">
        <w:rPr>
          <w:rFonts w:ascii="Segoe UI" w:hAnsi="Segoe UI" w:cs="Segoe UI"/>
          <w:snapToGrid w:val="0"/>
          <w:sz w:val="22"/>
          <w:szCs w:val="22"/>
        </w:rPr>
        <w:t xml:space="preserve"> bude obsahovat zakreslení skutečného stavu konstrukcí, instalací a přípojek na vnější inženýrské sítě podle stavu provedeného díla. </w:t>
      </w:r>
      <w:r w:rsidRPr="00FF0474">
        <w:rPr>
          <w:rFonts w:ascii="Segoe UI" w:hAnsi="Segoe UI" w:cs="Segoe UI"/>
          <w:snapToGrid w:val="0"/>
          <w:sz w:val="22"/>
          <w:szCs w:val="22"/>
        </w:rPr>
        <w:t>DSPS</w:t>
      </w:r>
      <w:r w:rsidR="00C45953" w:rsidRPr="00FF0474">
        <w:rPr>
          <w:rFonts w:ascii="Segoe UI" w:hAnsi="Segoe UI" w:cs="Segoe UI"/>
          <w:snapToGrid w:val="0"/>
          <w:sz w:val="22"/>
          <w:szCs w:val="22"/>
        </w:rPr>
        <w:t xml:space="preserve"> musí mít takovou podrobnost a vypovídací schopnost, aby umožnila zjistit jednoznačně druh stavebních konstrukcí, polohu a trasy instalací a průběhy inženýrských sítí vč. domovních přípojek, v případě potřeby provádění </w:t>
      </w:r>
      <w:r w:rsidR="00BD0394" w:rsidRPr="00FF0474">
        <w:rPr>
          <w:rFonts w:ascii="Segoe UI" w:hAnsi="Segoe UI" w:cs="Segoe UI"/>
          <w:snapToGrid w:val="0"/>
          <w:sz w:val="22"/>
          <w:szCs w:val="22"/>
        </w:rPr>
        <w:t>případných rekonstrukcí a oprav</w:t>
      </w:r>
      <w:r w:rsidR="000B09B8">
        <w:rPr>
          <w:rFonts w:ascii="Segoe UI" w:hAnsi="Segoe UI" w:cs="Segoe UI"/>
          <w:snapToGrid w:val="0"/>
          <w:sz w:val="22"/>
          <w:szCs w:val="22"/>
        </w:rPr>
        <w:t>;</w:t>
      </w:r>
    </w:p>
    <w:p w14:paraId="6A566DEE" w14:textId="03CDE560" w:rsidR="00C45953" w:rsidRPr="000D178F" w:rsidRDefault="000B09B8" w:rsidP="000D178F">
      <w:pPr>
        <w:numPr>
          <w:ilvl w:val="2"/>
          <w:numId w:val="23"/>
        </w:numPr>
        <w:spacing w:after="120" w:line="276" w:lineRule="auto"/>
        <w:ind w:left="709" w:hanging="283"/>
        <w:jc w:val="both"/>
        <w:rPr>
          <w:rFonts w:ascii="Segoe UI" w:hAnsi="Segoe UI" w:cs="Segoe UI"/>
          <w:snapToGrid w:val="0"/>
          <w:sz w:val="22"/>
          <w:szCs w:val="22"/>
        </w:rPr>
      </w:pPr>
      <w:r>
        <w:rPr>
          <w:rFonts w:ascii="Segoe UI" w:hAnsi="Segoe UI" w:cs="Segoe UI"/>
          <w:snapToGrid w:val="0"/>
          <w:sz w:val="22"/>
          <w:szCs w:val="22"/>
        </w:rPr>
        <w:t>DSPS bude obsahovat atesty a</w:t>
      </w:r>
      <w:r w:rsidRPr="000B09B8">
        <w:t xml:space="preserve"> </w:t>
      </w:r>
      <w:r w:rsidRPr="000B09B8">
        <w:rPr>
          <w:rFonts w:ascii="Segoe UI" w:hAnsi="Segoe UI" w:cs="Segoe UI"/>
          <w:snapToGrid w:val="0"/>
          <w:sz w:val="22"/>
          <w:szCs w:val="22"/>
        </w:rPr>
        <w:t>doklady o požadovaných vlastnostech výrobků a materiálů (prohlášení o shodě) dle zák. č. 22/1997 Sb., o technických požadavcích na výrobky, ve znění pozdějších předpisů, včetně čestného prohlášení Zhotovitele o shodě výrobků a materiálů použitých k provedení stavby, a to výhradně v</w:t>
      </w:r>
      <w:r>
        <w:rPr>
          <w:rFonts w:ascii="Segoe UI" w:hAnsi="Segoe UI" w:cs="Segoe UI"/>
          <w:snapToGrid w:val="0"/>
          <w:sz w:val="22"/>
          <w:szCs w:val="22"/>
        </w:rPr>
        <w:t> </w:t>
      </w:r>
      <w:r w:rsidRPr="000B09B8">
        <w:rPr>
          <w:rFonts w:ascii="Segoe UI" w:hAnsi="Segoe UI" w:cs="Segoe UI"/>
          <w:snapToGrid w:val="0"/>
          <w:sz w:val="22"/>
          <w:szCs w:val="22"/>
        </w:rPr>
        <w:t>českém</w:t>
      </w:r>
      <w:r>
        <w:rPr>
          <w:rFonts w:ascii="Segoe UI" w:hAnsi="Segoe UI" w:cs="Segoe UI"/>
          <w:snapToGrid w:val="0"/>
          <w:sz w:val="22"/>
          <w:szCs w:val="22"/>
        </w:rPr>
        <w:t xml:space="preserve"> jazyce</w:t>
      </w:r>
      <w:r w:rsidR="00A54007" w:rsidRPr="000D178F">
        <w:rPr>
          <w:rFonts w:ascii="Segoe UI" w:hAnsi="Segoe UI" w:cs="Segoe UI"/>
          <w:snapToGrid w:val="0"/>
          <w:sz w:val="22"/>
          <w:szCs w:val="22"/>
        </w:rPr>
        <w:t>.</w:t>
      </w:r>
      <w:r w:rsidR="00BD0394" w:rsidRPr="000D178F">
        <w:rPr>
          <w:rFonts w:ascii="Segoe UI" w:hAnsi="Segoe UI" w:cs="Segoe UI"/>
          <w:snapToGrid w:val="0"/>
          <w:sz w:val="22"/>
          <w:szCs w:val="22"/>
        </w:rPr>
        <w:t xml:space="preserve"> </w:t>
      </w:r>
    </w:p>
    <w:p w14:paraId="10C4313C" w14:textId="77777777" w:rsidR="00BE3298" w:rsidRPr="00FF0474" w:rsidRDefault="00740238"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 prohlašuje, že je na základě svého autorství či na základě právního vztahu s autorem, resp. autory DSPS oprávněn vykonávat svým jménem a na svůj účet veškerá autorova majetková práva k výsledkům tvůrčí činnosti Zhotovitele; zejména je oprávněn DSPS jako autorské dílo užít ke všem známým způsobům užití a udělit Objednateli</w:t>
      </w:r>
      <w:r w:rsidR="001C794B" w:rsidRPr="00FF0474">
        <w:rPr>
          <w:rFonts w:ascii="Segoe UI" w:hAnsi="Segoe UI" w:cs="Segoe UI"/>
          <w:sz w:val="22"/>
          <w:szCs w:val="22"/>
        </w:rPr>
        <w:t xml:space="preserve"> </w:t>
      </w:r>
      <w:r w:rsidRPr="00FF0474">
        <w:rPr>
          <w:rFonts w:ascii="Segoe UI" w:hAnsi="Segoe UI" w:cs="Segoe UI"/>
          <w:sz w:val="22"/>
          <w:szCs w:val="22"/>
        </w:rPr>
        <w:t>jako nabyvatel</w:t>
      </w:r>
      <w:r w:rsidR="00EF436B">
        <w:rPr>
          <w:rFonts w:ascii="Segoe UI" w:hAnsi="Segoe UI" w:cs="Segoe UI"/>
          <w:sz w:val="22"/>
          <w:szCs w:val="22"/>
        </w:rPr>
        <w:t>i</w:t>
      </w:r>
      <w:r w:rsidRPr="00FF0474">
        <w:rPr>
          <w:rFonts w:ascii="Segoe UI" w:hAnsi="Segoe UI" w:cs="Segoe UI"/>
          <w:sz w:val="22"/>
          <w:szCs w:val="22"/>
        </w:rPr>
        <w:t xml:space="preserve"> oprávnění k výkonu tohoto práva v souladu s podmínkami </w:t>
      </w:r>
      <w:r w:rsidR="001C794B" w:rsidRPr="00FF0474">
        <w:rPr>
          <w:rFonts w:ascii="Segoe UI" w:hAnsi="Segoe UI" w:cs="Segoe UI"/>
          <w:sz w:val="22"/>
          <w:szCs w:val="22"/>
        </w:rPr>
        <w:t xml:space="preserve">a účelem </w:t>
      </w:r>
      <w:r w:rsidRPr="00FF0474">
        <w:rPr>
          <w:rFonts w:ascii="Segoe UI" w:hAnsi="Segoe UI" w:cs="Segoe UI"/>
          <w:sz w:val="22"/>
          <w:szCs w:val="22"/>
        </w:rPr>
        <w:t>této smlouvy. Zhotovitel touto smlouvou poskytuje Objednateli oprávnění užívat výsledky tvůrčí činnosti dle této smlouvy, včetně hmotného zachycení výsledků své činnosti. Právem Objednatele</w:t>
      </w:r>
      <w:r w:rsidR="003B45F6" w:rsidRPr="00FF0474">
        <w:rPr>
          <w:rFonts w:ascii="Segoe UI" w:hAnsi="Segoe UI" w:cs="Segoe UI"/>
          <w:sz w:val="22"/>
          <w:szCs w:val="22"/>
        </w:rPr>
        <w:t xml:space="preserve"> </w:t>
      </w:r>
      <w:r w:rsidRPr="00FF0474">
        <w:rPr>
          <w:rFonts w:ascii="Segoe UI" w:hAnsi="Segoe UI" w:cs="Segoe UI"/>
          <w:sz w:val="22"/>
          <w:szCs w:val="22"/>
        </w:rPr>
        <w:t>užívat výsledky tvůrčí činnosti Zhotovitele dle této smlouvy se rozumí nerušené využívání výsledků tvůrčí činnosti Zhotovitele všemi známými způsoby, zejména jejich další zpracování a rozmnožování Objednatelem či třetí osobou. Objednatel licenci udělenou na základě této smlouvy přijímá převzetím DSPS dle této smlouvy. Zhotovitel poskytuje licenci dle této smlouvy jako výhradní</w:t>
      </w:r>
      <w:r w:rsidR="00A33F75">
        <w:rPr>
          <w:rFonts w:ascii="Segoe UI" w:hAnsi="Segoe UI" w:cs="Segoe UI"/>
          <w:sz w:val="22"/>
          <w:szCs w:val="22"/>
        </w:rPr>
        <w:t xml:space="preserve"> s právem Objednatele ji převést na jinou osobu</w:t>
      </w:r>
      <w:r w:rsidRPr="00FF0474">
        <w:rPr>
          <w:rFonts w:ascii="Segoe UI" w:hAnsi="Segoe UI" w:cs="Segoe UI"/>
          <w:sz w:val="22"/>
          <w:szCs w:val="22"/>
        </w:rPr>
        <w:t>. Licence se poskytuje Objednateli</w:t>
      </w:r>
      <w:r w:rsidR="003B45F6" w:rsidRPr="00FF0474">
        <w:rPr>
          <w:rFonts w:ascii="Segoe UI" w:hAnsi="Segoe UI" w:cs="Segoe UI"/>
          <w:sz w:val="22"/>
          <w:szCs w:val="22"/>
        </w:rPr>
        <w:t xml:space="preserve"> </w:t>
      </w:r>
      <w:r w:rsidRPr="00FF0474">
        <w:rPr>
          <w:rFonts w:ascii="Segoe UI" w:hAnsi="Segoe UI" w:cs="Segoe UI"/>
          <w:sz w:val="22"/>
          <w:szCs w:val="22"/>
        </w:rPr>
        <w:t xml:space="preserve">na celou dobu trvání majetkových práv k výsledkům tvůrčí činnosti Zhotovitele dle této smlouvy. Zhotovitel podpisem smlouvy výslovně prohlašuje, že odměna za licenci je zahrnuta v ceně za splnění plnění dle smlouvy. </w:t>
      </w:r>
    </w:p>
    <w:p w14:paraId="51A1823E" w14:textId="21C0E284" w:rsidR="00E106EC" w:rsidRPr="00FF0474" w:rsidRDefault="00BE2007"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Objednatel</w:t>
      </w:r>
      <w:r w:rsidR="00E106EC" w:rsidRPr="00FF0474">
        <w:rPr>
          <w:rFonts w:ascii="Segoe UI" w:hAnsi="Segoe UI" w:cs="Segoe UI"/>
          <w:sz w:val="22"/>
          <w:szCs w:val="22"/>
        </w:rPr>
        <w:t xml:space="preserve"> se zavazuje </w:t>
      </w:r>
      <w:r w:rsidR="00E91C69" w:rsidRPr="00FF0474">
        <w:rPr>
          <w:rFonts w:ascii="Segoe UI" w:hAnsi="Segoe UI" w:cs="Segoe UI"/>
          <w:sz w:val="22"/>
          <w:szCs w:val="22"/>
        </w:rPr>
        <w:t xml:space="preserve">převzít plnění a </w:t>
      </w:r>
      <w:r w:rsidR="009E4DC3" w:rsidRPr="00FF0474">
        <w:rPr>
          <w:rFonts w:ascii="Segoe UI" w:hAnsi="Segoe UI" w:cs="Segoe UI"/>
          <w:sz w:val="22"/>
          <w:szCs w:val="22"/>
        </w:rPr>
        <w:t xml:space="preserve">převzít </w:t>
      </w:r>
      <w:r w:rsidR="004F1EF9" w:rsidRPr="00FF0474">
        <w:rPr>
          <w:rFonts w:ascii="Segoe UI" w:hAnsi="Segoe UI" w:cs="Segoe UI"/>
          <w:sz w:val="22"/>
          <w:szCs w:val="22"/>
        </w:rPr>
        <w:t>dílo</w:t>
      </w:r>
      <w:r w:rsidR="00E91C69" w:rsidRPr="00FF0474">
        <w:rPr>
          <w:rFonts w:ascii="Segoe UI" w:hAnsi="Segoe UI" w:cs="Segoe UI"/>
          <w:sz w:val="22"/>
          <w:szCs w:val="22"/>
        </w:rPr>
        <w:t xml:space="preserve"> provedené</w:t>
      </w:r>
      <w:r w:rsidR="004F1EF9" w:rsidRPr="00FF0474">
        <w:rPr>
          <w:rFonts w:ascii="Segoe UI" w:hAnsi="Segoe UI" w:cs="Segoe UI"/>
          <w:sz w:val="22"/>
          <w:szCs w:val="22"/>
        </w:rPr>
        <w:t xml:space="preserve"> </w:t>
      </w:r>
      <w:r w:rsidR="00E106EC" w:rsidRPr="00FF0474">
        <w:rPr>
          <w:rFonts w:ascii="Segoe UI" w:hAnsi="Segoe UI" w:cs="Segoe UI"/>
          <w:sz w:val="22"/>
          <w:szCs w:val="22"/>
        </w:rPr>
        <w:t>bez vad</w:t>
      </w:r>
      <w:r w:rsidR="00227CE8" w:rsidRPr="00FF0474">
        <w:rPr>
          <w:rFonts w:ascii="Segoe UI" w:hAnsi="Segoe UI" w:cs="Segoe UI"/>
          <w:sz w:val="22"/>
          <w:szCs w:val="22"/>
        </w:rPr>
        <w:t xml:space="preserve"> či pouze s</w:t>
      </w:r>
      <w:r w:rsidR="00D124D4" w:rsidRPr="00FF0474">
        <w:rPr>
          <w:rFonts w:ascii="Segoe UI" w:hAnsi="Segoe UI" w:cs="Segoe UI"/>
          <w:sz w:val="22"/>
          <w:szCs w:val="22"/>
        </w:rPr>
        <w:t> </w:t>
      </w:r>
      <w:r w:rsidR="00227CE8" w:rsidRPr="00FF0474">
        <w:rPr>
          <w:rFonts w:ascii="Segoe UI" w:hAnsi="Segoe UI" w:cs="Segoe UI"/>
          <w:sz w:val="22"/>
          <w:szCs w:val="22"/>
        </w:rPr>
        <w:t>vadami</w:t>
      </w:r>
      <w:r w:rsidR="00E106EC" w:rsidRPr="00FF0474">
        <w:rPr>
          <w:rFonts w:ascii="Segoe UI" w:hAnsi="Segoe UI" w:cs="Segoe UI"/>
          <w:sz w:val="22"/>
          <w:szCs w:val="22"/>
        </w:rPr>
        <w:t xml:space="preserve">, které </w:t>
      </w:r>
      <w:r w:rsidR="00227CE8" w:rsidRPr="00FF0474">
        <w:rPr>
          <w:rFonts w:ascii="Segoe UI" w:hAnsi="Segoe UI" w:cs="Segoe UI"/>
          <w:sz w:val="22"/>
          <w:szCs w:val="22"/>
        </w:rPr>
        <w:t>ne</w:t>
      </w:r>
      <w:r w:rsidR="00E106EC" w:rsidRPr="00FF0474">
        <w:rPr>
          <w:rFonts w:ascii="Segoe UI" w:hAnsi="Segoe UI" w:cs="Segoe UI"/>
          <w:sz w:val="22"/>
          <w:szCs w:val="22"/>
        </w:rPr>
        <w:t>brání jeho řádnému užívání,</w:t>
      </w:r>
      <w:r w:rsidR="00740238" w:rsidRPr="00FF0474">
        <w:rPr>
          <w:rFonts w:ascii="Segoe UI" w:hAnsi="Segoe UI" w:cs="Segoe UI"/>
          <w:sz w:val="22"/>
          <w:szCs w:val="22"/>
        </w:rPr>
        <w:t xml:space="preserve"> čímž není dotčena odpovědnost Zhotovitele za odstranění vad, </w:t>
      </w:r>
      <w:r w:rsidR="00E106EC" w:rsidRPr="00FF0474">
        <w:rPr>
          <w:rFonts w:ascii="Segoe UI" w:hAnsi="Segoe UI" w:cs="Segoe UI"/>
          <w:sz w:val="22"/>
          <w:szCs w:val="22"/>
        </w:rPr>
        <w:t>a zaplatit za</w:t>
      </w:r>
      <w:r w:rsidR="009E4DC3" w:rsidRPr="00FF0474">
        <w:rPr>
          <w:rFonts w:ascii="Segoe UI" w:hAnsi="Segoe UI" w:cs="Segoe UI"/>
          <w:sz w:val="22"/>
          <w:szCs w:val="22"/>
        </w:rPr>
        <w:t xml:space="preserve"> poskytnuté plnění</w:t>
      </w:r>
      <w:r w:rsidR="00E106EC" w:rsidRPr="00FF0474">
        <w:rPr>
          <w:rFonts w:ascii="Segoe UI" w:hAnsi="Segoe UI" w:cs="Segoe UI"/>
          <w:sz w:val="22"/>
          <w:szCs w:val="22"/>
        </w:rPr>
        <w:t xml:space="preserve"> </w:t>
      </w:r>
      <w:r w:rsidRPr="00FF0474">
        <w:rPr>
          <w:rFonts w:ascii="Segoe UI" w:hAnsi="Segoe UI" w:cs="Segoe UI"/>
          <w:sz w:val="22"/>
          <w:szCs w:val="22"/>
        </w:rPr>
        <w:t>Zhotovitel</w:t>
      </w:r>
      <w:r w:rsidR="00E106EC" w:rsidRPr="00FF0474">
        <w:rPr>
          <w:rFonts w:ascii="Segoe UI" w:hAnsi="Segoe UI" w:cs="Segoe UI"/>
          <w:sz w:val="22"/>
          <w:szCs w:val="22"/>
        </w:rPr>
        <w:t xml:space="preserve">i za dohodnutých podmínek </w:t>
      </w:r>
      <w:r w:rsidR="00E106EC" w:rsidRPr="00C26B2D">
        <w:rPr>
          <w:rFonts w:ascii="Segoe UI" w:hAnsi="Segoe UI" w:cs="Segoe UI"/>
          <w:sz w:val="22"/>
          <w:szCs w:val="22"/>
        </w:rPr>
        <w:t xml:space="preserve">cenu dle </w:t>
      </w:r>
      <w:r w:rsidR="00E106EC" w:rsidRPr="00797939">
        <w:rPr>
          <w:rFonts w:ascii="Segoe UI" w:hAnsi="Segoe UI" w:cs="Segoe UI"/>
          <w:sz w:val="22"/>
          <w:szCs w:val="22"/>
        </w:rPr>
        <w:t>čl.</w:t>
      </w:r>
      <w:r w:rsidR="002937F6">
        <w:rPr>
          <w:rFonts w:ascii="Segoe UI" w:hAnsi="Segoe UI" w:cs="Segoe UI"/>
          <w:sz w:val="22"/>
          <w:szCs w:val="22"/>
        </w:rPr>
        <w:t> </w:t>
      </w:r>
      <w:r w:rsidR="00F03E4A" w:rsidRPr="00797939">
        <w:rPr>
          <w:rFonts w:ascii="Segoe UI" w:hAnsi="Segoe UI" w:cs="Segoe UI"/>
          <w:sz w:val="22"/>
          <w:szCs w:val="22"/>
        </w:rPr>
        <w:fldChar w:fldCharType="begin"/>
      </w:r>
      <w:r w:rsidR="00F03E4A" w:rsidRPr="00797939">
        <w:rPr>
          <w:rFonts w:ascii="Segoe UI" w:hAnsi="Segoe UI" w:cs="Segoe UI"/>
          <w:sz w:val="22"/>
          <w:szCs w:val="22"/>
        </w:rPr>
        <w:instrText xml:space="preserve"> REF _Ref114216101 \r \h </w:instrText>
      </w:r>
      <w:r w:rsidR="00797939">
        <w:rPr>
          <w:rFonts w:ascii="Segoe UI" w:hAnsi="Segoe UI" w:cs="Segoe UI"/>
          <w:sz w:val="22"/>
          <w:szCs w:val="22"/>
        </w:rPr>
        <w:instrText xml:space="preserve"> \* MERGEFORMAT </w:instrText>
      </w:r>
      <w:r w:rsidR="00F03E4A" w:rsidRPr="00797939">
        <w:rPr>
          <w:rFonts w:ascii="Segoe UI" w:hAnsi="Segoe UI" w:cs="Segoe UI"/>
          <w:sz w:val="22"/>
          <w:szCs w:val="22"/>
        </w:rPr>
      </w:r>
      <w:r w:rsidR="00F03E4A" w:rsidRPr="00797939">
        <w:rPr>
          <w:rFonts w:ascii="Segoe UI" w:hAnsi="Segoe UI" w:cs="Segoe UI"/>
          <w:sz w:val="22"/>
          <w:szCs w:val="22"/>
        </w:rPr>
        <w:fldChar w:fldCharType="separate"/>
      </w:r>
      <w:r w:rsidR="00F03E4A" w:rsidRPr="00797939">
        <w:rPr>
          <w:rFonts w:ascii="Segoe UI" w:hAnsi="Segoe UI" w:cs="Segoe UI"/>
          <w:sz w:val="22"/>
          <w:szCs w:val="22"/>
        </w:rPr>
        <w:t>V</w:t>
      </w:r>
      <w:r w:rsidR="00F03E4A" w:rsidRPr="00797939">
        <w:rPr>
          <w:rFonts w:ascii="Segoe UI" w:hAnsi="Segoe UI" w:cs="Segoe UI"/>
          <w:sz w:val="22"/>
          <w:szCs w:val="22"/>
        </w:rPr>
        <w:fldChar w:fldCharType="end"/>
      </w:r>
      <w:r w:rsidR="0079028F" w:rsidRPr="00797939">
        <w:rPr>
          <w:rFonts w:ascii="Segoe UI" w:hAnsi="Segoe UI" w:cs="Segoe UI"/>
          <w:sz w:val="22"/>
          <w:szCs w:val="22"/>
        </w:rPr>
        <w:t>.</w:t>
      </w:r>
      <w:r w:rsidR="0079028F" w:rsidRPr="00C26B2D">
        <w:rPr>
          <w:rFonts w:ascii="Segoe UI" w:hAnsi="Segoe UI" w:cs="Segoe UI"/>
          <w:sz w:val="22"/>
          <w:szCs w:val="22"/>
        </w:rPr>
        <w:t xml:space="preserve"> </w:t>
      </w:r>
      <w:r w:rsidR="00E106EC" w:rsidRPr="00C26B2D">
        <w:rPr>
          <w:rFonts w:ascii="Segoe UI" w:hAnsi="Segoe UI" w:cs="Segoe UI"/>
          <w:sz w:val="22"/>
          <w:szCs w:val="22"/>
        </w:rPr>
        <w:t>této</w:t>
      </w:r>
      <w:r w:rsidR="00E106EC" w:rsidRPr="00FF0474">
        <w:rPr>
          <w:rFonts w:ascii="Segoe UI" w:hAnsi="Segoe UI" w:cs="Segoe UI"/>
          <w:sz w:val="22"/>
          <w:szCs w:val="22"/>
        </w:rPr>
        <w:t xml:space="preserve"> smlouvy. Vadami nebránícími řádnému užívání díla se rozumí pouze </w:t>
      </w:r>
      <w:r w:rsidR="007158F3" w:rsidRPr="00FF0474">
        <w:rPr>
          <w:rFonts w:ascii="Segoe UI" w:hAnsi="Segoe UI" w:cs="Segoe UI"/>
          <w:sz w:val="22"/>
          <w:szCs w:val="22"/>
        </w:rPr>
        <w:t xml:space="preserve">ojedinělé </w:t>
      </w:r>
      <w:r w:rsidR="00E106EC" w:rsidRPr="00FF0474">
        <w:rPr>
          <w:rFonts w:ascii="Segoe UI" w:hAnsi="Segoe UI" w:cs="Segoe UI"/>
          <w:sz w:val="22"/>
          <w:szCs w:val="22"/>
        </w:rPr>
        <w:t xml:space="preserve">drobné vady, které samy o sobě ani ve spojení s jinými nebrání užívání </w:t>
      </w:r>
      <w:r w:rsidR="00F501AC" w:rsidRPr="00FF0474">
        <w:rPr>
          <w:rFonts w:ascii="Segoe UI" w:hAnsi="Segoe UI" w:cs="Segoe UI"/>
          <w:sz w:val="22"/>
          <w:szCs w:val="22"/>
        </w:rPr>
        <w:t xml:space="preserve">díla </w:t>
      </w:r>
      <w:r w:rsidR="00E106EC" w:rsidRPr="00FF0474">
        <w:rPr>
          <w:rFonts w:ascii="Segoe UI" w:hAnsi="Segoe UI" w:cs="Segoe UI"/>
          <w:sz w:val="22"/>
          <w:szCs w:val="22"/>
        </w:rPr>
        <w:t>funkčně nebo esteticky, ani je</w:t>
      </w:r>
      <w:r w:rsidR="009E4DC3" w:rsidRPr="00FF0474">
        <w:rPr>
          <w:rFonts w:ascii="Segoe UI" w:hAnsi="Segoe UI" w:cs="Segoe UI"/>
          <w:sz w:val="22"/>
          <w:szCs w:val="22"/>
        </w:rPr>
        <w:t>ho</w:t>
      </w:r>
      <w:r w:rsidR="00E106EC" w:rsidRPr="00FF0474">
        <w:rPr>
          <w:rFonts w:ascii="Segoe UI" w:hAnsi="Segoe UI" w:cs="Segoe UI"/>
          <w:sz w:val="22"/>
          <w:szCs w:val="22"/>
        </w:rPr>
        <w:t xml:space="preserve"> užívání podstatným způsobem neomezují</w:t>
      </w:r>
      <w:r w:rsidR="008F6AC7" w:rsidRPr="00FF0474">
        <w:rPr>
          <w:rFonts w:ascii="Segoe UI" w:hAnsi="Segoe UI" w:cs="Segoe UI"/>
          <w:sz w:val="22"/>
          <w:szCs w:val="22"/>
        </w:rPr>
        <w:t xml:space="preserve"> (dále jen „</w:t>
      </w:r>
      <w:r w:rsidR="008F6AC7" w:rsidRPr="00FF0474">
        <w:rPr>
          <w:rFonts w:ascii="Segoe UI" w:hAnsi="Segoe UI" w:cs="Segoe UI"/>
          <w:b/>
          <w:i/>
          <w:sz w:val="22"/>
          <w:szCs w:val="22"/>
        </w:rPr>
        <w:t>Drobné vady</w:t>
      </w:r>
      <w:r w:rsidR="008F6AC7" w:rsidRPr="00FF0474">
        <w:rPr>
          <w:rFonts w:ascii="Segoe UI" w:hAnsi="Segoe UI" w:cs="Segoe UI"/>
          <w:sz w:val="22"/>
          <w:szCs w:val="22"/>
        </w:rPr>
        <w:t>“)</w:t>
      </w:r>
      <w:r w:rsidR="00E106EC" w:rsidRPr="00FF0474">
        <w:rPr>
          <w:rFonts w:ascii="Segoe UI" w:hAnsi="Segoe UI" w:cs="Segoe UI"/>
          <w:sz w:val="22"/>
          <w:szCs w:val="22"/>
        </w:rPr>
        <w:t>.</w:t>
      </w:r>
      <w:r w:rsidR="00E84603" w:rsidRPr="00FF0474">
        <w:rPr>
          <w:rFonts w:ascii="Segoe UI" w:hAnsi="Segoe UI" w:cs="Segoe UI"/>
          <w:sz w:val="22"/>
          <w:szCs w:val="22"/>
        </w:rPr>
        <w:t xml:space="preserve"> </w:t>
      </w:r>
      <w:r w:rsidR="005E00DC">
        <w:rPr>
          <w:rFonts w:ascii="Segoe UI" w:hAnsi="Segoe UI" w:cs="Segoe UI"/>
          <w:sz w:val="22"/>
          <w:szCs w:val="22"/>
        </w:rPr>
        <w:t>Je-li sporné, zda vada brání řádnému užívání díla, určí Objednatel, zda se jedná o vadu bránící řádnému užívání díla.</w:t>
      </w:r>
    </w:p>
    <w:p w14:paraId="3C0E6E3F" w14:textId="77777777" w:rsidR="00592D21" w:rsidRPr="00FF0474" w:rsidRDefault="00592D21" w:rsidP="000F528D">
      <w:pPr>
        <w:spacing w:after="120" w:line="276" w:lineRule="auto"/>
        <w:rPr>
          <w:rFonts w:ascii="Segoe UI" w:hAnsi="Segoe UI" w:cs="Segoe UI"/>
          <w:snapToGrid w:val="0"/>
          <w:sz w:val="22"/>
          <w:szCs w:val="22"/>
        </w:rPr>
      </w:pPr>
    </w:p>
    <w:p w14:paraId="10A84C0B" w14:textId="77777777" w:rsidR="007575D2" w:rsidRPr="00FF0474" w:rsidRDefault="00C26D33" w:rsidP="00C34FF2">
      <w:pPr>
        <w:numPr>
          <w:ilvl w:val="0"/>
          <w:numId w:val="5"/>
        </w:numPr>
        <w:spacing w:after="120" w:line="276" w:lineRule="auto"/>
        <w:ind w:left="0" w:firstLine="0"/>
        <w:jc w:val="center"/>
        <w:rPr>
          <w:rFonts w:ascii="Segoe UI" w:hAnsi="Segoe UI" w:cs="Segoe UI"/>
          <w:b/>
          <w:sz w:val="22"/>
          <w:szCs w:val="22"/>
        </w:rPr>
      </w:pPr>
      <w:bookmarkStart w:id="11" w:name="_Ref114215324"/>
      <w:r w:rsidRPr="00FF0474">
        <w:rPr>
          <w:rFonts w:ascii="Segoe UI" w:hAnsi="Segoe UI" w:cs="Segoe UI"/>
          <w:b/>
          <w:sz w:val="22"/>
          <w:szCs w:val="22"/>
        </w:rPr>
        <w:t>Lhůta plnění</w:t>
      </w:r>
      <w:r w:rsidR="00E72015" w:rsidRPr="00FF0474">
        <w:rPr>
          <w:rFonts w:ascii="Segoe UI" w:hAnsi="Segoe UI" w:cs="Segoe UI"/>
          <w:b/>
          <w:sz w:val="22"/>
          <w:szCs w:val="22"/>
        </w:rPr>
        <w:t>. H</w:t>
      </w:r>
      <w:r w:rsidRPr="00FF0474">
        <w:rPr>
          <w:rFonts w:ascii="Segoe UI" w:hAnsi="Segoe UI" w:cs="Segoe UI"/>
          <w:b/>
          <w:sz w:val="22"/>
          <w:szCs w:val="22"/>
        </w:rPr>
        <w:t>armonogram</w:t>
      </w:r>
      <w:bookmarkEnd w:id="11"/>
    </w:p>
    <w:p w14:paraId="2379FDB7" w14:textId="77777777" w:rsidR="00725CC6" w:rsidRPr="00FF0474" w:rsidRDefault="00E72015" w:rsidP="00C34FF2">
      <w:pPr>
        <w:numPr>
          <w:ilvl w:val="1"/>
          <w:numId w:val="5"/>
        </w:numPr>
        <w:tabs>
          <w:tab w:val="clear" w:pos="1191"/>
        </w:tabs>
        <w:spacing w:after="120" w:line="276" w:lineRule="auto"/>
        <w:ind w:left="426" w:hanging="426"/>
        <w:jc w:val="both"/>
        <w:rPr>
          <w:rFonts w:ascii="Segoe UI" w:hAnsi="Segoe UI" w:cs="Segoe UI"/>
          <w:sz w:val="22"/>
          <w:szCs w:val="22"/>
        </w:rPr>
      </w:pPr>
      <w:bookmarkStart w:id="12" w:name="_Ref435356705"/>
      <w:r w:rsidRPr="00FF0474">
        <w:rPr>
          <w:rFonts w:ascii="Segoe UI" w:hAnsi="Segoe UI" w:cs="Segoe UI"/>
          <w:sz w:val="22"/>
          <w:szCs w:val="22"/>
        </w:rPr>
        <w:t>Zhotovitel se zavazuje realizovat plnění dle smlouvy</w:t>
      </w:r>
      <w:r w:rsidR="00F371D0" w:rsidRPr="00FF0474">
        <w:rPr>
          <w:rFonts w:ascii="Segoe UI" w:hAnsi="Segoe UI" w:cs="Segoe UI"/>
          <w:sz w:val="22"/>
          <w:szCs w:val="22"/>
        </w:rPr>
        <w:t xml:space="preserve"> takto:</w:t>
      </w:r>
      <w:bookmarkEnd w:id="12"/>
    </w:p>
    <w:p w14:paraId="2DB5E136" w14:textId="59BD4013" w:rsidR="00DB72A2" w:rsidRPr="00D67F74" w:rsidRDefault="00DB72A2" w:rsidP="00C34FF2">
      <w:pPr>
        <w:pStyle w:val="Zkladntextodsazen"/>
        <w:numPr>
          <w:ilvl w:val="1"/>
          <w:numId w:val="6"/>
        </w:numPr>
        <w:tabs>
          <w:tab w:val="left" w:pos="851"/>
        </w:tabs>
        <w:spacing w:after="120" w:line="276" w:lineRule="auto"/>
        <w:ind w:left="851" w:hanging="425"/>
        <w:jc w:val="both"/>
        <w:rPr>
          <w:rFonts w:ascii="Segoe UI" w:hAnsi="Segoe UI" w:cs="Segoe UI"/>
          <w:sz w:val="22"/>
          <w:szCs w:val="22"/>
        </w:rPr>
      </w:pPr>
      <w:bookmarkStart w:id="13" w:name="_Ref115026051"/>
      <w:r>
        <w:rPr>
          <w:rFonts w:ascii="Segoe UI" w:hAnsi="Segoe UI" w:cs="Segoe UI"/>
          <w:sz w:val="22"/>
          <w:szCs w:val="22"/>
          <w:lang w:val="cs-CZ"/>
        </w:rPr>
        <w:t>předání Harmonogramu Objednateli ke schválení</w:t>
      </w:r>
    </w:p>
    <w:p w14:paraId="4C500CF7" w14:textId="052949E8" w:rsidR="00DB72A2" w:rsidRPr="00D67F74" w:rsidRDefault="007D7D63" w:rsidP="00D67F74">
      <w:pPr>
        <w:pStyle w:val="Zkladntextodsazen"/>
        <w:tabs>
          <w:tab w:val="left" w:pos="851"/>
        </w:tabs>
        <w:spacing w:after="120" w:line="276" w:lineRule="auto"/>
        <w:ind w:left="1134" w:firstLine="0"/>
        <w:jc w:val="both"/>
        <w:rPr>
          <w:rFonts w:ascii="Segoe UI" w:hAnsi="Segoe UI" w:cs="Segoe UI"/>
          <w:sz w:val="22"/>
          <w:szCs w:val="22"/>
          <w:u w:val="single"/>
        </w:rPr>
      </w:pPr>
      <w:r>
        <w:rPr>
          <w:rFonts w:ascii="Segoe UI" w:hAnsi="Segoe UI" w:cs="Segoe UI"/>
          <w:sz w:val="22"/>
          <w:szCs w:val="22"/>
          <w:lang w:val="cs-CZ"/>
        </w:rPr>
        <w:tab/>
      </w:r>
      <w:r>
        <w:rPr>
          <w:rFonts w:ascii="Segoe UI" w:hAnsi="Segoe UI" w:cs="Segoe UI"/>
          <w:sz w:val="22"/>
          <w:szCs w:val="22"/>
          <w:lang w:val="cs-CZ"/>
        </w:rPr>
        <w:tab/>
      </w:r>
      <w:r>
        <w:rPr>
          <w:rFonts w:ascii="Segoe UI" w:hAnsi="Segoe UI" w:cs="Segoe UI"/>
          <w:sz w:val="22"/>
          <w:szCs w:val="22"/>
          <w:lang w:val="cs-CZ"/>
        </w:rPr>
        <w:tab/>
      </w:r>
      <w:r w:rsidR="00DB72A2" w:rsidRPr="00D67F74">
        <w:rPr>
          <w:rFonts w:ascii="Segoe UI" w:hAnsi="Segoe UI" w:cs="Segoe UI"/>
          <w:sz w:val="22"/>
          <w:szCs w:val="22"/>
          <w:u w:val="single"/>
          <w:lang w:val="cs-CZ"/>
        </w:rPr>
        <w:t xml:space="preserve">nejpozději </w:t>
      </w:r>
      <w:r w:rsidRPr="00D67F74">
        <w:rPr>
          <w:rFonts w:ascii="Segoe UI" w:hAnsi="Segoe UI" w:cs="Segoe UI"/>
          <w:sz w:val="22"/>
          <w:szCs w:val="22"/>
          <w:u w:val="single"/>
          <w:lang w:val="cs-CZ"/>
        </w:rPr>
        <w:t>ke dni předání Staveniště Zhotoviteli</w:t>
      </w:r>
    </w:p>
    <w:p w14:paraId="1A072668" w14:textId="37AAC78B" w:rsidR="00EA5C25" w:rsidRPr="00FF0474" w:rsidRDefault="00E72015" w:rsidP="00C34FF2">
      <w:pPr>
        <w:pStyle w:val="Zkladntextodsazen"/>
        <w:numPr>
          <w:ilvl w:val="1"/>
          <w:numId w:val="6"/>
        </w:numPr>
        <w:tabs>
          <w:tab w:val="left" w:pos="851"/>
        </w:tabs>
        <w:spacing w:after="120" w:line="276" w:lineRule="auto"/>
        <w:ind w:left="851" w:hanging="425"/>
        <w:jc w:val="both"/>
        <w:rPr>
          <w:rFonts w:ascii="Segoe UI" w:hAnsi="Segoe UI" w:cs="Segoe UI"/>
          <w:sz w:val="22"/>
          <w:szCs w:val="22"/>
        </w:rPr>
      </w:pPr>
      <w:bookmarkStart w:id="14" w:name="_Ref127259093"/>
      <w:r w:rsidRPr="00FF0474">
        <w:rPr>
          <w:rFonts w:ascii="Segoe UI" w:hAnsi="Segoe UI" w:cs="Segoe UI"/>
          <w:sz w:val="22"/>
          <w:szCs w:val="22"/>
          <w:lang w:val="cs-CZ"/>
        </w:rPr>
        <w:t xml:space="preserve">zahájení </w:t>
      </w:r>
      <w:r w:rsidR="009518C1" w:rsidRPr="00FF0474">
        <w:rPr>
          <w:rFonts w:ascii="Segoe UI" w:hAnsi="Segoe UI" w:cs="Segoe UI"/>
          <w:sz w:val="22"/>
          <w:szCs w:val="22"/>
          <w:lang w:val="cs-CZ"/>
        </w:rPr>
        <w:t xml:space="preserve">stavebních </w:t>
      </w:r>
      <w:r w:rsidRPr="00FF0474">
        <w:rPr>
          <w:rFonts w:ascii="Segoe UI" w:hAnsi="Segoe UI" w:cs="Segoe UI"/>
          <w:sz w:val="22"/>
          <w:szCs w:val="22"/>
          <w:lang w:val="cs-CZ"/>
        </w:rPr>
        <w:t>prací</w:t>
      </w:r>
      <w:r w:rsidR="00725CC6" w:rsidRPr="00FF0474">
        <w:rPr>
          <w:rFonts w:ascii="Segoe UI" w:hAnsi="Segoe UI" w:cs="Segoe UI"/>
          <w:sz w:val="22"/>
          <w:szCs w:val="22"/>
        </w:rPr>
        <w:t xml:space="preserve"> </w:t>
      </w:r>
      <w:r w:rsidR="005A5699">
        <w:rPr>
          <w:rFonts w:ascii="Segoe UI" w:hAnsi="Segoe UI" w:cs="Segoe UI"/>
          <w:sz w:val="22"/>
          <w:szCs w:val="22"/>
          <w:lang w:val="cs-CZ"/>
        </w:rPr>
        <w:t xml:space="preserve">jakožto prací </w:t>
      </w:r>
      <w:r w:rsidR="00725CC6" w:rsidRPr="00FF0474">
        <w:rPr>
          <w:rFonts w:ascii="Segoe UI" w:hAnsi="Segoe UI" w:cs="Segoe UI"/>
          <w:sz w:val="22"/>
          <w:szCs w:val="22"/>
        </w:rPr>
        <w:t xml:space="preserve">ke zhotovení </w:t>
      </w:r>
      <w:r w:rsidR="00D51B30" w:rsidRPr="00FF0474">
        <w:rPr>
          <w:rFonts w:ascii="Segoe UI" w:hAnsi="Segoe UI" w:cs="Segoe UI"/>
          <w:sz w:val="22"/>
          <w:szCs w:val="22"/>
        </w:rPr>
        <w:t>Stavby</w:t>
      </w:r>
      <w:bookmarkEnd w:id="13"/>
      <w:bookmarkEnd w:id="14"/>
      <w:r w:rsidR="000F19C8" w:rsidRPr="00FF0474">
        <w:rPr>
          <w:rFonts w:ascii="Segoe UI" w:hAnsi="Segoe UI" w:cs="Segoe UI"/>
          <w:sz w:val="22"/>
          <w:szCs w:val="22"/>
          <w:lang w:val="cs-CZ"/>
        </w:rPr>
        <w:t xml:space="preserve"> </w:t>
      </w:r>
    </w:p>
    <w:p w14:paraId="1F591DDA" w14:textId="5D06149C" w:rsidR="00725CC6" w:rsidRDefault="00725CC6" w:rsidP="009E66DA">
      <w:pPr>
        <w:spacing w:after="120" w:line="276" w:lineRule="auto"/>
        <w:ind w:left="1134"/>
        <w:jc w:val="both"/>
        <w:rPr>
          <w:rFonts w:ascii="Segoe UI" w:hAnsi="Segoe UI" w:cs="Segoe UI"/>
          <w:sz w:val="22"/>
          <w:szCs w:val="22"/>
        </w:rPr>
      </w:pPr>
      <w:r w:rsidRPr="00FF0474">
        <w:rPr>
          <w:rFonts w:ascii="Segoe UI" w:hAnsi="Segoe UI" w:cs="Segoe UI"/>
          <w:sz w:val="22"/>
          <w:szCs w:val="22"/>
          <w:u w:val="single"/>
        </w:rPr>
        <w:t>nejpozději do </w:t>
      </w:r>
      <w:r w:rsidR="005D27FE">
        <w:rPr>
          <w:rFonts w:ascii="Segoe UI" w:hAnsi="Segoe UI" w:cs="Segoe UI"/>
          <w:sz w:val="22"/>
          <w:szCs w:val="22"/>
          <w:u w:val="single"/>
        </w:rPr>
        <w:t>10</w:t>
      </w:r>
      <w:r w:rsidR="005D27FE" w:rsidRPr="00FF0474">
        <w:rPr>
          <w:rFonts w:ascii="Segoe UI" w:hAnsi="Segoe UI" w:cs="Segoe UI"/>
          <w:sz w:val="22"/>
          <w:szCs w:val="22"/>
          <w:u w:val="single"/>
        </w:rPr>
        <w:t xml:space="preserve"> </w:t>
      </w:r>
      <w:r w:rsidRPr="00FF0474">
        <w:rPr>
          <w:rFonts w:ascii="Segoe UI" w:hAnsi="Segoe UI" w:cs="Segoe UI"/>
          <w:sz w:val="22"/>
          <w:szCs w:val="22"/>
          <w:u w:val="single"/>
        </w:rPr>
        <w:t xml:space="preserve">dnů ode dne </w:t>
      </w:r>
      <w:r w:rsidR="009B7627">
        <w:rPr>
          <w:rFonts w:ascii="Segoe UI" w:hAnsi="Segoe UI" w:cs="Segoe UI"/>
          <w:sz w:val="22"/>
          <w:szCs w:val="22"/>
          <w:u w:val="single"/>
        </w:rPr>
        <w:t>předání</w:t>
      </w:r>
      <w:r w:rsidRPr="00FF0474">
        <w:rPr>
          <w:rFonts w:ascii="Segoe UI" w:hAnsi="Segoe UI" w:cs="Segoe UI"/>
          <w:sz w:val="22"/>
          <w:szCs w:val="22"/>
          <w:u w:val="single"/>
        </w:rPr>
        <w:t xml:space="preserve"> </w:t>
      </w:r>
      <w:r w:rsidR="00A51482" w:rsidRPr="00FF0474">
        <w:rPr>
          <w:rFonts w:ascii="Segoe UI" w:hAnsi="Segoe UI" w:cs="Segoe UI"/>
          <w:sz w:val="22"/>
          <w:szCs w:val="22"/>
          <w:u w:val="single"/>
        </w:rPr>
        <w:t>Staveniště</w:t>
      </w:r>
      <w:r w:rsidR="006A7505" w:rsidRPr="00FF0474">
        <w:rPr>
          <w:rFonts w:ascii="Segoe UI" w:hAnsi="Segoe UI" w:cs="Segoe UI"/>
          <w:sz w:val="22"/>
          <w:szCs w:val="22"/>
        </w:rPr>
        <w:t>,</w:t>
      </w:r>
      <w:r w:rsidRPr="00FF0474">
        <w:rPr>
          <w:rFonts w:ascii="Segoe UI" w:hAnsi="Segoe UI" w:cs="Segoe UI"/>
          <w:sz w:val="22"/>
          <w:szCs w:val="22"/>
        </w:rPr>
        <w:t xml:space="preserve"> </w:t>
      </w:r>
      <w:r w:rsidR="00E72015" w:rsidRPr="00FF0474">
        <w:rPr>
          <w:rFonts w:ascii="Segoe UI" w:hAnsi="Segoe UI" w:cs="Segoe UI"/>
          <w:sz w:val="22"/>
          <w:szCs w:val="22"/>
        </w:rPr>
        <w:t>přičemž po zahájení prací se Zhotovitel zavazuje v nich řádně pokračovat</w:t>
      </w:r>
      <w:r w:rsidR="009B7627">
        <w:rPr>
          <w:rFonts w:ascii="Segoe UI" w:hAnsi="Segoe UI" w:cs="Segoe UI"/>
          <w:sz w:val="22"/>
          <w:szCs w:val="22"/>
        </w:rPr>
        <w:t>.</w:t>
      </w:r>
    </w:p>
    <w:p w14:paraId="38DB0545" w14:textId="4CDF5769" w:rsidR="009B7627" w:rsidRPr="003211CE" w:rsidRDefault="009B7627" w:rsidP="009E66DA">
      <w:pPr>
        <w:spacing w:after="120" w:line="276" w:lineRule="auto"/>
        <w:ind w:left="1134"/>
        <w:jc w:val="both"/>
        <w:rPr>
          <w:rFonts w:ascii="Segoe UI" w:hAnsi="Segoe UI" w:cs="Segoe UI"/>
          <w:sz w:val="22"/>
          <w:szCs w:val="22"/>
        </w:rPr>
      </w:pPr>
      <w:r w:rsidRPr="004E5DEE">
        <w:rPr>
          <w:rFonts w:ascii="Segoe UI" w:hAnsi="Segoe UI" w:cs="Segoe UI"/>
          <w:sz w:val="22"/>
          <w:szCs w:val="22"/>
        </w:rPr>
        <w:t xml:space="preserve">Staveniště </w:t>
      </w:r>
      <w:r w:rsidRPr="00AB5F78">
        <w:rPr>
          <w:rFonts w:ascii="Segoe UI" w:hAnsi="Segoe UI" w:cs="Segoe UI"/>
          <w:sz w:val="22"/>
          <w:szCs w:val="22"/>
        </w:rPr>
        <w:t>bude</w:t>
      </w:r>
      <w:r w:rsidRPr="00901680">
        <w:rPr>
          <w:rFonts w:ascii="Segoe UI" w:hAnsi="Segoe UI" w:cs="Segoe UI"/>
          <w:sz w:val="22"/>
          <w:szCs w:val="22"/>
        </w:rPr>
        <w:t xml:space="preserve"> </w:t>
      </w:r>
      <w:r w:rsidRPr="004E5DEE">
        <w:rPr>
          <w:rFonts w:ascii="Segoe UI" w:hAnsi="Segoe UI" w:cs="Segoe UI"/>
          <w:sz w:val="22"/>
          <w:szCs w:val="22"/>
        </w:rPr>
        <w:t>Zhotoviteli předáno ve lhůtě stanovené v </w:t>
      </w:r>
      <w:r w:rsidRPr="003E0C97">
        <w:rPr>
          <w:rFonts w:ascii="Segoe UI" w:hAnsi="Segoe UI" w:cs="Segoe UI"/>
          <w:sz w:val="22"/>
          <w:szCs w:val="22"/>
        </w:rPr>
        <w:t xml:space="preserve">odst. </w:t>
      </w:r>
      <w:r w:rsidR="003E0C97" w:rsidRPr="003E0C97">
        <w:rPr>
          <w:rFonts w:ascii="Segoe UI" w:hAnsi="Segoe UI" w:cs="Segoe UI"/>
          <w:sz w:val="22"/>
          <w:szCs w:val="22"/>
        </w:rPr>
        <w:fldChar w:fldCharType="begin"/>
      </w:r>
      <w:r w:rsidR="003E0C97" w:rsidRPr="003E0C97">
        <w:rPr>
          <w:rFonts w:ascii="Segoe UI" w:hAnsi="Segoe UI" w:cs="Segoe UI"/>
          <w:sz w:val="22"/>
          <w:szCs w:val="22"/>
        </w:rPr>
        <w:instrText xml:space="preserve"> REF _Ref114217253 \n \h </w:instrText>
      </w:r>
      <w:r w:rsidR="003E0C97">
        <w:rPr>
          <w:rFonts w:ascii="Segoe UI" w:hAnsi="Segoe UI" w:cs="Segoe UI"/>
          <w:sz w:val="22"/>
          <w:szCs w:val="22"/>
        </w:rPr>
        <w:instrText xml:space="preserve"> \* MERGEFORMAT </w:instrText>
      </w:r>
      <w:r w:rsidR="003E0C97" w:rsidRPr="003E0C97">
        <w:rPr>
          <w:rFonts w:ascii="Segoe UI" w:hAnsi="Segoe UI" w:cs="Segoe UI"/>
          <w:sz w:val="22"/>
          <w:szCs w:val="22"/>
        </w:rPr>
      </w:r>
      <w:r w:rsidR="003E0C97" w:rsidRPr="003E0C97">
        <w:rPr>
          <w:rFonts w:ascii="Segoe UI" w:hAnsi="Segoe UI" w:cs="Segoe UI"/>
          <w:sz w:val="22"/>
          <w:szCs w:val="22"/>
        </w:rPr>
        <w:fldChar w:fldCharType="separate"/>
      </w:r>
      <w:r w:rsidR="000E148D">
        <w:rPr>
          <w:rFonts w:ascii="Segoe UI" w:hAnsi="Segoe UI" w:cs="Segoe UI"/>
          <w:sz w:val="22"/>
          <w:szCs w:val="22"/>
        </w:rPr>
        <w:t>VIII.7</w:t>
      </w:r>
      <w:r w:rsidR="003E0C97" w:rsidRPr="003E0C97">
        <w:rPr>
          <w:rFonts w:ascii="Segoe UI" w:hAnsi="Segoe UI" w:cs="Segoe UI"/>
          <w:sz w:val="22"/>
          <w:szCs w:val="22"/>
        </w:rPr>
        <w:fldChar w:fldCharType="end"/>
      </w:r>
      <w:r w:rsidRPr="003E0C97">
        <w:rPr>
          <w:rFonts w:ascii="Segoe UI" w:hAnsi="Segoe UI" w:cs="Segoe UI"/>
          <w:sz w:val="22"/>
          <w:szCs w:val="22"/>
        </w:rPr>
        <w:t>.</w:t>
      </w:r>
      <w:r w:rsidRPr="004E5DEE">
        <w:rPr>
          <w:rFonts w:ascii="Segoe UI" w:hAnsi="Segoe UI" w:cs="Segoe UI"/>
          <w:sz w:val="22"/>
          <w:szCs w:val="22"/>
        </w:rPr>
        <w:t xml:space="preserve"> této </w:t>
      </w:r>
      <w:r w:rsidRPr="003211CE">
        <w:rPr>
          <w:rFonts w:ascii="Segoe UI" w:hAnsi="Segoe UI" w:cs="Segoe UI"/>
          <w:sz w:val="22"/>
          <w:szCs w:val="22"/>
        </w:rPr>
        <w:t>smlouvy</w:t>
      </w:r>
      <w:r w:rsidRPr="005806D4">
        <w:rPr>
          <w:rFonts w:ascii="Segoe UI" w:hAnsi="Segoe UI" w:cs="Segoe UI"/>
          <w:sz w:val="22"/>
          <w:szCs w:val="22"/>
        </w:rPr>
        <w:t>.</w:t>
      </w:r>
    </w:p>
    <w:p w14:paraId="4565F013" w14:textId="2F294391" w:rsidR="00EA3111" w:rsidRPr="001C1E35" w:rsidRDefault="00FD40B2" w:rsidP="001C1E35">
      <w:pPr>
        <w:pStyle w:val="Zkladntextodsazen"/>
        <w:numPr>
          <w:ilvl w:val="1"/>
          <w:numId w:val="6"/>
        </w:numPr>
        <w:tabs>
          <w:tab w:val="left" w:pos="851"/>
        </w:tabs>
        <w:spacing w:after="120" w:line="276" w:lineRule="auto"/>
        <w:ind w:left="851" w:hanging="425"/>
        <w:jc w:val="both"/>
        <w:rPr>
          <w:rFonts w:ascii="Segoe UI" w:hAnsi="Segoe UI" w:cs="Segoe UI"/>
          <w:sz w:val="22"/>
          <w:szCs w:val="22"/>
        </w:rPr>
      </w:pPr>
      <w:bookmarkStart w:id="15" w:name="_Ref114141318"/>
      <w:bookmarkStart w:id="16" w:name="_Hlk114141035"/>
      <w:bookmarkStart w:id="17" w:name="_Hlk114152725"/>
      <w:r w:rsidRPr="00FF0474">
        <w:rPr>
          <w:rFonts w:ascii="Segoe UI" w:hAnsi="Segoe UI" w:cs="Segoe UI"/>
          <w:sz w:val="22"/>
          <w:szCs w:val="22"/>
          <w:lang w:val="cs-CZ"/>
        </w:rPr>
        <w:t>dokončení</w:t>
      </w:r>
      <w:r w:rsidR="00305CCA" w:rsidRPr="00FF0474">
        <w:rPr>
          <w:rFonts w:ascii="Segoe UI" w:hAnsi="Segoe UI" w:cs="Segoe UI"/>
          <w:sz w:val="22"/>
          <w:szCs w:val="22"/>
        </w:rPr>
        <w:t xml:space="preserve"> </w:t>
      </w:r>
      <w:r w:rsidR="00867333">
        <w:rPr>
          <w:rFonts w:ascii="Segoe UI" w:hAnsi="Segoe UI" w:cs="Segoe UI"/>
          <w:sz w:val="22"/>
          <w:szCs w:val="22"/>
          <w:lang w:val="cs-CZ"/>
        </w:rPr>
        <w:t xml:space="preserve">díla </w:t>
      </w:r>
      <w:r w:rsidR="00227CE8" w:rsidRPr="00FF0474">
        <w:rPr>
          <w:rFonts w:ascii="Segoe UI" w:hAnsi="Segoe UI" w:cs="Segoe UI"/>
          <w:sz w:val="22"/>
          <w:szCs w:val="22"/>
          <w:lang w:val="cs-CZ"/>
        </w:rPr>
        <w:t xml:space="preserve">a jeho předání a převzetí </w:t>
      </w:r>
      <w:r w:rsidR="00305CCA" w:rsidRPr="00FF0474">
        <w:rPr>
          <w:rFonts w:ascii="Segoe UI" w:hAnsi="Segoe UI" w:cs="Segoe UI"/>
          <w:sz w:val="22"/>
          <w:szCs w:val="22"/>
        </w:rPr>
        <w:t>dle této smlouvy se sjednává</w:t>
      </w:r>
      <w:r w:rsidR="00725CC6" w:rsidRPr="00FF0474">
        <w:rPr>
          <w:rFonts w:ascii="Segoe UI" w:hAnsi="Segoe UI" w:cs="Segoe UI"/>
          <w:sz w:val="22"/>
          <w:szCs w:val="22"/>
        </w:rPr>
        <w:t xml:space="preserve"> </w:t>
      </w:r>
      <w:r w:rsidR="00BF6B22" w:rsidRPr="00FF0474">
        <w:rPr>
          <w:rFonts w:ascii="Segoe UI" w:hAnsi="Segoe UI" w:cs="Segoe UI"/>
          <w:sz w:val="22"/>
          <w:szCs w:val="22"/>
          <w:lang w:val="cs-CZ"/>
        </w:rPr>
        <w:t>v</w:t>
      </w:r>
      <w:r w:rsidR="00CC1936">
        <w:rPr>
          <w:rFonts w:ascii="Segoe UI" w:hAnsi="Segoe UI" w:cs="Segoe UI"/>
          <w:sz w:val="22"/>
          <w:szCs w:val="22"/>
          <w:lang w:val="cs-CZ"/>
        </w:rPr>
        <w:t> </w:t>
      </w:r>
      <w:r w:rsidR="00BF6B22" w:rsidRPr="00FF0474">
        <w:rPr>
          <w:rFonts w:ascii="Segoe UI" w:hAnsi="Segoe UI" w:cs="Segoe UI"/>
          <w:sz w:val="22"/>
          <w:szCs w:val="22"/>
          <w:lang w:val="cs-CZ"/>
        </w:rPr>
        <w:t>délce</w:t>
      </w:r>
      <w:bookmarkEnd w:id="15"/>
      <w:bookmarkEnd w:id="16"/>
      <w:r w:rsidR="00CC1936">
        <w:rPr>
          <w:rFonts w:ascii="Segoe UI" w:hAnsi="Segoe UI" w:cs="Segoe UI"/>
          <w:sz w:val="22"/>
          <w:szCs w:val="22"/>
          <w:lang w:val="cs-CZ"/>
        </w:rPr>
        <w:t xml:space="preserve"> </w:t>
      </w:r>
    </w:p>
    <w:p w14:paraId="72B7D1BB" w14:textId="71A2B90C" w:rsidR="002A164E" w:rsidRPr="002A164E" w:rsidRDefault="005D27FE" w:rsidP="00D92554">
      <w:pPr>
        <w:pStyle w:val="Zkladntextodsazen"/>
        <w:tabs>
          <w:tab w:val="left" w:pos="851"/>
        </w:tabs>
        <w:spacing w:after="120" w:line="276" w:lineRule="auto"/>
        <w:ind w:left="1134" w:firstLine="0"/>
        <w:jc w:val="both"/>
        <w:rPr>
          <w:rFonts w:ascii="Segoe UI" w:hAnsi="Segoe UI" w:cs="Segoe UI"/>
          <w:sz w:val="22"/>
          <w:szCs w:val="22"/>
          <w:lang w:val="cs-CZ"/>
        </w:rPr>
      </w:pPr>
      <w:r>
        <w:rPr>
          <w:rFonts w:ascii="Segoe UI" w:hAnsi="Segoe UI" w:cs="Segoe UI"/>
          <w:sz w:val="22"/>
          <w:szCs w:val="22"/>
          <w:u w:val="single"/>
          <w:lang w:val="cs-CZ"/>
        </w:rPr>
        <w:t xml:space="preserve">18 </w:t>
      </w:r>
      <w:r w:rsidR="00867333">
        <w:rPr>
          <w:rFonts w:ascii="Segoe UI" w:hAnsi="Segoe UI" w:cs="Segoe UI"/>
          <w:sz w:val="22"/>
          <w:szCs w:val="22"/>
          <w:u w:val="single"/>
          <w:lang w:val="cs-CZ"/>
        </w:rPr>
        <w:t>měsíců</w:t>
      </w:r>
      <w:r w:rsidR="001C1E35" w:rsidRPr="001C1E35">
        <w:rPr>
          <w:rFonts w:ascii="Segoe UI" w:hAnsi="Segoe UI" w:cs="Segoe UI"/>
          <w:sz w:val="22"/>
          <w:szCs w:val="22"/>
          <w:u w:val="single"/>
          <w:lang w:val="cs-CZ"/>
        </w:rPr>
        <w:t xml:space="preserve"> od</w:t>
      </w:r>
      <w:r w:rsidR="001C1E35">
        <w:rPr>
          <w:rFonts w:ascii="Segoe UI" w:hAnsi="Segoe UI" w:cs="Segoe UI"/>
          <w:sz w:val="22"/>
          <w:szCs w:val="22"/>
          <w:u w:val="single"/>
          <w:lang w:val="cs-CZ"/>
        </w:rPr>
        <w:t xml:space="preserve"> předání Staveniště Zhotoviteli</w:t>
      </w:r>
    </w:p>
    <w:bookmarkEnd w:id="17"/>
    <w:p w14:paraId="1ADADB28" w14:textId="77777777" w:rsidR="00F97FA1" w:rsidRDefault="0002437D" w:rsidP="00C34FF2">
      <w:pPr>
        <w:pStyle w:val="Zkladntextodsazen"/>
        <w:numPr>
          <w:ilvl w:val="1"/>
          <w:numId w:val="6"/>
        </w:numPr>
        <w:tabs>
          <w:tab w:val="left" w:pos="851"/>
        </w:tabs>
        <w:spacing w:after="120" w:line="276" w:lineRule="auto"/>
        <w:ind w:left="851" w:hanging="425"/>
        <w:jc w:val="both"/>
        <w:rPr>
          <w:rFonts w:ascii="Segoe UI" w:hAnsi="Segoe UI" w:cs="Segoe UI"/>
          <w:sz w:val="22"/>
          <w:szCs w:val="22"/>
          <w:lang w:val="cs-CZ"/>
        </w:rPr>
      </w:pPr>
      <w:r w:rsidRPr="00FF0474">
        <w:rPr>
          <w:rFonts w:ascii="Segoe UI" w:hAnsi="Segoe UI" w:cs="Segoe UI"/>
          <w:sz w:val="22"/>
          <w:szCs w:val="22"/>
          <w:lang w:val="cs-CZ"/>
        </w:rPr>
        <w:t xml:space="preserve">vyzvání </w:t>
      </w:r>
      <w:r w:rsidR="00BE2007" w:rsidRPr="00FF0474">
        <w:rPr>
          <w:rFonts w:ascii="Segoe UI" w:hAnsi="Segoe UI" w:cs="Segoe UI"/>
          <w:sz w:val="22"/>
          <w:szCs w:val="22"/>
          <w:lang w:val="cs-CZ"/>
        </w:rPr>
        <w:t>Objednatel</w:t>
      </w:r>
      <w:r w:rsidRPr="00FF0474">
        <w:rPr>
          <w:rFonts w:ascii="Segoe UI" w:hAnsi="Segoe UI" w:cs="Segoe UI"/>
          <w:sz w:val="22"/>
          <w:szCs w:val="22"/>
          <w:lang w:val="cs-CZ"/>
        </w:rPr>
        <w:t>e k převzetí díl</w:t>
      </w:r>
      <w:r w:rsidR="00F97FA1">
        <w:rPr>
          <w:rFonts w:ascii="Segoe UI" w:hAnsi="Segoe UI" w:cs="Segoe UI"/>
          <w:sz w:val="22"/>
          <w:szCs w:val="22"/>
          <w:lang w:val="cs-CZ"/>
        </w:rPr>
        <w:t>a</w:t>
      </w:r>
    </w:p>
    <w:p w14:paraId="59164EF1" w14:textId="51E1C2CF" w:rsidR="0002437D" w:rsidRDefault="00F97FA1" w:rsidP="00F97FA1">
      <w:pPr>
        <w:pStyle w:val="Zkladntextodsazen"/>
        <w:tabs>
          <w:tab w:val="left" w:pos="851"/>
        </w:tabs>
        <w:spacing w:after="120" w:line="276" w:lineRule="auto"/>
        <w:ind w:left="1134" w:firstLine="0"/>
        <w:jc w:val="both"/>
        <w:rPr>
          <w:rFonts w:ascii="Segoe UI" w:hAnsi="Segoe UI" w:cs="Segoe UI"/>
          <w:sz w:val="22"/>
          <w:szCs w:val="22"/>
          <w:lang w:val="cs-CZ"/>
        </w:rPr>
      </w:pPr>
      <w:r w:rsidRPr="00FF0474">
        <w:rPr>
          <w:rFonts w:ascii="Segoe UI" w:hAnsi="Segoe UI" w:cs="Segoe UI"/>
          <w:sz w:val="22"/>
          <w:szCs w:val="22"/>
          <w:u w:val="single"/>
        </w:rPr>
        <w:t>nejpozději 15 dnů před koncem lhůty</w:t>
      </w:r>
      <w:r w:rsidR="00CC1936">
        <w:rPr>
          <w:rFonts w:ascii="Segoe UI" w:hAnsi="Segoe UI" w:cs="Segoe UI"/>
          <w:sz w:val="22"/>
          <w:szCs w:val="22"/>
          <w:u w:val="single"/>
          <w:lang w:val="cs-CZ"/>
        </w:rPr>
        <w:t xml:space="preserve"> pro předání díla</w:t>
      </w:r>
      <w:r w:rsidR="0002437D" w:rsidRPr="00FF0474">
        <w:rPr>
          <w:rFonts w:ascii="Segoe UI" w:hAnsi="Segoe UI" w:cs="Segoe UI"/>
          <w:sz w:val="22"/>
          <w:szCs w:val="22"/>
          <w:lang w:val="cs-CZ"/>
        </w:rPr>
        <w:t xml:space="preserve"> </w:t>
      </w:r>
    </w:p>
    <w:p w14:paraId="47DF6358" w14:textId="77777777" w:rsidR="001769EC" w:rsidRPr="00FF0474" w:rsidRDefault="00860EFC" w:rsidP="00C34FF2">
      <w:pPr>
        <w:pStyle w:val="Zkladntextodsazen"/>
        <w:numPr>
          <w:ilvl w:val="1"/>
          <w:numId w:val="6"/>
        </w:numPr>
        <w:tabs>
          <w:tab w:val="left" w:pos="851"/>
        </w:tabs>
        <w:spacing w:after="120" w:line="276" w:lineRule="auto"/>
        <w:ind w:left="851" w:hanging="425"/>
        <w:jc w:val="both"/>
        <w:rPr>
          <w:rFonts w:ascii="Segoe UI" w:hAnsi="Segoe UI" w:cs="Segoe UI"/>
          <w:sz w:val="22"/>
          <w:szCs w:val="22"/>
          <w:lang w:val="cs-CZ"/>
        </w:rPr>
      </w:pPr>
      <w:r w:rsidRPr="00FF0474">
        <w:rPr>
          <w:rFonts w:ascii="Segoe UI" w:hAnsi="Segoe UI" w:cs="Segoe UI"/>
          <w:sz w:val="22"/>
          <w:szCs w:val="22"/>
          <w:lang w:val="cs-CZ"/>
        </w:rPr>
        <w:t>odstranění případných</w:t>
      </w:r>
      <w:r w:rsidR="007158F3" w:rsidRPr="00FF0474">
        <w:rPr>
          <w:rFonts w:ascii="Segoe UI" w:hAnsi="Segoe UI" w:cs="Segoe UI"/>
          <w:sz w:val="22"/>
          <w:szCs w:val="22"/>
          <w:lang w:val="cs-CZ"/>
        </w:rPr>
        <w:t xml:space="preserve"> </w:t>
      </w:r>
      <w:r w:rsidR="003E661B" w:rsidRPr="00FF0474">
        <w:rPr>
          <w:rFonts w:ascii="Segoe UI" w:hAnsi="Segoe UI" w:cs="Segoe UI"/>
          <w:sz w:val="22"/>
          <w:szCs w:val="22"/>
          <w:lang w:val="cs-CZ"/>
        </w:rPr>
        <w:t>Drobných vad</w:t>
      </w:r>
    </w:p>
    <w:p w14:paraId="5FF3011B" w14:textId="30D02F1A" w:rsidR="00CC1936" w:rsidRPr="00CC1936" w:rsidRDefault="00860EFC" w:rsidP="00CC1936">
      <w:pPr>
        <w:spacing w:after="120" w:line="276" w:lineRule="auto"/>
        <w:ind w:left="1134"/>
        <w:jc w:val="both"/>
        <w:rPr>
          <w:rFonts w:ascii="Segoe UI" w:hAnsi="Segoe UI" w:cs="Segoe UI"/>
          <w:sz w:val="22"/>
          <w:szCs w:val="22"/>
          <w:u w:val="single"/>
        </w:rPr>
      </w:pPr>
      <w:r w:rsidRPr="00FF0474">
        <w:rPr>
          <w:rFonts w:ascii="Segoe UI" w:hAnsi="Segoe UI" w:cs="Segoe UI"/>
          <w:sz w:val="22"/>
          <w:szCs w:val="22"/>
          <w:u w:val="single"/>
        </w:rPr>
        <w:t xml:space="preserve">nejpozději </w:t>
      </w:r>
      <w:r w:rsidR="00F37D10" w:rsidRPr="00FF0474">
        <w:rPr>
          <w:rFonts w:ascii="Segoe UI" w:hAnsi="Segoe UI" w:cs="Segoe UI"/>
          <w:sz w:val="22"/>
          <w:szCs w:val="22"/>
          <w:u w:val="single"/>
        </w:rPr>
        <w:t xml:space="preserve">do </w:t>
      </w:r>
      <w:r w:rsidR="0049260C">
        <w:rPr>
          <w:rFonts w:ascii="Segoe UI" w:hAnsi="Segoe UI" w:cs="Segoe UI"/>
          <w:sz w:val="22"/>
          <w:szCs w:val="22"/>
          <w:u w:val="single"/>
        </w:rPr>
        <w:t>15</w:t>
      </w:r>
      <w:r w:rsidR="00C445E1" w:rsidRPr="00FF0474">
        <w:rPr>
          <w:rFonts w:ascii="Segoe UI" w:hAnsi="Segoe UI" w:cs="Segoe UI"/>
          <w:sz w:val="22"/>
          <w:szCs w:val="22"/>
          <w:u w:val="single"/>
        </w:rPr>
        <w:t xml:space="preserve"> dnů po předání a převzetí díla</w:t>
      </w:r>
      <w:r w:rsidR="009717E1" w:rsidRPr="00FF0474">
        <w:rPr>
          <w:rFonts w:ascii="Segoe UI" w:hAnsi="Segoe UI" w:cs="Segoe UI"/>
          <w:sz w:val="22"/>
          <w:szCs w:val="22"/>
          <w:u w:val="single"/>
        </w:rPr>
        <w:t xml:space="preserve">, případně ve lhůtě sjednané </w:t>
      </w:r>
      <w:r w:rsidR="004C7B39" w:rsidRPr="00FF0474">
        <w:rPr>
          <w:rFonts w:ascii="Segoe UI" w:hAnsi="Segoe UI" w:cs="Segoe UI"/>
          <w:sz w:val="22"/>
          <w:szCs w:val="22"/>
          <w:u w:val="single"/>
        </w:rPr>
        <w:t xml:space="preserve">smluvními </w:t>
      </w:r>
      <w:r w:rsidR="009717E1" w:rsidRPr="00FF0474">
        <w:rPr>
          <w:rFonts w:ascii="Segoe UI" w:hAnsi="Segoe UI" w:cs="Segoe UI"/>
          <w:sz w:val="22"/>
          <w:szCs w:val="22"/>
          <w:u w:val="single"/>
        </w:rPr>
        <w:t xml:space="preserve">stranami při předání a převzetí díla </w:t>
      </w:r>
      <w:r w:rsidR="00C445E1" w:rsidRPr="00FF0474">
        <w:rPr>
          <w:rFonts w:ascii="Segoe UI" w:hAnsi="Segoe UI" w:cs="Segoe UI"/>
          <w:sz w:val="22"/>
          <w:szCs w:val="22"/>
          <w:u w:val="single"/>
        </w:rPr>
        <w:t xml:space="preserve"> </w:t>
      </w:r>
    </w:p>
    <w:p w14:paraId="087E565C" w14:textId="77777777" w:rsidR="00CC1936" w:rsidRDefault="00CC1936" w:rsidP="00CC1936">
      <w:pPr>
        <w:pStyle w:val="Zkladntextodsazen"/>
        <w:numPr>
          <w:ilvl w:val="1"/>
          <w:numId w:val="6"/>
        </w:numPr>
        <w:tabs>
          <w:tab w:val="left" w:pos="851"/>
        </w:tabs>
        <w:spacing w:after="120" w:line="276" w:lineRule="auto"/>
        <w:ind w:left="851" w:hanging="425"/>
        <w:jc w:val="both"/>
        <w:rPr>
          <w:rFonts w:ascii="Segoe UI" w:hAnsi="Segoe UI" w:cs="Segoe UI"/>
          <w:sz w:val="22"/>
          <w:szCs w:val="22"/>
          <w:lang w:val="cs-CZ"/>
        </w:rPr>
      </w:pPr>
      <w:bookmarkStart w:id="18" w:name="_Ref114216253"/>
      <w:r w:rsidRPr="00FF0474">
        <w:rPr>
          <w:rFonts w:ascii="Segoe UI" w:hAnsi="Segoe UI" w:cs="Segoe UI"/>
          <w:sz w:val="22"/>
          <w:szCs w:val="22"/>
          <w:lang w:val="cs-CZ"/>
        </w:rPr>
        <w:t>úplné vyklizení Staveniště</w:t>
      </w:r>
      <w:bookmarkEnd w:id="18"/>
    </w:p>
    <w:p w14:paraId="71C3A9F6" w14:textId="51CE5208" w:rsidR="00CC1936" w:rsidRDefault="00CC1936" w:rsidP="00841926">
      <w:pPr>
        <w:pStyle w:val="Zkladntextodsazen"/>
        <w:tabs>
          <w:tab w:val="left" w:pos="851"/>
        </w:tabs>
        <w:spacing w:after="120" w:line="276" w:lineRule="auto"/>
        <w:ind w:left="1134" w:firstLine="0"/>
        <w:jc w:val="both"/>
        <w:rPr>
          <w:rFonts w:ascii="Segoe UI" w:hAnsi="Segoe UI" w:cs="Segoe UI"/>
          <w:sz w:val="22"/>
          <w:szCs w:val="22"/>
          <w:u w:val="single"/>
          <w:lang w:val="cs-CZ"/>
        </w:rPr>
      </w:pPr>
      <w:r w:rsidRPr="00CC1936">
        <w:rPr>
          <w:rFonts w:ascii="Segoe UI" w:hAnsi="Segoe UI" w:cs="Segoe UI"/>
          <w:sz w:val="22"/>
          <w:szCs w:val="22"/>
          <w:u w:val="single"/>
        </w:rPr>
        <w:t xml:space="preserve">nejpozději do </w:t>
      </w:r>
      <w:r w:rsidR="005D27FE">
        <w:rPr>
          <w:rFonts w:ascii="Segoe UI" w:hAnsi="Segoe UI" w:cs="Segoe UI"/>
          <w:sz w:val="22"/>
          <w:szCs w:val="22"/>
          <w:u w:val="single"/>
          <w:lang w:val="cs-CZ"/>
        </w:rPr>
        <w:t>30</w:t>
      </w:r>
      <w:r w:rsidR="005D27FE" w:rsidRPr="00CC1936">
        <w:rPr>
          <w:rFonts w:ascii="Segoe UI" w:hAnsi="Segoe UI" w:cs="Segoe UI"/>
          <w:sz w:val="22"/>
          <w:szCs w:val="22"/>
          <w:u w:val="single"/>
        </w:rPr>
        <w:t xml:space="preserve"> </w:t>
      </w:r>
      <w:r w:rsidRPr="00CC1936">
        <w:rPr>
          <w:rFonts w:ascii="Segoe UI" w:hAnsi="Segoe UI" w:cs="Segoe UI"/>
          <w:sz w:val="22"/>
          <w:szCs w:val="22"/>
          <w:u w:val="single"/>
        </w:rPr>
        <w:t xml:space="preserve">dnů po předání a převzetí </w:t>
      </w:r>
    </w:p>
    <w:p w14:paraId="7A5C3873" w14:textId="77777777" w:rsidR="002D4747" w:rsidRPr="002D4747" w:rsidRDefault="002D4747" w:rsidP="00841926">
      <w:pPr>
        <w:pStyle w:val="Zkladntextodsazen"/>
        <w:tabs>
          <w:tab w:val="left" w:pos="851"/>
        </w:tabs>
        <w:spacing w:after="120" w:line="276" w:lineRule="auto"/>
        <w:ind w:left="1134" w:firstLine="0"/>
        <w:jc w:val="both"/>
        <w:rPr>
          <w:rFonts w:ascii="Segoe UI" w:hAnsi="Segoe UI" w:cs="Segoe UI"/>
          <w:sz w:val="22"/>
          <w:szCs w:val="22"/>
          <w:lang w:val="cs-CZ"/>
        </w:rPr>
      </w:pPr>
      <w:r>
        <w:rPr>
          <w:rFonts w:ascii="Segoe UI" w:hAnsi="Segoe UI" w:cs="Segoe UI"/>
          <w:sz w:val="22"/>
          <w:szCs w:val="22"/>
          <w:lang w:val="cs-CZ"/>
        </w:rPr>
        <w:t>přičemž z</w:t>
      </w:r>
      <w:r>
        <w:rPr>
          <w:rFonts w:ascii="Segoe UI" w:hAnsi="Segoe UI" w:cs="Segoe UI"/>
          <w:sz w:val="22"/>
          <w:szCs w:val="22"/>
        </w:rPr>
        <w:t>a vyklizené Staveniště se považuje plocha Staveniště prosta stavebních materiálů, strojů, zařízení, odpadů</w:t>
      </w:r>
      <w:r>
        <w:rPr>
          <w:rFonts w:ascii="Segoe UI" w:hAnsi="Segoe UI" w:cs="Segoe UI"/>
          <w:sz w:val="22"/>
          <w:szCs w:val="22"/>
          <w:lang w:val="cs-CZ"/>
        </w:rPr>
        <w:t>, případě</w:t>
      </w:r>
      <w:r>
        <w:rPr>
          <w:rFonts w:ascii="Segoe UI" w:hAnsi="Segoe UI" w:cs="Segoe UI"/>
          <w:sz w:val="22"/>
          <w:szCs w:val="22"/>
        </w:rPr>
        <w:t xml:space="preserve"> v souladu s požadavky Objednatele.</w:t>
      </w:r>
    </w:p>
    <w:p w14:paraId="316CD2DD" w14:textId="63F48A87" w:rsidR="000E148D" w:rsidRPr="000E148D" w:rsidRDefault="003F2AE0" w:rsidP="003F2AE0">
      <w:pPr>
        <w:pStyle w:val="Zkladntextodsazen"/>
        <w:numPr>
          <w:ilvl w:val="1"/>
          <w:numId w:val="6"/>
        </w:numPr>
        <w:tabs>
          <w:tab w:val="left" w:pos="851"/>
        </w:tabs>
        <w:spacing w:after="120" w:line="276" w:lineRule="auto"/>
        <w:ind w:left="851" w:hanging="425"/>
        <w:jc w:val="both"/>
        <w:rPr>
          <w:rFonts w:ascii="Segoe UI" w:hAnsi="Segoe UI" w:cs="Segoe UI"/>
          <w:sz w:val="22"/>
          <w:szCs w:val="22"/>
          <w:u w:val="single"/>
        </w:rPr>
      </w:pPr>
      <w:bookmarkStart w:id="19" w:name="_Ref114215394"/>
      <w:bookmarkStart w:id="20" w:name="_Hlk114152741"/>
      <w:r>
        <w:rPr>
          <w:rFonts w:ascii="Segoe UI" w:hAnsi="Segoe UI" w:cs="Segoe UI"/>
          <w:sz w:val="22"/>
          <w:szCs w:val="22"/>
          <w:lang w:val="cs-CZ"/>
        </w:rPr>
        <w:t>l</w:t>
      </w:r>
      <w:r w:rsidR="00841926" w:rsidRPr="000E148D">
        <w:rPr>
          <w:rFonts w:ascii="Segoe UI" w:hAnsi="Segoe UI" w:cs="Segoe UI"/>
          <w:sz w:val="22"/>
          <w:szCs w:val="22"/>
          <w:lang w:val="cs-CZ"/>
        </w:rPr>
        <w:t>hůta k podání žádosti o vydání kolaudačního souhlasu</w:t>
      </w:r>
      <w:bookmarkEnd w:id="19"/>
      <w:r w:rsidR="000E148D">
        <w:rPr>
          <w:rFonts w:ascii="Segoe UI" w:hAnsi="Segoe UI" w:cs="Segoe UI"/>
          <w:sz w:val="22"/>
          <w:szCs w:val="22"/>
          <w:lang w:val="cs-CZ"/>
        </w:rPr>
        <w:t>/rozhodnutí</w:t>
      </w:r>
    </w:p>
    <w:p w14:paraId="6336C457" w14:textId="4268B9FB" w:rsidR="00841926" w:rsidRPr="000E148D" w:rsidRDefault="00841926" w:rsidP="000E148D">
      <w:pPr>
        <w:pStyle w:val="Zkladntextodsazen"/>
        <w:tabs>
          <w:tab w:val="left" w:pos="851"/>
        </w:tabs>
        <w:spacing w:after="120" w:line="276" w:lineRule="auto"/>
        <w:ind w:left="1134" w:firstLine="0"/>
        <w:jc w:val="both"/>
        <w:rPr>
          <w:rFonts w:ascii="Segoe UI" w:hAnsi="Segoe UI" w:cs="Segoe UI"/>
          <w:sz w:val="22"/>
          <w:szCs w:val="22"/>
          <w:u w:val="single"/>
        </w:rPr>
      </w:pPr>
      <w:r w:rsidRPr="000E148D">
        <w:rPr>
          <w:rFonts w:ascii="Segoe UI" w:hAnsi="Segoe UI" w:cs="Segoe UI"/>
          <w:sz w:val="22"/>
          <w:szCs w:val="22"/>
          <w:u w:val="single"/>
        </w:rPr>
        <w:t>nejpozději do 30 dnů po předání a převzetí díla</w:t>
      </w:r>
    </w:p>
    <w:p w14:paraId="47172CF3" w14:textId="21FB4CB2" w:rsidR="00841926" w:rsidRPr="00841926" w:rsidRDefault="00841926" w:rsidP="00841926">
      <w:pPr>
        <w:spacing w:after="120" w:line="276" w:lineRule="auto"/>
        <w:ind w:left="1134"/>
        <w:jc w:val="both"/>
        <w:rPr>
          <w:rFonts w:ascii="Segoe UI" w:hAnsi="Segoe UI" w:cs="Segoe UI"/>
          <w:sz w:val="22"/>
          <w:szCs w:val="22"/>
        </w:rPr>
      </w:pPr>
      <w:r w:rsidRPr="00841926">
        <w:rPr>
          <w:rFonts w:ascii="Segoe UI" w:hAnsi="Segoe UI" w:cs="Segoe UI"/>
          <w:sz w:val="22"/>
          <w:szCs w:val="22"/>
        </w:rPr>
        <w:t xml:space="preserve">Zhotovitel je povinen zajistit, aby byl </w:t>
      </w:r>
      <w:r w:rsidR="00D5786E">
        <w:rPr>
          <w:rFonts w:ascii="Segoe UI" w:hAnsi="Segoe UI" w:cs="Segoe UI"/>
          <w:sz w:val="22"/>
          <w:szCs w:val="22"/>
        </w:rPr>
        <w:t xml:space="preserve">pravomocný </w:t>
      </w:r>
      <w:r w:rsidRPr="00841926">
        <w:rPr>
          <w:rFonts w:ascii="Segoe UI" w:hAnsi="Segoe UI" w:cs="Segoe UI"/>
          <w:sz w:val="22"/>
          <w:szCs w:val="22"/>
        </w:rPr>
        <w:t xml:space="preserve">kolaudační souhlas/rozhodnutí vydán nejpozději do 60 dnů od </w:t>
      </w:r>
      <w:r w:rsidR="007F31C4">
        <w:rPr>
          <w:rFonts w:ascii="Segoe UI" w:hAnsi="Segoe UI" w:cs="Segoe UI"/>
          <w:sz w:val="22"/>
          <w:szCs w:val="22"/>
        </w:rPr>
        <w:t>předání a převzetí díla</w:t>
      </w:r>
      <w:r w:rsidRPr="00841926">
        <w:rPr>
          <w:rFonts w:ascii="Segoe UI" w:hAnsi="Segoe UI" w:cs="Segoe UI"/>
          <w:sz w:val="22"/>
          <w:szCs w:val="22"/>
        </w:rPr>
        <w:t xml:space="preserve">. </w:t>
      </w:r>
    </w:p>
    <w:bookmarkEnd w:id="20"/>
    <w:p w14:paraId="5F243CF8" w14:textId="5628B81D" w:rsidR="00212A4E" w:rsidRPr="00FF0474" w:rsidRDefault="00DC35AA"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V takto sjednaných lhůtách pro řádné dokončení plnění dle této smlouvy je zohledněno též v plném rozsahu riziko zahájení a provádění prací ke zhotovení Stavby v klimaticky nepříznivém období, není-li v této smlouv</w:t>
      </w:r>
      <w:r w:rsidR="004C7B39" w:rsidRPr="00FF0474">
        <w:rPr>
          <w:rFonts w:ascii="Segoe UI" w:hAnsi="Segoe UI" w:cs="Segoe UI"/>
          <w:sz w:val="22"/>
          <w:szCs w:val="22"/>
        </w:rPr>
        <w:t>ě</w:t>
      </w:r>
      <w:r w:rsidRPr="00FF0474">
        <w:rPr>
          <w:rFonts w:ascii="Segoe UI" w:hAnsi="Segoe UI" w:cs="Segoe UI"/>
          <w:sz w:val="22"/>
          <w:szCs w:val="22"/>
        </w:rPr>
        <w:t xml:space="preserve"> výslovně stanoveno jinak. </w:t>
      </w:r>
      <w:r w:rsidR="008F0376" w:rsidRPr="008F0376">
        <w:rPr>
          <w:rFonts w:ascii="Segoe UI" w:hAnsi="Segoe UI" w:cs="Segoe UI"/>
          <w:sz w:val="22"/>
          <w:szCs w:val="22"/>
        </w:rPr>
        <w:t>V případě zvláště nepříznivých klimatických podmínek,</w:t>
      </w:r>
      <w:ins w:id="21" w:author="Martin Látal" w:date="2023-03-24T09:17:00Z">
        <w:r w:rsidR="008B18E4">
          <w:rPr>
            <w:rFonts w:ascii="Segoe UI" w:hAnsi="Segoe UI" w:cs="Segoe UI"/>
            <w:sz w:val="22"/>
            <w:szCs w:val="22"/>
          </w:rPr>
          <w:t xml:space="preserve"> případně existenci jiných překážek,</w:t>
        </w:r>
      </w:ins>
      <w:r w:rsidR="008F0376" w:rsidRPr="008F0376">
        <w:rPr>
          <w:rFonts w:ascii="Segoe UI" w:hAnsi="Segoe UI" w:cs="Segoe UI"/>
          <w:sz w:val="22"/>
          <w:szCs w:val="22"/>
        </w:rPr>
        <w:t xml:space="preserve"> které prokazatelně brání řádné realizaci </w:t>
      </w:r>
      <w:r w:rsidR="008F0376">
        <w:rPr>
          <w:rFonts w:ascii="Segoe UI" w:hAnsi="Segoe UI" w:cs="Segoe UI"/>
          <w:sz w:val="22"/>
          <w:szCs w:val="22"/>
        </w:rPr>
        <w:t>d</w:t>
      </w:r>
      <w:r w:rsidR="008F0376" w:rsidRPr="008F0376">
        <w:rPr>
          <w:rFonts w:ascii="Segoe UI" w:hAnsi="Segoe UI" w:cs="Segoe UI"/>
          <w:sz w:val="22"/>
          <w:szCs w:val="22"/>
        </w:rPr>
        <w:t xml:space="preserve">íla tak, že dle relevantních ČSN, případně jiných norem a obecně závazných předpisů účinných v době realizace díla, nelze realizovat </w:t>
      </w:r>
      <w:r w:rsidR="008F0376">
        <w:rPr>
          <w:rFonts w:ascii="Segoe UI" w:hAnsi="Segoe UI" w:cs="Segoe UI"/>
          <w:sz w:val="22"/>
          <w:szCs w:val="22"/>
        </w:rPr>
        <w:t>d</w:t>
      </w:r>
      <w:r w:rsidR="008F0376" w:rsidRPr="008F0376">
        <w:rPr>
          <w:rFonts w:ascii="Segoe UI" w:hAnsi="Segoe UI" w:cs="Segoe UI"/>
          <w:sz w:val="22"/>
          <w:szCs w:val="22"/>
        </w:rPr>
        <w:t>ílo řádně, a to ani při vynaložení veškeré odborné péče Zhotovitelem, kterou je povinen Zhotovitel prokázat, se délka lhůty prodlužuje nejdéle o dobu trvání zvláště nepříznivých klimatických podmínek,</w:t>
      </w:r>
      <w:ins w:id="22" w:author="Martin Látal" w:date="2023-03-24T09:17:00Z">
        <w:r w:rsidR="008B18E4">
          <w:rPr>
            <w:rFonts w:ascii="Segoe UI" w:hAnsi="Segoe UI" w:cs="Segoe UI"/>
            <w:sz w:val="22"/>
            <w:szCs w:val="22"/>
          </w:rPr>
          <w:t xml:space="preserve"> případně jiných překážek,</w:t>
        </w:r>
      </w:ins>
      <w:r w:rsidR="008F0376" w:rsidRPr="008F0376">
        <w:rPr>
          <w:rFonts w:ascii="Segoe UI" w:hAnsi="Segoe UI" w:cs="Segoe UI"/>
          <w:sz w:val="22"/>
          <w:szCs w:val="22"/>
        </w:rPr>
        <w:t xml:space="preserve"> není-li sjednáno z objektivních důvodů jinak</w:t>
      </w:r>
      <w:r w:rsidR="008F0376">
        <w:rPr>
          <w:rFonts w:ascii="Segoe UI" w:hAnsi="Segoe UI" w:cs="Segoe UI"/>
          <w:sz w:val="22"/>
          <w:szCs w:val="22"/>
        </w:rPr>
        <w:t>.</w:t>
      </w:r>
      <w:ins w:id="23" w:author="Martin Látal" w:date="2023-03-24T09:16:00Z">
        <w:r w:rsidR="008B18E4">
          <w:rPr>
            <w:rFonts w:ascii="Segoe UI" w:hAnsi="Segoe UI" w:cs="Segoe UI"/>
            <w:sz w:val="22"/>
            <w:szCs w:val="22"/>
          </w:rPr>
          <w:t xml:space="preserve"> </w:t>
        </w:r>
      </w:ins>
    </w:p>
    <w:p w14:paraId="0C43D601" w14:textId="77777777" w:rsidR="00212A4E" w:rsidRPr="00FF0474" w:rsidRDefault="00BE2007"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212A4E" w:rsidRPr="00FF0474">
        <w:rPr>
          <w:rFonts w:ascii="Segoe UI" w:hAnsi="Segoe UI" w:cs="Segoe UI"/>
          <w:sz w:val="22"/>
          <w:szCs w:val="22"/>
        </w:rPr>
        <w:t xml:space="preserve"> je oprávněn dokončit práce i dříve, tj. před uplynutím </w:t>
      </w:r>
      <w:r w:rsidR="00C26D33" w:rsidRPr="00FF0474">
        <w:rPr>
          <w:rFonts w:ascii="Segoe UI" w:hAnsi="Segoe UI" w:cs="Segoe UI"/>
          <w:sz w:val="22"/>
          <w:szCs w:val="22"/>
        </w:rPr>
        <w:t xml:space="preserve">sjednaných </w:t>
      </w:r>
      <w:r w:rsidR="00212A4E" w:rsidRPr="00FF0474">
        <w:rPr>
          <w:rFonts w:ascii="Segoe UI" w:hAnsi="Segoe UI" w:cs="Segoe UI"/>
          <w:sz w:val="22"/>
          <w:szCs w:val="22"/>
        </w:rPr>
        <w:t>lhůt</w:t>
      </w:r>
      <w:r w:rsidR="00C26D33" w:rsidRPr="00FF0474">
        <w:rPr>
          <w:rFonts w:ascii="Segoe UI" w:hAnsi="Segoe UI" w:cs="Segoe UI"/>
          <w:sz w:val="22"/>
          <w:szCs w:val="22"/>
        </w:rPr>
        <w:t>.</w:t>
      </w:r>
    </w:p>
    <w:p w14:paraId="2175AB06" w14:textId="77777777" w:rsidR="005A2323" w:rsidRPr="00FF0474" w:rsidRDefault="005A2323"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Harmonogram </w:t>
      </w:r>
    </w:p>
    <w:p w14:paraId="3659DA57" w14:textId="77777777" w:rsidR="00025DA2" w:rsidRDefault="009D7CAC"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sidRPr="00FF0474">
        <w:rPr>
          <w:rFonts w:ascii="Segoe UI" w:hAnsi="Segoe UI" w:cs="Segoe UI"/>
          <w:sz w:val="22"/>
          <w:szCs w:val="22"/>
        </w:rPr>
        <w:t xml:space="preserve">Zhotovitel předá </w:t>
      </w:r>
      <w:r w:rsidRPr="00FF0474">
        <w:rPr>
          <w:rFonts w:ascii="Segoe UI" w:hAnsi="Segoe UI" w:cs="Segoe UI"/>
          <w:sz w:val="22"/>
          <w:szCs w:val="22"/>
          <w:lang w:val="cs-CZ"/>
        </w:rPr>
        <w:t>Objednateli</w:t>
      </w:r>
      <w:r w:rsidRPr="00FF0474">
        <w:rPr>
          <w:rFonts w:ascii="Segoe UI" w:hAnsi="Segoe UI" w:cs="Segoe UI"/>
          <w:sz w:val="22"/>
          <w:szCs w:val="22"/>
        </w:rPr>
        <w:t xml:space="preserve"> podrobný </w:t>
      </w:r>
      <w:r w:rsidR="008337AE">
        <w:rPr>
          <w:rFonts w:ascii="Segoe UI" w:hAnsi="Segoe UI" w:cs="Segoe UI"/>
          <w:sz w:val="22"/>
          <w:szCs w:val="22"/>
          <w:lang w:val="cs-CZ"/>
        </w:rPr>
        <w:t>H</w:t>
      </w:r>
      <w:proofErr w:type="spellStart"/>
      <w:r w:rsidR="008337AE" w:rsidRPr="00FF0474">
        <w:rPr>
          <w:rFonts w:ascii="Segoe UI" w:hAnsi="Segoe UI" w:cs="Segoe UI"/>
          <w:sz w:val="22"/>
          <w:szCs w:val="22"/>
        </w:rPr>
        <w:t>armonogram</w:t>
      </w:r>
      <w:proofErr w:type="spellEnd"/>
      <w:r w:rsidR="008337AE" w:rsidRPr="00FF0474">
        <w:rPr>
          <w:rFonts w:ascii="Segoe UI" w:hAnsi="Segoe UI" w:cs="Segoe UI"/>
          <w:sz w:val="22"/>
          <w:szCs w:val="22"/>
        </w:rPr>
        <w:t xml:space="preserve"> </w:t>
      </w:r>
      <w:r w:rsidRPr="00FF0474">
        <w:rPr>
          <w:rFonts w:ascii="Segoe UI" w:hAnsi="Segoe UI" w:cs="Segoe UI"/>
          <w:sz w:val="22"/>
          <w:szCs w:val="22"/>
        </w:rPr>
        <w:t xml:space="preserve">postupu prací </w:t>
      </w:r>
      <w:r w:rsidRPr="00FF0474">
        <w:rPr>
          <w:rFonts w:ascii="Segoe UI" w:hAnsi="Segoe UI" w:cs="Segoe UI"/>
          <w:bCs/>
          <w:iCs/>
          <w:sz w:val="22"/>
          <w:szCs w:val="22"/>
        </w:rPr>
        <w:t>v</w:t>
      </w:r>
      <w:r w:rsidR="004714AB">
        <w:rPr>
          <w:rFonts w:ascii="Segoe UI" w:hAnsi="Segoe UI" w:cs="Segoe UI"/>
          <w:bCs/>
          <w:iCs/>
          <w:sz w:val="22"/>
          <w:szCs w:val="22"/>
          <w:lang w:val="cs-CZ"/>
        </w:rPr>
        <w:t> elektronické podobě</w:t>
      </w:r>
      <w:r w:rsidRPr="00FF0474">
        <w:rPr>
          <w:rFonts w:ascii="Segoe UI" w:hAnsi="Segoe UI" w:cs="Segoe UI"/>
          <w:bCs/>
          <w:iCs/>
          <w:sz w:val="22"/>
          <w:szCs w:val="22"/>
        </w:rPr>
        <w:t xml:space="preserve"> </w:t>
      </w:r>
      <w:r w:rsidRPr="001C1E35">
        <w:rPr>
          <w:rFonts w:ascii="Segoe UI" w:hAnsi="Segoe UI" w:cs="Segoe UI"/>
          <w:sz w:val="22"/>
          <w:szCs w:val="22"/>
        </w:rPr>
        <w:t>s uvedením kalendářních dnů potřebných k provedení jednotlivých stavebních činností</w:t>
      </w:r>
      <w:r w:rsidRPr="001C1E35">
        <w:rPr>
          <w:rFonts w:ascii="Segoe UI" w:hAnsi="Segoe UI" w:cs="Segoe UI"/>
          <w:sz w:val="22"/>
          <w:szCs w:val="22"/>
          <w:lang w:val="cs-CZ"/>
        </w:rPr>
        <w:t xml:space="preserve"> </w:t>
      </w:r>
      <w:r w:rsidR="005A5699" w:rsidRPr="001C1E35">
        <w:rPr>
          <w:rFonts w:ascii="Segoe UI" w:hAnsi="Segoe UI" w:cs="Segoe UI"/>
          <w:sz w:val="22"/>
          <w:szCs w:val="22"/>
          <w:lang w:val="cs-CZ"/>
        </w:rPr>
        <w:t>definovaných v soupisu prací s vyznačením vazeb mezi jednotlivými pracemi, dodávkami a službami, stavebními činnostmi, technologiemi a montážními celky. Minimální podrobnost Harmonogramu se řídí podle rozsahu rekapitulace stavby</w:t>
      </w:r>
      <w:r w:rsidR="005A5699" w:rsidRPr="005A5699">
        <w:rPr>
          <w:rFonts w:ascii="Segoe UI" w:hAnsi="Segoe UI" w:cs="Segoe UI"/>
          <w:sz w:val="22"/>
          <w:szCs w:val="22"/>
          <w:lang w:val="cs-CZ"/>
        </w:rPr>
        <w:t xml:space="preserve"> uvedeného v soupisu prací a maximální podrobnost dle rekapitulace stavebních objektů uvedených v soupisu prací. Z tohoto Harmonogramu bude u každé činnosti zřejmé datum jejího zahájení a ukončení. Harmonogram bude obsahovat časový prostor pro přejímací řízení za účelem předání a převzetí díla. Harmonogram postupu prací bude vždy sestaven na základě projednání, dohody a odsouhlasení s TDI. Zhotovitelem v Harmonogramu uvedená data ukončení jednotlivých činností se stanou dílčími smluvními termíny, tzv. milníky</w:t>
      </w:r>
      <w:r w:rsidR="00025DA2">
        <w:rPr>
          <w:rFonts w:ascii="Segoe UI" w:hAnsi="Segoe UI" w:cs="Segoe UI"/>
          <w:sz w:val="22"/>
          <w:szCs w:val="22"/>
          <w:lang w:val="cs-CZ"/>
        </w:rPr>
        <w:t xml:space="preserve">, přičemž Zhotovitel je povinen v Harmonogramu určit termíny alespoň pro tyto milníky: </w:t>
      </w:r>
    </w:p>
    <w:p w14:paraId="55915A7A" w14:textId="42AF02B2" w:rsidR="00025DA2" w:rsidRDefault="00025DA2" w:rsidP="00025DA2">
      <w:pPr>
        <w:pStyle w:val="Zkladntextodsazen"/>
        <w:numPr>
          <w:ilvl w:val="3"/>
          <w:numId w:val="11"/>
        </w:numPr>
        <w:tabs>
          <w:tab w:val="left" w:pos="851"/>
        </w:tabs>
        <w:spacing w:after="120" w:line="276" w:lineRule="auto"/>
        <w:ind w:left="1491" w:hanging="357"/>
        <w:jc w:val="both"/>
        <w:rPr>
          <w:rFonts w:ascii="Segoe UI" w:hAnsi="Segoe UI" w:cs="Segoe UI"/>
          <w:sz w:val="22"/>
          <w:szCs w:val="22"/>
          <w:lang w:val="cs-CZ"/>
        </w:rPr>
      </w:pPr>
      <w:r>
        <w:rPr>
          <w:rFonts w:ascii="Segoe UI" w:hAnsi="Segoe UI" w:cs="Segoe UI"/>
          <w:sz w:val="22"/>
          <w:szCs w:val="22"/>
          <w:lang w:val="cs-CZ"/>
        </w:rPr>
        <w:t>založení stavby;</w:t>
      </w:r>
    </w:p>
    <w:p w14:paraId="4F0745F9" w14:textId="6C1A23B8" w:rsidR="00025DA2" w:rsidRDefault="00025DA2" w:rsidP="00025DA2">
      <w:pPr>
        <w:pStyle w:val="Zkladntextodsazen"/>
        <w:numPr>
          <w:ilvl w:val="3"/>
          <w:numId w:val="11"/>
        </w:numPr>
        <w:tabs>
          <w:tab w:val="left" w:pos="851"/>
        </w:tabs>
        <w:spacing w:after="120" w:line="276" w:lineRule="auto"/>
        <w:ind w:left="1491" w:hanging="357"/>
        <w:jc w:val="both"/>
        <w:rPr>
          <w:rFonts w:ascii="Segoe UI" w:hAnsi="Segoe UI" w:cs="Segoe UI"/>
          <w:sz w:val="22"/>
          <w:szCs w:val="22"/>
          <w:lang w:val="cs-CZ"/>
        </w:rPr>
      </w:pPr>
      <w:r>
        <w:rPr>
          <w:rFonts w:ascii="Segoe UI" w:hAnsi="Segoe UI" w:cs="Segoe UI"/>
          <w:sz w:val="22"/>
          <w:szCs w:val="22"/>
          <w:lang w:val="cs-CZ"/>
        </w:rPr>
        <w:t xml:space="preserve">vybudování </w:t>
      </w:r>
      <w:r w:rsidR="00806294">
        <w:rPr>
          <w:rFonts w:ascii="Segoe UI" w:hAnsi="Segoe UI" w:cs="Segoe UI"/>
          <w:sz w:val="22"/>
          <w:szCs w:val="22"/>
          <w:lang w:val="cs-CZ"/>
        </w:rPr>
        <w:t>nosného konstrukčního systému;</w:t>
      </w:r>
    </w:p>
    <w:p w14:paraId="1C803688" w14:textId="5F25B16D" w:rsidR="00806294" w:rsidRDefault="00806294" w:rsidP="00025DA2">
      <w:pPr>
        <w:pStyle w:val="Zkladntextodsazen"/>
        <w:numPr>
          <w:ilvl w:val="3"/>
          <w:numId w:val="11"/>
        </w:numPr>
        <w:tabs>
          <w:tab w:val="left" w:pos="851"/>
        </w:tabs>
        <w:spacing w:after="120" w:line="276" w:lineRule="auto"/>
        <w:ind w:left="1491" w:hanging="357"/>
        <w:jc w:val="both"/>
        <w:rPr>
          <w:rFonts w:ascii="Segoe UI" w:hAnsi="Segoe UI" w:cs="Segoe UI"/>
          <w:sz w:val="22"/>
          <w:szCs w:val="22"/>
          <w:lang w:val="cs-CZ"/>
        </w:rPr>
      </w:pPr>
      <w:r>
        <w:rPr>
          <w:rFonts w:ascii="Segoe UI" w:hAnsi="Segoe UI" w:cs="Segoe UI"/>
          <w:sz w:val="22"/>
          <w:szCs w:val="22"/>
          <w:lang w:val="cs-CZ"/>
        </w:rPr>
        <w:t>realizace střechy vč. střešního pláště a opláštění budovy;</w:t>
      </w:r>
    </w:p>
    <w:p w14:paraId="4414941D" w14:textId="24E81F6D" w:rsidR="00806294" w:rsidRDefault="00806294" w:rsidP="00025DA2">
      <w:pPr>
        <w:pStyle w:val="Zkladntextodsazen"/>
        <w:numPr>
          <w:ilvl w:val="3"/>
          <w:numId w:val="11"/>
        </w:numPr>
        <w:tabs>
          <w:tab w:val="left" w:pos="851"/>
        </w:tabs>
        <w:spacing w:after="120" w:line="276" w:lineRule="auto"/>
        <w:ind w:left="1491" w:hanging="357"/>
        <w:jc w:val="both"/>
        <w:rPr>
          <w:rFonts w:ascii="Segoe UI" w:hAnsi="Segoe UI" w:cs="Segoe UI"/>
          <w:sz w:val="22"/>
          <w:szCs w:val="22"/>
          <w:lang w:val="cs-CZ"/>
        </w:rPr>
      </w:pPr>
      <w:r>
        <w:rPr>
          <w:rFonts w:ascii="Segoe UI" w:hAnsi="Segoe UI" w:cs="Segoe UI"/>
          <w:sz w:val="22"/>
          <w:szCs w:val="22"/>
          <w:lang w:val="cs-CZ"/>
        </w:rPr>
        <w:t>zhotovení vnitřních podlahových konstrukcí vč. realizace palubkové podlahy na odpruženém roštu.</w:t>
      </w:r>
    </w:p>
    <w:p w14:paraId="3A2EC3AC" w14:textId="383B49F7" w:rsidR="00793F72" w:rsidRPr="005A5699" w:rsidRDefault="005A5699" w:rsidP="00025DA2">
      <w:pPr>
        <w:pStyle w:val="Zkladntextodsazen"/>
        <w:tabs>
          <w:tab w:val="left" w:pos="851"/>
        </w:tabs>
        <w:spacing w:after="120" w:line="276" w:lineRule="auto"/>
        <w:ind w:left="851" w:firstLine="0"/>
        <w:jc w:val="both"/>
        <w:rPr>
          <w:rFonts w:ascii="Segoe UI" w:hAnsi="Segoe UI" w:cs="Segoe UI"/>
          <w:sz w:val="22"/>
          <w:szCs w:val="22"/>
          <w:lang w:val="cs-CZ"/>
        </w:rPr>
      </w:pPr>
      <w:r w:rsidRPr="005A5699">
        <w:rPr>
          <w:rFonts w:ascii="Segoe UI" w:hAnsi="Segoe UI" w:cs="Segoe UI"/>
          <w:sz w:val="22"/>
          <w:szCs w:val="22"/>
          <w:lang w:val="cs-CZ"/>
        </w:rPr>
        <w:t>Schválený Harmonogram bude vyhodnocován na kontrolních dnech. Nepředložení Harmonogramu je podstatným porušením smlouvy.</w:t>
      </w:r>
    </w:p>
    <w:p w14:paraId="2F1563B2" w14:textId="77777777" w:rsidR="00E345AC" w:rsidRDefault="00E345AC"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sidRPr="00E345AC">
        <w:rPr>
          <w:rFonts w:ascii="Segoe UI" w:hAnsi="Segoe UI" w:cs="Segoe UI"/>
          <w:sz w:val="22"/>
          <w:szCs w:val="22"/>
          <w:lang w:val="cs-CZ"/>
        </w:rPr>
        <w:t>Dospěje-li Zhotovitel v průběhu zhotovování Stavby k závěru, že skutečný nebo předpokládaný postup prací na Stavbě neodpovídá schválenému Harmonogramu,</w:t>
      </w:r>
      <w:r w:rsidRPr="00E345AC" w:rsidDel="003E74F4">
        <w:rPr>
          <w:rFonts w:ascii="Segoe UI" w:hAnsi="Segoe UI" w:cs="Segoe UI"/>
          <w:sz w:val="22"/>
          <w:szCs w:val="22"/>
          <w:lang w:val="cs-CZ"/>
        </w:rPr>
        <w:t xml:space="preserve"> </w:t>
      </w:r>
      <w:r w:rsidRPr="00E345AC">
        <w:rPr>
          <w:rFonts w:ascii="Segoe UI" w:hAnsi="Segoe UI" w:cs="Segoe UI"/>
          <w:sz w:val="22"/>
          <w:szCs w:val="22"/>
          <w:lang w:val="cs-CZ"/>
        </w:rPr>
        <w:t>předloží aktualizovaný Harmonogram dle tohoto odstavce z vlastní iniciativy bez zbytečného odkladu poté, co se o skutečnostech dle tohoto písmene mohl nebo měl dozvědět.</w:t>
      </w:r>
    </w:p>
    <w:p w14:paraId="629E5EB5" w14:textId="77777777" w:rsidR="001144D5" w:rsidRDefault="001144D5"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sidRPr="001144D5">
        <w:rPr>
          <w:rFonts w:ascii="Segoe UI" w:hAnsi="Segoe UI" w:cs="Segoe UI"/>
          <w:sz w:val="22"/>
          <w:szCs w:val="22"/>
          <w:lang w:val="cs-CZ"/>
        </w:rPr>
        <w:t>Zhotovitel je povinen ve stavebním deníku průběžně evidovat veškeré skutečnosti, které by mohly vést ke změně lhůty plnění (počty pracovníků, časovou náročnost prováděných prací apod.)</w:t>
      </w:r>
      <w:r w:rsidR="00DE6F11">
        <w:rPr>
          <w:rFonts w:ascii="Segoe UI" w:hAnsi="Segoe UI" w:cs="Segoe UI"/>
          <w:sz w:val="22"/>
          <w:szCs w:val="22"/>
          <w:lang w:val="cs-CZ"/>
        </w:rPr>
        <w:t>,</w:t>
      </w:r>
      <w:r>
        <w:rPr>
          <w:rFonts w:ascii="Segoe UI" w:hAnsi="Segoe UI" w:cs="Segoe UI"/>
          <w:sz w:val="22"/>
          <w:szCs w:val="22"/>
          <w:lang w:val="cs-CZ"/>
        </w:rPr>
        <w:t xml:space="preserve"> v průběhu provádění díla </w:t>
      </w:r>
      <w:r w:rsidR="00DE6F11">
        <w:rPr>
          <w:rFonts w:ascii="Segoe UI" w:hAnsi="Segoe UI" w:cs="Segoe UI"/>
          <w:sz w:val="22"/>
          <w:szCs w:val="22"/>
          <w:lang w:val="cs-CZ"/>
        </w:rPr>
        <w:t>vyhodnocovat plnění Harmonogramu, tato vyhodnocení předkládat na kontrolních dnech</w:t>
      </w:r>
      <w:r w:rsidRPr="001144D5">
        <w:rPr>
          <w:rFonts w:ascii="Segoe UI" w:hAnsi="Segoe UI" w:cs="Segoe UI"/>
          <w:sz w:val="22"/>
          <w:szCs w:val="22"/>
          <w:lang w:val="cs-CZ"/>
        </w:rPr>
        <w:t xml:space="preserve"> a</w:t>
      </w:r>
      <w:r w:rsidR="00DE6F11">
        <w:rPr>
          <w:rFonts w:ascii="Segoe UI" w:hAnsi="Segoe UI" w:cs="Segoe UI"/>
          <w:sz w:val="22"/>
          <w:szCs w:val="22"/>
          <w:lang w:val="cs-CZ"/>
        </w:rPr>
        <w:t xml:space="preserve"> při zjištění odchylek mezi Harmonogramem a skutečným průběhem provádění prací dle této smlouvy</w:t>
      </w:r>
      <w:r w:rsidRPr="001144D5">
        <w:rPr>
          <w:rFonts w:ascii="Segoe UI" w:hAnsi="Segoe UI" w:cs="Segoe UI"/>
          <w:sz w:val="22"/>
          <w:szCs w:val="22"/>
          <w:lang w:val="cs-CZ"/>
        </w:rPr>
        <w:t xml:space="preserve"> </w:t>
      </w:r>
      <w:r w:rsidR="00DE6F11" w:rsidRPr="001144D5">
        <w:rPr>
          <w:rFonts w:ascii="Segoe UI" w:hAnsi="Segoe UI" w:cs="Segoe UI"/>
          <w:sz w:val="22"/>
          <w:szCs w:val="22"/>
          <w:lang w:val="cs-CZ"/>
        </w:rPr>
        <w:t xml:space="preserve">provést výpočet změny lhůty plnění (tento výpočet je Zhotovitel povinen náležitě průkazně podložit) </w:t>
      </w:r>
      <w:r w:rsidR="00DE6F11">
        <w:rPr>
          <w:rFonts w:ascii="Segoe UI" w:hAnsi="Segoe UI" w:cs="Segoe UI"/>
          <w:sz w:val="22"/>
          <w:szCs w:val="22"/>
          <w:lang w:val="cs-CZ"/>
        </w:rPr>
        <w:t xml:space="preserve">a </w:t>
      </w:r>
      <w:r w:rsidRPr="001144D5">
        <w:rPr>
          <w:rFonts w:ascii="Segoe UI" w:hAnsi="Segoe UI" w:cs="Segoe UI"/>
          <w:sz w:val="22"/>
          <w:szCs w:val="22"/>
          <w:lang w:val="cs-CZ"/>
        </w:rPr>
        <w:t>předložit písemný požadavek na změnu lhůty plnění Objednateli k odsouhlasení.</w:t>
      </w:r>
    </w:p>
    <w:p w14:paraId="70A424AF" w14:textId="77777777" w:rsidR="00DE6F11" w:rsidRDefault="00DE6F11"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Pr>
          <w:rFonts w:ascii="Segoe UI" w:hAnsi="Segoe UI" w:cs="Segoe UI"/>
          <w:sz w:val="22"/>
          <w:szCs w:val="22"/>
          <w:lang w:val="cs-CZ"/>
        </w:rPr>
        <w:t>P</w:t>
      </w:r>
      <w:proofErr w:type="spellStart"/>
      <w:r>
        <w:rPr>
          <w:rFonts w:ascii="Segoe UI" w:hAnsi="Segoe UI" w:cs="Segoe UI"/>
          <w:sz w:val="22"/>
          <w:szCs w:val="22"/>
        </w:rPr>
        <w:t>ísemný</w:t>
      </w:r>
      <w:proofErr w:type="spellEnd"/>
      <w:r>
        <w:rPr>
          <w:rFonts w:ascii="Segoe UI" w:hAnsi="Segoe UI" w:cs="Segoe UI"/>
          <w:sz w:val="22"/>
          <w:szCs w:val="22"/>
        </w:rPr>
        <w:t xml:space="preserve"> požadavek Zhotovitele nezakládá právo Zhotovitele na jednostrannou změnu lhůty plnění. Jednání o změně lhůty plnění je možné pouze za podmínek daných touto smlouvou a podmínek vyplývajících ze ZZVZ</w:t>
      </w:r>
      <w:r>
        <w:rPr>
          <w:rFonts w:ascii="Segoe UI" w:hAnsi="Segoe UI" w:cs="Segoe UI"/>
          <w:sz w:val="22"/>
          <w:szCs w:val="22"/>
          <w:lang w:val="cs-CZ"/>
        </w:rPr>
        <w:t>.</w:t>
      </w:r>
    </w:p>
    <w:p w14:paraId="64205318" w14:textId="77777777" w:rsidR="00E345AC" w:rsidRPr="00E345AC" w:rsidRDefault="00E345AC"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sidRPr="00FF0474">
        <w:rPr>
          <w:rFonts w:ascii="Segoe UI" w:hAnsi="Segoe UI" w:cs="Segoe UI"/>
          <w:sz w:val="22"/>
          <w:szCs w:val="22"/>
          <w:lang w:val="cs-CZ"/>
        </w:rPr>
        <w:t>Zhotovitel je oprávněn odchýlit se od realizace plnění dle Harmonogramu bez souhlasu Objednatele pouze tehdy, pokud odchylka nepřekročí 5 pracovních dnů; tím nejsou dotčena práva/povinnosti Zhotovitele v případě nevhodného příkazu Objednatele nebo skryté překážky místa, kde má být Stavba provedena.</w:t>
      </w:r>
    </w:p>
    <w:p w14:paraId="4720B3EF" w14:textId="27EBA89F" w:rsidR="00E345AC" w:rsidRPr="00E345AC" w:rsidRDefault="00E345AC"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Pr>
          <w:rFonts w:ascii="Segoe UI" w:hAnsi="Segoe UI" w:cs="Segoe UI"/>
          <w:sz w:val="22"/>
          <w:szCs w:val="22"/>
          <w:lang w:val="cs-CZ"/>
        </w:rPr>
        <w:t xml:space="preserve">Přílohou Harmonogramu bude postup pro předkládání všech výkresů, výpočtů, specifikací, pracovních postupů, manuálů, vzorků, atestů a výsledků kontrol, měření či zkoušek požadovaných v rámci provádění </w:t>
      </w:r>
      <w:r w:rsidR="00C06520">
        <w:rPr>
          <w:rFonts w:ascii="Segoe UI" w:hAnsi="Segoe UI" w:cs="Segoe UI"/>
          <w:sz w:val="22"/>
          <w:szCs w:val="22"/>
          <w:lang w:val="cs-CZ"/>
        </w:rPr>
        <w:t>d</w:t>
      </w:r>
      <w:r>
        <w:rPr>
          <w:rFonts w:ascii="Segoe UI" w:hAnsi="Segoe UI" w:cs="Segoe UI"/>
          <w:sz w:val="22"/>
          <w:szCs w:val="22"/>
          <w:lang w:val="cs-CZ"/>
        </w:rPr>
        <w:t xml:space="preserve">íla. </w:t>
      </w:r>
    </w:p>
    <w:p w14:paraId="4CA3A719" w14:textId="77777777" w:rsidR="004D470E" w:rsidRPr="00FF0474" w:rsidRDefault="00BE2007"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sidRPr="00FF0474">
        <w:rPr>
          <w:rFonts w:ascii="Segoe UI" w:hAnsi="Segoe UI" w:cs="Segoe UI"/>
          <w:sz w:val="22"/>
          <w:szCs w:val="22"/>
          <w:lang w:val="cs-CZ"/>
        </w:rPr>
        <w:t>Zhotovitel</w:t>
      </w:r>
      <w:r w:rsidR="005A2323" w:rsidRPr="00FF0474">
        <w:rPr>
          <w:rFonts w:ascii="Segoe UI" w:hAnsi="Segoe UI" w:cs="Segoe UI"/>
          <w:sz w:val="22"/>
          <w:szCs w:val="22"/>
          <w:lang w:val="cs-CZ"/>
        </w:rPr>
        <w:t xml:space="preserve"> je povinen mít k dispozici a na žádost </w:t>
      </w:r>
      <w:r w:rsidRPr="00FF0474">
        <w:rPr>
          <w:rFonts w:ascii="Segoe UI" w:hAnsi="Segoe UI" w:cs="Segoe UI"/>
          <w:sz w:val="22"/>
          <w:szCs w:val="22"/>
          <w:lang w:val="cs-CZ"/>
        </w:rPr>
        <w:t>Objednatel</w:t>
      </w:r>
      <w:r w:rsidR="005A2323" w:rsidRPr="00FF0474">
        <w:rPr>
          <w:rFonts w:ascii="Segoe UI" w:hAnsi="Segoe UI" w:cs="Segoe UI"/>
          <w:sz w:val="22"/>
          <w:szCs w:val="22"/>
          <w:lang w:val="cs-CZ"/>
        </w:rPr>
        <w:t xml:space="preserve">e nebo TDI předložit popis technologických postupů a technických metod, kterých hodlá užít při zhotovování </w:t>
      </w:r>
      <w:r w:rsidR="00D51B30" w:rsidRPr="00FF0474">
        <w:rPr>
          <w:rFonts w:ascii="Segoe UI" w:hAnsi="Segoe UI" w:cs="Segoe UI"/>
          <w:sz w:val="22"/>
          <w:szCs w:val="22"/>
          <w:lang w:val="cs-CZ"/>
        </w:rPr>
        <w:t>Stavby</w:t>
      </w:r>
      <w:r w:rsidR="005A2323" w:rsidRPr="00FF0474">
        <w:rPr>
          <w:rFonts w:ascii="Segoe UI" w:hAnsi="Segoe UI" w:cs="Segoe UI"/>
          <w:sz w:val="22"/>
          <w:szCs w:val="22"/>
          <w:lang w:val="cs-CZ"/>
        </w:rPr>
        <w:t xml:space="preserve">, a to vždy před zahájením příslušných prací na </w:t>
      </w:r>
      <w:r w:rsidR="00271B65">
        <w:rPr>
          <w:rFonts w:ascii="Segoe UI" w:hAnsi="Segoe UI" w:cs="Segoe UI"/>
          <w:sz w:val="22"/>
          <w:szCs w:val="22"/>
          <w:lang w:val="cs-CZ"/>
        </w:rPr>
        <w:t>S</w:t>
      </w:r>
      <w:r w:rsidR="005A2323" w:rsidRPr="00FF0474">
        <w:rPr>
          <w:rFonts w:ascii="Segoe UI" w:hAnsi="Segoe UI" w:cs="Segoe UI"/>
          <w:sz w:val="22"/>
          <w:szCs w:val="22"/>
          <w:lang w:val="cs-CZ"/>
        </w:rPr>
        <w:t xml:space="preserve">tavbě dle Harmonogramu. Technologický postup musí být předložen v takové formě a podrobnostech, kterou si </w:t>
      </w:r>
      <w:r w:rsidRPr="00FF0474">
        <w:rPr>
          <w:rFonts w:ascii="Segoe UI" w:hAnsi="Segoe UI" w:cs="Segoe UI"/>
          <w:sz w:val="22"/>
          <w:szCs w:val="22"/>
          <w:lang w:val="cs-CZ"/>
        </w:rPr>
        <w:t>Objednatel</w:t>
      </w:r>
      <w:r w:rsidR="005A2323" w:rsidRPr="00FF0474">
        <w:rPr>
          <w:rFonts w:ascii="Segoe UI" w:hAnsi="Segoe UI" w:cs="Segoe UI"/>
          <w:sz w:val="22"/>
          <w:szCs w:val="22"/>
          <w:lang w:val="cs-CZ"/>
        </w:rPr>
        <w:t xml:space="preserve"> nebo TDI výslovně vyžádá, a to bez vlivu na změnu termínu a ceny prováděných příslušných prací.</w:t>
      </w:r>
      <w:r w:rsidR="0031476D" w:rsidRPr="00FF0474">
        <w:rPr>
          <w:rFonts w:ascii="Segoe UI" w:hAnsi="Segoe UI" w:cs="Segoe UI"/>
          <w:sz w:val="22"/>
          <w:szCs w:val="22"/>
          <w:lang w:val="cs-CZ"/>
        </w:rPr>
        <w:t xml:space="preserve"> </w:t>
      </w:r>
    </w:p>
    <w:p w14:paraId="02DD4A94" w14:textId="68D4FF2C" w:rsidR="00506716" w:rsidRDefault="00506716" w:rsidP="00506716">
      <w:pPr>
        <w:numPr>
          <w:ilvl w:val="1"/>
          <w:numId w:val="5"/>
        </w:numPr>
        <w:tabs>
          <w:tab w:val="clear" w:pos="1191"/>
        </w:tabs>
        <w:spacing w:after="120" w:line="276" w:lineRule="auto"/>
        <w:ind w:left="426" w:hanging="426"/>
        <w:jc w:val="both"/>
        <w:rPr>
          <w:rFonts w:ascii="Segoe UI" w:hAnsi="Segoe UI" w:cs="Segoe UI"/>
          <w:sz w:val="22"/>
          <w:szCs w:val="22"/>
        </w:rPr>
      </w:pPr>
      <w:r w:rsidRPr="00506716">
        <w:rPr>
          <w:rFonts w:ascii="Segoe UI" w:hAnsi="Segoe UI" w:cs="Segoe UI"/>
          <w:sz w:val="22"/>
          <w:szCs w:val="22"/>
        </w:rPr>
        <w:t>V případě, že Zhotovitel bude s prováděním prací ve zřejmém prodlení, které by ohrožovalo plynulost realizace, nebo konečný termín dokončení, vyzve jej Objednatel k zintenzivnění prací a zápisem do stavebního deníku stanoví Zhotoviteli lhůtu k vyrovnání prodlení. Pokud ani poté Zhotovitel nepodnikne kroky k urychlení prací, je Objednatel oprávněn do doby vyrovnání prodlení s realizací pozastavit platby vystavených fakturačních dokladů</w:t>
      </w:r>
      <w:r>
        <w:rPr>
          <w:rFonts w:ascii="Segoe UI" w:hAnsi="Segoe UI" w:cs="Segoe UI"/>
          <w:sz w:val="22"/>
          <w:szCs w:val="22"/>
        </w:rPr>
        <w:t>.</w:t>
      </w:r>
    </w:p>
    <w:p w14:paraId="7E6A164E" w14:textId="02915854" w:rsidR="00506716" w:rsidRDefault="00FB6F41" w:rsidP="00506716">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V případě, že </w:t>
      </w:r>
      <w:r w:rsidR="000848F7" w:rsidRPr="00FF0474">
        <w:rPr>
          <w:rFonts w:ascii="Segoe UI" w:hAnsi="Segoe UI" w:cs="Segoe UI"/>
          <w:sz w:val="22"/>
          <w:szCs w:val="22"/>
        </w:rPr>
        <w:t xml:space="preserve">osoba odpovědná za organizaci ochrany zdraví při práci a požární ochranu na </w:t>
      </w:r>
      <w:r w:rsidR="001B5397" w:rsidRPr="00FF0474">
        <w:rPr>
          <w:rFonts w:ascii="Segoe UI" w:hAnsi="Segoe UI" w:cs="Segoe UI"/>
          <w:sz w:val="22"/>
          <w:szCs w:val="22"/>
        </w:rPr>
        <w:t>S</w:t>
      </w:r>
      <w:r w:rsidR="000848F7" w:rsidRPr="00FF0474">
        <w:rPr>
          <w:rFonts w:ascii="Segoe UI" w:hAnsi="Segoe UI" w:cs="Segoe UI"/>
          <w:sz w:val="22"/>
          <w:szCs w:val="22"/>
        </w:rPr>
        <w:t xml:space="preserve">taveništi </w:t>
      </w:r>
      <w:r w:rsidR="008D122F" w:rsidRPr="009D7CAC">
        <w:rPr>
          <w:rFonts w:ascii="Segoe UI" w:hAnsi="Segoe UI" w:cs="Segoe UI"/>
          <w:sz w:val="22"/>
          <w:szCs w:val="22"/>
        </w:rPr>
        <w:t xml:space="preserve">uvedená v příloze č. </w:t>
      </w:r>
      <w:r w:rsidR="009D7CAC" w:rsidRPr="009D7CAC">
        <w:rPr>
          <w:rFonts w:ascii="Segoe UI" w:hAnsi="Segoe UI" w:cs="Segoe UI"/>
          <w:sz w:val="22"/>
          <w:szCs w:val="22"/>
        </w:rPr>
        <w:t>2</w:t>
      </w:r>
      <w:r w:rsidR="008D122F" w:rsidRPr="00FF0474">
        <w:rPr>
          <w:rFonts w:ascii="Segoe UI" w:hAnsi="Segoe UI" w:cs="Segoe UI"/>
          <w:sz w:val="22"/>
          <w:szCs w:val="22"/>
        </w:rPr>
        <w:t xml:space="preserve"> smlouvy</w:t>
      </w:r>
      <w:r w:rsidR="00DC1192" w:rsidRPr="00FF0474">
        <w:rPr>
          <w:rFonts w:ascii="Segoe UI" w:hAnsi="Segoe UI" w:cs="Segoe UI"/>
          <w:sz w:val="22"/>
          <w:szCs w:val="22"/>
        </w:rPr>
        <w:t xml:space="preserve"> (</w:t>
      </w:r>
      <w:r w:rsidR="004B540E" w:rsidRPr="00FF0474">
        <w:rPr>
          <w:rFonts w:ascii="Segoe UI" w:hAnsi="Segoe UI" w:cs="Segoe UI"/>
          <w:sz w:val="22"/>
          <w:szCs w:val="22"/>
        </w:rPr>
        <w:t>dále jen „</w:t>
      </w:r>
      <w:r w:rsidR="004B540E" w:rsidRPr="00FF0474">
        <w:rPr>
          <w:rFonts w:ascii="Segoe UI" w:hAnsi="Segoe UI" w:cs="Segoe UI"/>
          <w:b/>
          <w:i/>
          <w:sz w:val="22"/>
          <w:szCs w:val="22"/>
        </w:rPr>
        <w:t xml:space="preserve">Koordinátor </w:t>
      </w:r>
      <w:r w:rsidR="002E59ED" w:rsidRPr="00FF0474">
        <w:rPr>
          <w:rFonts w:ascii="Segoe UI" w:hAnsi="Segoe UI" w:cs="Segoe UI"/>
          <w:b/>
          <w:i/>
          <w:sz w:val="22"/>
          <w:szCs w:val="22"/>
        </w:rPr>
        <w:t>BOZP</w:t>
      </w:r>
      <w:r w:rsidR="004B540E" w:rsidRPr="00FF0474">
        <w:rPr>
          <w:rFonts w:ascii="Segoe UI" w:hAnsi="Segoe UI" w:cs="Segoe UI"/>
          <w:sz w:val="22"/>
          <w:szCs w:val="22"/>
        </w:rPr>
        <w:t>“</w:t>
      </w:r>
      <w:r w:rsidR="002E59ED" w:rsidRPr="00FF0474">
        <w:rPr>
          <w:rFonts w:ascii="Segoe UI" w:hAnsi="Segoe UI" w:cs="Segoe UI"/>
          <w:sz w:val="22"/>
          <w:szCs w:val="22"/>
        </w:rPr>
        <w:t>),</w:t>
      </w:r>
      <w:r w:rsidR="00B06287" w:rsidRPr="00FF0474">
        <w:rPr>
          <w:rFonts w:ascii="Segoe UI" w:hAnsi="Segoe UI" w:cs="Segoe UI"/>
          <w:sz w:val="22"/>
          <w:szCs w:val="22"/>
        </w:rPr>
        <w:t xml:space="preserve"> </w:t>
      </w:r>
      <w:r w:rsidR="008D122F" w:rsidRPr="00FF0474">
        <w:rPr>
          <w:rFonts w:ascii="Segoe UI" w:hAnsi="Segoe UI" w:cs="Segoe UI"/>
          <w:sz w:val="22"/>
          <w:szCs w:val="22"/>
        </w:rPr>
        <w:t>TDI,</w:t>
      </w:r>
      <w:r w:rsidR="002E59ED" w:rsidRPr="00FF0474">
        <w:rPr>
          <w:rFonts w:ascii="Segoe UI" w:hAnsi="Segoe UI" w:cs="Segoe UI"/>
          <w:sz w:val="22"/>
          <w:szCs w:val="22"/>
        </w:rPr>
        <w:t xml:space="preserve"> </w:t>
      </w:r>
      <w:r w:rsidR="00BE2007" w:rsidRPr="00FF0474">
        <w:rPr>
          <w:rFonts w:ascii="Segoe UI" w:hAnsi="Segoe UI" w:cs="Segoe UI"/>
          <w:sz w:val="22"/>
          <w:szCs w:val="22"/>
        </w:rPr>
        <w:t>Objednatel</w:t>
      </w:r>
      <w:r w:rsidRPr="00FF0474">
        <w:rPr>
          <w:rFonts w:ascii="Segoe UI" w:hAnsi="Segoe UI" w:cs="Segoe UI"/>
          <w:sz w:val="22"/>
          <w:szCs w:val="22"/>
        </w:rPr>
        <w:t xml:space="preserve"> nebo jiná k tomu oprávněná osoba (např. oblastní inspektorát práce) přeruší práce z důvodu porušení pravidel bezpečnosti a ochrany zdraví při práci, toto přerušení nebude mít vliv </w:t>
      </w:r>
      <w:r w:rsidRPr="00B62DD7">
        <w:rPr>
          <w:rFonts w:ascii="Segoe UI" w:hAnsi="Segoe UI" w:cs="Segoe UI"/>
          <w:sz w:val="22"/>
          <w:szCs w:val="22"/>
        </w:rPr>
        <w:t>na lhůtu</w:t>
      </w:r>
      <w:r w:rsidR="008F0376">
        <w:rPr>
          <w:rFonts w:ascii="Segoe UI" w:hAnsi="Segoe UI" w:cs="Segoe UI"/>
          <w:sz w:val="22"/>
          <w:szCs w:val="22"/>
        </w:rPr>
        <w:t xml:space="preserve"> pro dokončení kterékoliv části díla</w:t>
      </w:r>
      <w:r w:rsidRPr="00B62DD7">
        <w:rPr>
          <w:rFonts w:ascii="Segoe UI" w:hAnsi="Segoe UI" w:cs="Segoe UI"/>
          <w:sz w:val="22"/>
          <w:szCs w:val="22"/>
        </w:rPr>
        <w:t>.</w:t>
      </w:r>
      <w:r w:rsidRPr="00FF0474">
        <w:rPr>
          <w:rFonts w:ascii="Segoe UI" w:hAnsi="Segoe UI" w:cs="Segoe UI"/>
          <w:sz w:val="22"/>
          <w:szCs w:val="22"/>
        </w:rPr>
        <w:t xml:space="preserve"> </w:t>
      </w:r>
    </w:p>
    <w:p w14:paraId="7F933AC3" w14:textId="77777777" w:rsidR="00326701" w:rsidRPr="00FF0474" w:rsidRDefault="00326701" w:rsidP="000F528D">
      <w:pPr>
        <w:spacing w:after="120" w:line="276" w:lineRule="auto"/>
        <w:rPr>
          <w:rFonts w:ascii="Segoe UI" w:hAnsi="Segoe UI" w:cs="Segoe UI"/>
          <w:snapToGrid w:val="0"/>
          <w:sz w:val="22"/>
          <w:szCs w:val="22"/>
        </w:rPr>
      </w:pPr>
    </w:p>
    <w:p w14:paraId="4E425754" w14:textId="77777777" w:rsidR="00C26D33" w:rsidRPr="00FF0474" w:rsidRDefault="00C26D33"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Místo plnění</w:t>
      </w:r>
    </w:p>
    <w:p w14:paraId="621D2188" w14:textId="716FB991" w:rsidR="00965159" w:rsidRPr="00FF0474" w:rsidRDefault="00C26D33" w:rsidP="00DF7500">
      <w:pPr>
        <w:tabs>
          <w:tab w:val="left" w:pos="426"/>
        </w:tabs>
        <w:spacing w:after="120" w:line="276" w:lineRule="auto"/>
        <w:ind w:left="426"/>
        <w:jc w:val="both"/>
        <w:rPr>
          <w:rFonts w:ascii="Segoe UI" w:hAnsi="Segoe UI" w:cs="Segoe UI"/>
          <w:sz w:val="22"/>
          <w:szCs w:val="22"/>
        </w:rPr>
      </w:pPr>
      <w:r w:rsidRPr="00FF0474">
        <w:rPr>
          <w:rFonts w:ascii="Segoe UI" w:hAnsi="Segoe UI" w:cs="Segoe UI"/>
          <w:sz w:val="22"/>
          <w:szCs w:val="22"/>
        </w:rPr>
        <w:t xml:space="preserve">Místem </w:t>
      </w:r>
      <w:r w:rsidRPr="00103229">
        <w:rPr>
          <w:rFonts w:ascii="Segoe UI" w:hAnsi="Segoe UI" w:cs="Segoe UI"/>
          <w:sz w:val="22"/>
          <w:szCs w:val="22"/>
        </w:rPr>
        <w:t xml:space="preserve">realizace </w:t>
      </w:r>
      <w:r w:rsidR="00D51B30" w:rsidRPr="00103229">
        <w:rPr>
          <w:rFonts w:ascii="Segoe UI" w:hAnsi="Segoe UI" w:cs="Segoe UI"/>
          <w:sz w:val="22"/>
          <w:szCs w:val="22"/>
        </w:rPr>
        <w:t>Stavby</w:t>
      </w:r>
      <w:r w:rsidRPr="00103229">
        <w:rPr>
          <w:rFonts w:ascii="Segoe UI" w:hAnsi="Segoe UI" w:cs="Segoe UI"/>
          <w:sz w:val="22"/>
          <w:szCs w:val="22"/>
        </w:rPr>
        <w:t xml:space="preserve"> je </w:t>
      </w:r>
      <w:r w:rsidR="00103229" w:rsidRPr="00103229">
        <w:rPr>
          <w:rFonts w:ascii="Segoe UI" w:hAnsi="Segoe UI" w:cs="Segoe UI"/>
          <w:sz w:val="22"/>
          <w:szCs w:val="22"/>
        </w:rPr>
        <w:t xml:space="preserve">Brno – </w:t>
      </w:r>
      <w:r w:rsidR="00F44A08">
        <w:rPr>
          <w:rFonts w:ascii="Segoe UI" w:hAnsi="Segoe UI" w:cs="Segoe UI"/>
          <w:sz w:val="22"/>
          <w:szCs w:val="22"/>
        </w:rPr>
        <w:t xml:space="preserve">Královo Pole, ulice Vodova. </w:t>
      </w:r>
      <w:r w:rsidR="00965159" w:rsidRPr="00103229">
        <w:rPr>
          <w:rFonts w:ascii="Segoe UI" w:hAnsi="Segoe UI" w:cs="Segoe UI"/>
          <w:sz w:val="22"/>
          <w:szCs w:val="22"/>
        </w:rPr>
        <w:t xml:space="preserve">Podrobné vymezení místa realizace </w:t>
      </w:r>
      <w:r w:rsidR="00D51B30" w:rsidRPr="00103229">
        <w:rPr>
          <w:rFonts w:ascii="Segoe UI" w:hAnsi="Segoe UI" w:cs="Segoe UI"/>
          <w:sz w:val="22"/>
          <w:szCs w:val="22"/>
        </w:rPr>
        <w:t>Stavby</w:t>
      </w:r>
      <w:r w:rsidR="00965159" w:rsidRPr="00103229">
        <w:rPr>
          <w:rFonts w:ascii="Segoe UI" w:hAnsi="Segoe UI" w:cs="Segoe UI"/>
          <w:sz w:val="22"/>
          <w:szCs w:val="22"/>
        </w:rPr>
        <w:t xml:space="preserve"> je obsaženo v </w:t>
      </w:r>
      <w:r w:rsidR="00A80BE2" w:rsidRPr="00103229">
        <w:rPr>
          <w:rFonts w:ascii="Segoe UI" w:hAnsi="Segoe UI" w:cs="Segoe UI"/>
          <w:sz w:val="22"/>
          <w:szCs w:val="22"/>
        </w:rPr>
        <w:t>P</w:t>
      </w:r>
      <w:r w:rsidR="00965159" w:rsidRPr="00103229">
        <w:rPr>
          <w:rFonts w:ascii="Segoe UI" w:hAnsi="Segoe UI" w:cs="Segoe UI"/>
          <w:sz w:val="22"/>
          <w:szCs w:val="22"/>
        </w:rPr>
        <w:t>rojektové dokumentaci</w:t>
      </w:r>
      <w:r w:rsidR="00965159" w:rsidRPr="00FF0474">
        <w:rPr>
          <w:rFonts w:ascii="Segoe UI" w:hAnsi="Segoe UI" w:cs="Segoe UI"/>
          <w:sz w:val="22"/>
          <w:szCs w:val="22"/>
        </w:rPr>
        <w:t>.</w:t>
      </w:r>
    </w:p>
    <w:p w14:paraId="129C4D74" w14:textId="77777777" w:rsidR="00326701" w:rsidRPr="00FF0474" w:rsidRDefault="00326701" w:rsidP="000F528D">
      <w:pPr>
        <w:pStyle w:val="Zkladntextodsazen"/>
        <w:spacing w:after="120" w:line="276" w:lineRule="auto"/>
        <w:ind w:left="426" w:firstLine="0"/>
        <w:jc w:val="both"/>
        <w:rPr>
          <w:rFonts w:ascii="Segoe UI" w:hAnsi="Segoe UI" w:cs="Segoe UI"/>
          <w:sz w:val="22"/>
          <w:szCs w:val="22"/>
          <w:lang w:val="cs-CZ"/>
        </w:rPr>
      </w:pPr>
    </w:p>
    <w:p w14:paraId="115415F6" w14:textId="77777777" w:rsidR="007575D2" w:rsidRPr="00FF0474" w:rsidRDefault="00FB6F41" w:rsidP="00C34FF2">
      <w:pPr>
        <w:numPr>
          <w:ilvl w:val="0"/>
          <w:numId w:val="5"/>
        </w:numPr>
        <w:spacing w:after="120" w:line="276" w:lineRule="auto"/>
        <w:ind w:left="0" w:firstLine="0"/>
        <w:jc w:val="center"/>
        <w:rPr>
          <w:rFonts w:ascii="Segoe UI" w:hAnsi="Segoe UI" w:cs="Segoe UI"/>
          <w:b/>
          <w:sz w:val="22"/>
          <w:szCs w:val="22"/>
        </w:rPr>
      </w:pPr>
      <w:bookmarkStart w:id="24" w:name="_Ref114216101"/>
      <w:r w:rsidRPr="00FF0474">
        <w:rPr>
          <w:rFonts w:ascii="Segoe UI" w:hAnsi="Segoe UI" w:cs="Segoe UI"/>
          <w:b/>
          <w:sz w:val="22"/>
          <w:szCs w:val="22"/>
        </w:rPr>
        <w:t xml:space="preserve">Cena </w:t>
      </w:r>
      <w:r w:rsidR="00965159" w:rsidRPr="00FF0474">
        <w:rPr>
          <w:rFonts w:ascii="Segoe UI" w:hAnsi="Segoe UI" w:cs="Segoe UI"/>
          <w:b/>
          <w:sz w:val="22"/>
          <w:szCs w:val="22"/>
        </w:rPr>
        <w:t>za splnění předmětu smlouvy a podmínky pro změnu sjednané ceny</w:t>
      </w:r>
      <w:bookmarkEnd w:id="24"/>
    </w:p>
    <w:p w14:paraId="61DB4865" w14:textId="77777777" w:rsidR="00871FCB" w:rsidRPr="00FF0474" w:rsidRDefault="00FB6F41"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25" w:name="_Ref114218264"/>
      <w:r w:rsidRPr="00FF0474">
        <w:rPr>
          <w:rFonts w:ascii="Segoe UI" w:hAnsi="Segoe UI" w:cs="Segoe UI"/>
          <w:sz w:val="22"/>
          <w:szCs w:val="22"/>
        </w:rPr>
        <w:t>Ce</w:t>
      </w:r>
      <w:r w:rsidR="00326701" w:rsidRPr="00FF0474">
        <w:rPr>
          <w:rFonts w:ascii="Segoe UI" w:hAnsi="Segoe UI" w:cs="Segoe UI"/>
          <w:sz w:val="22"/>
          <w:szCs w:val="22"/>
        </w:rPr>
        <w:t>lková</w:t>
      </w:r>
      <w:r w:rsidRPr="00FF0474">
        <w:rPr>
          <w:rFonts w:ascii="Segoe UI" w:hAnsi="Segoe UI" w:cs="Segoe UI"/>
          <w:sz w:val="22"/>
          <w:szCs w:val="22"/>
        </w:rPr>
        <w:t xml:space="preserve"> </w:t>
      </w:r>
      <w:r w:rsidR="00326701" w:rsidRPr="00FF0474">
        <w:rPr>
          <w:rFonts w:ascii="Segoe UI" w:hAnsi="Segoe UI" w:cs="Segoe UI"/>
          <w:sz w:val="22"/>
          <w:szCs w:val="22"/>
        </w:rPr>
        <w:t>cena za splnění celého předmětu smlouvy</w:t>
      </w:r>
      <w:r w:rsidR="002D33A8" w:rsidRPr="00FF0474">
        <w:rPr>
          <w:rFonts w:ascii="Segoe UI" w:hAnsi="Segoe UI" w:cs="Segoe UI"/>
          <w:sz w:val="22"/>
          <w:szCs w:val="22"/>
        </w:rPr>
        <w:t xml:space="preserve"> (dále jen „</w:t>
      </w:r>
      <w:r w:rsidR="002D33A8" w:rsidRPr="00FF0474">
        <w:rPr>
          <w:rFonts w:ascii="Segoe UI" w:hAnsi="Segoe UI" w:cs="Segoe UI"/>
          <w:b/>
          <w:i/>
          <w:sz w:val="22"/>
          <w:szCs w:val="22"/>
        </w:rPr>
        <w:t>Celková cena</w:t>
      </w:r>
      <w:r w:rsidR="002D33A8" w:rsidRPr="00FF0474">
        <w:rPr>
          <w:rFonts w:ascii="Segoe UI" w:hAnsi="Segoe UI" w:cs="Segoe UI"/>
          <w:sz w:val="22"/>
          <w:szCs w:val="22"/>
        </w:rPr>
        <w:t>“)</w:t>
      </w:r>
      <w:r w:rsidR="00326701" w:rsidRPr="00FF0474">
        <w:rPr>
          <w:rFonts w:ascii="Segoe UI" w:hAnsi="Segoe UI" w:cs="Segoe UI"/>
          <w:sz w:val="22"/>
          <w:szCs w:val="22"/>
        </w:rPr>
        <w:t xml:space="preserve"> se sjednává</w:t>
      </w:r>
      <w:r w:rsidR="00871FCB" w:rsidRPr="00FF0474">
        <w:rPr>
          <w:rFonts w:ascii="Segoe UI" w:hAnsi="Segoe UI" w:cs="Segoe UI"/>
          <w:sz w:val="22"/>
          <w:szCs w:val="22"/>
        </w:rPr>
        <w:t xml:space="preserve"> takto:</w:t>
      </w:r>
      <w:bookmarkEnd w:id="25"/>
      <w:r w:rsidR="00326701" w:rsidRPr="00FF0474">
        <w:rPr>
          <w:rFonts w:ascii="Segoe UI" w:hAnsi="Segoe UI" w:cs="Segoe UI"/>
          <w:sz w:val="22"/>
          <w:szCs w:val="22"/>
        </w:rPr>
        <w:t xml:space="preserve"> </w:t>
      </w:r>
    </w:p>
    <w:p w14:paraId="34753637" w14:textId="77777777" w:rsidR="00326701" w:rsidRDefault="00871FCB" w:rsidP="000F528D">
      <w:pPr>
        <w:spacing w:after="120" w:line="276" w:lineRule="auto"/>
        <w:ind w:left="567"/>
        <w:jc w:val="both"/>
        <w:rPr>
          <w:rFonts w:ascii="Segoe UI" w:hAnsi="Segoe UI" w:cs="Segoe UI"/>
          <w:sz w:val="22"/>
          <w:szCs w:val="22"/>
        </w:rPr>
      </w:pPr>
      <w:r w:rsidRPr="00FF0474">
        <w:rPr>
          <w:rFonts w:ascii="Segoe UI" w:hAnsi="Segoe UI" w:cs="Segoe UI"/>
          <w:sz w:val="22"/>
          <w:szCs w:val="22"/>
        </w:rPr>
        <w:t xml:space="preserve">cena celkem </w:t>
      </w:r>
      <w:r w:rsidR="00024586" w:rsidRPr="00B10177">
        <w:rPr>
          <w:rFonts w:ascii="Segoe UI" w:hAnsi="Segoe UI" w:cs="Segoe UI"/>
          <w:sz w:val="22"/>
          <w:szCs w:val="22"/>
          <w:highlight w:val="yellow"/>
        </w:rPr>
        <w:t>___________________________</w:t>
      </w:r>
      <w:r w:rsidR="00337F94">
        <w:rPr>
          <w:rFonts w:ascii="Segoe UI" w:hAnsi="Segoe UI" w:cs="Segoe UI"/>
          <w:sz w:val="22"/>
          <w:szCs w:val="22"/>
        </w:rPr>
        <w:t xml:space="preserve"> </w:t>
      </w:r>
      <w:r w:rsidR="00024586" w:rsidRPr="00FF0474">
        <w:rPr>
          <w:rFonts w:ascii="Segoe UI" w:hAnsi="Segoe UI" w:cs="Segoe UI"/>
          <w:b/>
          <w:sz w:val="22"/>
          <w:szCs w:val="22"/>
        </w:rPr>
        <w:t>Kč</w:t>
      </w:r>
      <w:r w:rsidR="00326701" w:rsidRPr="00FF0474">
        <w:rPr>
          <w:rFonts w:ascii="Segoe UI" w:hAnsi="Segoe UI" w:cs="Segoe UI"/>
          <w:b/>
          <w:sz w:val="22"/>
          <w:szCs w:val="22"/>
        </w:rPr>
        <w:t xml:space="preserve"> bez DPH</w:t>
      </w:r>
      <w:r w:rsidR="007E0A53" w:rsidRPr="00FF0474">
        <w:rPr>
          <w:rFonts w:ascii="Segoe UI" w:hAnsi="Segoe UI" w:cs="Segoe UI"/>
          <w:sz w:val="22"/>
          <w:szCs w:val="22"/>
        </w:rPr>
        <w:t>.</w:t>
      </w:r>
    </w:p>
    <w:p w14:paraId="0FADA88F" w14:textId="77777777" w:rsidR="00024586" w:rsidRPr="00024586" w:rsidRDefault="00024586" w:rsidP="00024586">
      <w:pPr>
        <w:tabs>
          <w:tab w:val="left" w:pos="2835"/>
        </w:tabs>
        <w:spacing w:after="120" w:line="276" w:lineRule="auto"/>
        <w:ind w:left="2835" w:hanging="2268"/>
        <w:jc w:val="both"/>
        <w:rPr>
          <w:rFonts w:ascii="Segoe UI" w:hAnsi="Segoe UI" w:cs="Segoe UI"/>
          <w:b/>
          <w:i/>
          <w:color w:val="FF0000"/>
          <w:sz w:val="22"/>
          <w:szCs w:val="22"/>
        </w:rPr>
      </w:pPr>
      <w:r w:rsidRPr="00A81337">
        <w:rPr>
          <w:rFonts w:ascii="Segoe UI" w:hAnsi="Segoe UI" w:cs="Segoe UI"/>
          <w:b/>
          <w:i/>
          <w:color w:val="FF0000"/>
          <w:sz w:val="22"/>
          <w:szCs w:val="22"/>
        </w:rPr>
        <w:t xml:space="preserve">POKYN PRO </w:t>
      </w:r>
      <w:r w:rsidRPr="00345232">
        <w:rPr>
          <w:rFonts w:ascii="Segoe UI" w:hAnsi="Segoe UI" w:cs="Segoe UI"/>
          <w:b/>
          <w:i/>
          <w:iCs/>
          <w:color w:val="FF0000"/>
          <w:sz w:val="22"/>
          <w:szCs w:val="22"/>
        </w:rPr>
        <w:t>ÚČASTNÍKA</w:t>
      </w:r>
      <w:r w:rsidRPr="00A81337">
        <w:rPr>
          <w:rFonts w:ascii="Segoe UI" w:hAnsi="Segoe UI" w:cs="Segoe UI"/>
          <w:b/>
          <w:i/>
          <w:color w:val="FF0000"/>
          <w:sz w:val="22"/>
          <w:szCs w:val="22"/>
        </w:rPr>
        <w:t>:</w:t>
      </w:r>
      <w:r w:rsidRPr="00A81337">
        <w:rPr>
          <w:rFonts w:ascii="Segoe UI" w:hAnsi="Segoe UI" w:cs="Segoe UI"/>
          <w:b/>
          <w:i/>
          <w:color w:val="FF0000"/>
          <w:sz w:val="22"/>
          <w:szCs w:val="22"/>
        </w:rPr>
        <w:tab/>
      </w:r>
      <w:r w:rsidRPr="00A81337">
        <w:rPr>
          <w:rFonts w:ascii="Segoe UI" w:hAnsi="Segoe UI" w:cs="Segoe UI"/>
          <w:i/>
          <w:color w:val="FF0000"/>
          <w:sz w:val="22"/>
          <w:szCs w:val="22"/>
        </w:rPr>
        <w:t xml:space="preserve">Při zpracování návrhu smlouvy doplní </w:t>
      </w:r>
      <w:r>
        <w:rPr>
          <w:rFonts w:ascii="Segoe UI" w:hAnsi="Segoe UI" w:cs="Segoe UI"/>
          <w:i/>
          <w:color w:val="FF0000"/>
          <w:sz w:val="22"/>
          <w:szCs w:val="22"/>
        </w:rPr>
        <w:t>účastník</w:t>
      </w:r>
      <w:r w:rsidRPr="00A81337">
        <w:rPr>
          <w:rFonts w:ascii="Segoe UI" w:hAnsi="Segoe UI" w:cs="Segoe UI"/>
          <w:i/>
          <w:color w:val="FF0000"/>
          <w:sz w:val="22"/>
          <w:szCs w:val="22"/>
        </w:rPr>
        <w:t xml:space="preserve"> požadované údaje o ceně za splnění předmětu smlouvy – toto bude cena, která bude předmětem hodnocení dle zadávací dokumentace. </w:t>
      </w:r>
    </w:p>
    <w:p w14:paraId="142841DB" w14:textId="77777777" w:rsidR="00024586" w:rsidRPr="00F97FA1" w:rsidRDefault="00024586" w:rsidP="00024586">
      <w:pPr>
        <w:numPr>
          <w:ilvl w:val="1"/>
          <w:numId w:val="5"/>
        </w:numPr>
        <w:tabs>
          <w:tab w:val="left" w:pos="426"/>
        </w:tabs>
        <w:spacing w:after="120" w:line="276" w:lineRule="auto"/>
        <w:ind w:left="426" w:hanging="426"/>
        <w:jc w:val="both"/>
        <w:rPr>
          <w:rFonts w:ascii="Segoe UI" w:hAnsi="Segoe UI" w:cs="Segoe UI"/>
          <w:sz w:val="22"/>
          <w:szCs w:val="22"/>
        </w:rPr>
      </w:pPr>
      <w:r w:rsidRPr="00A81337">
        <w:rPr>
          <w:rFonts w:ascii="Segoe UI" w:hAnsi="Segoe UI" w:cs="Segoe UI"/>
          <w:sz w:val="22"/>
          <w:szCs w:val="22"/>
        </w:rPr>
        <w:t xml:space="preserve">Pro obsah a rozsah </w:t>
      </w:r>
      <w:r>
        <w:rPr>
          <w:rFonts w:ascii="Segoe UI" w:hAnsi="Segoe UI" w:cs="Segoe UI"/>
          <w:sz w:val="22"/>
          <w:szCs w:val="22"/>
        </w:rPr>
        <w:t>C</w:t>
      </w:r>
      <w:r w:rsidRPr="005D4A7F">
        <w:rPr>
          <w:rFonts w:ascii="Segoe UI" w:hAnsi="Segoe UI" w:cs="Segoe UI"/>
          <w:sz w:val="22"/>
          <w:szCs w:val="22"/>
        </w:rPr>
        <w:t>elkové ceny týkající se zhotovení</w:t>
      </w:r>
      <w:r>
        <w:rPr>
          <w:rFonts w:ascii="Segoe UI" w:hAnsi="Segoe UI" w:cs="Segoe UI"/>
          <w:sz w:val="22"/>
          <w:szCs w:val="22"/>
        </w:rPr>
        <w:t xml:space="preserve"> Stavby</w:t>
      </w:r>
      <w:r w:rsidRPr="00A81337">
        <w:rPr>
          <w:rFonts w:ascii="Segoe UI" w:hAnsi="Segoe UI" w:cs="Segoe UI"/>
          <w:sz w:val="22"/>
          <w:szCs w:val="22"/>
        </w:rPr>
        <w:t xml:space="preserve"> je rozhodující rozsah Stavby vycházející z </w:t>
      </w:r>
      <w:r w:rsidRPr="00F97FA1">
        <w:rPr>
          <w:rFonts w:ascii="Segoe UI" w:hAnsi="Segoe UI" w:cs="Segoe UI"/>
          <w:sz w:val="22"/>
          <w:szCs w:val="22"/>
        </w:rPr>
        <w:t>Projektové dokumentace a oceněného soupisu prací, který je součástí této smlouvy a tvoří její přílohu č. 1.</w:t>
      </w:r>
    </w:p>
    <w:p w14:paraId="6773221B" w14:textId="4F1B3EC2" w:rsidR="00024586" w:rsidRPr="00D5786E" w:rsidRDefault="00024586" w:rsidP="00D87B18">
      <w:pPr>
        <w:numPr>
          <w:ilvl w:val="1"/>
          <w:numId w:val="5"/>
        </w:numPr>
        <w:tabs>
          <w:tab w:val="left" w:pos="426"/>
        </w:tabs>
        <w:spacing w:after="120" w:line="276" w:lineRule="auto"/>
        <w:ind w:left="426" w:hanging="426"/>
        <w:jc w:val="both"/>
        <w:rPr>
          <w:rFonts w:ascii="Segoe UI" w:hAnsi="Segoe UI" w:cs="Segoe UI"/>
          <w:sz w:val="22"/>
          <w:szCs w:val="22"/>
        </w:rPr>
      </w:pPr>
      <w:r w:rsidRPr="00D5786E">
        <w:rPr>
          <w:rFonts w:ascii="Segoe UI" w:hAnsi="Segoe UI" w:cs="Segoe UI"/>
          <w:sz w:val="22"/>
          <w:szCs w:val="22"/>
        </w:rPr>
        <w:t>Celková cena, jakož i položkové ceny zpracované v oceněném soupisu prací</w:t>
      </w:r>
      <w:r w:rsidR="00271B65" w:rsidRPr="00D5786E">
        <w:rPr>
          <w:rFonts w:ascii="Segoe UI" w:hAnsi="Segoe UI" w:cs="Segoe UI"/>
          <w:sz w:val="22"/>
          <w:szCs w:val="22"/>
        </w:rPr>
        <w:t>,</w:t>
      </w:r>
      <w:r w:rsidRPr="00D5786E">
        <w:rPr>
          <w:rFonts w:ascii="Segoe UI" w:hAnsi="Segoe UI" w:cs="Segoe UI"/>
          <w:sz w:val="22"/>
          <w:szCs w:val="22"/>
        </w:rPr>
        <w:t xml:space="preserve"> obsahuje veškeré náklady nezbytné k řádnému a včasnému splnění předmětu smlouvy a přiměřený zisk Zhotovitele. Celková cena obsahuje mimo vlastní provedení prací a dodávek zejména i zabezpečení bezpečnosti a hygieny práce, náklady na vybudování, udržování a odstranění zařízení Staveniště, opatření k ochraně životního prostředí, pojištění Stavby a osob, organizační a koordinační činnost, vyhotovení požadovaných dokladů, provedení požadovaných zkoušek, zpracování dokumentace zajišťované Zhotovitelem, provozní náklady, náklady na správní poplatky, daně, bankovní záruky, zvýšené náklady o víkendech, svátcích a v zimním období nebo ve vícesměnném provozu, náklady na odstranění a znečištění sutě a odpadů ze stavby, za spotřebu energií, za pronájmy, za zábor veřejného prostranství, náklady na značení BOZP a požární ochrany dle relevantní právní úpravy, </w:t>
      </w:r>
      <w:r w:rsidR="00D5786E" w:rsidRPr="00D5786E">
        <w:rPr>
          <w:rFonts w:ascii="Segoe UI" w:hAnsi="Segoe UI" w:cs="Segoe UI"/>
          <w:sz w:val="22"/>
          <w:szCs w:val="22"/>
        </w:rPr>
        <w:t xml:space="preserve">náklady na zařízení kolaudace vč. správních poplatků </w:t>
      </w:r>
      <w:r w:rsidRPr="00D5786E">
        <w:rPr>
          <w:rFonts w:ascii="Segoe UI" w:hAnsi="Segoe UI" w:cs="Segoe UI"/>
          <w:sz w:val="22"/>
          <w:szCs w:val="22"/>
        </w:rPr>
        <w:t>apod.</w:t>
      </w:r>
      <w:r w:rsidR="00D5786E">
        <w:rPr>
          <w:rFonts w:ascii="Segoe UI" w:hAnsi="Segoe UI" w:cs="Segoe UI"/>
          <w:sz w:val="22"/>
          <w:szCs w:val="22"/>
        </w:rPr>
        <w:t xml:space="preserve"> </w:t>
      </w:r>
      <w:r w:rsidRPr="00D5786E">
        <w:rPr>
          <w:rFonts w:ascii="Segoe UI" w:hAnsi="Segoe UI" w:cs="Segoe UI"/>
          <w:sz w:val="22"/>
          <w:szCs w:val="22"/>
        </w:rPr>
        <w:t>Celková cena obsahuje rovněž odměnu za poskytnutí majetkových práv (licence) k DSPS.</w:t>
      </w:r>
    </w:p>
    <w:p w14:paraId="46F064D0" w14:textId="77777777" w:rsidR="00B44257" w:rsidRPr="00BD121B" w:rsidRDefault="00C33B97" w:rsidP="00BD121B">
      <w:pPr>
        <w:numPr>
          <w:ilvl w:val="1"/>
          <w:numId w:val="5"/>
        </w:numPr>
        <w:tabs>
          <w:tab w:val="left" w:pos="426"/>
        </w:tabs>
        <w:spacing w:after="120" w:line="276" w:lineRule="auto"/>
        <w:ind w:left="426" w:hanging="426"/>
        <w:jc w:val="both"/>
        <w:rPr>
          <w:rFonts w:ascii="Segoe UI" w:hAnsi="Segoe UI" w:cs="Segoe UI"/>
          <w:sz w:val="22"/>
          <w:szCs w:val="22"/>
        </w:rPr>
      </w:pPr>
      <w:r w:rsidRPr="004C55BF">
        <w:rPr>
          <w:rFonts w:ascii="Segoe UI" w:hAnsi="Segoe UI" w:cs="Segoe UI"/>
          <w:sz w:val="22"/>
          <w:szCs w:val="22"/>
        </w:rPr>
        <w:t>V</w:t>
      </w:r>
      <w:r w:rsidR="00D5786E">
        <w:rPr>
          <w:rFonts w:ascii="Segoe UI" w:hAnsi="Segoe UI" w:cs="Segoe UI"/>
          <w:sz w:val="22"/>
          <w:szCs w:val="22"/>
        </w:rPr>
        <w:t xml:space="preserve"> Celkové </w:t>
      </w:r>
      <w:r w:rsidRPr="004C55BF">
        <w:rPr>
          <w:rFonts w:ascii="Segoe UI" w:hAnsi="Segoe UI" w:cs="Segoe UI"/>
          <w:sz w:val="22"/>
          <w:szCs w:val="22"/>
        </w:rPr>
        <w:t>ceně je</w:t>
      </w:r>
      <w:r w:rsidR="00D5786E">
        <w:rPr>
          <w:rFonts w:ascii="Segoe UI" w:hAnsi="Segoe UI" w:cs="Segoe UI"/>
          <w:sz w:val="22"/>
          <w:szCs w:val="22"/>
        </w:rPr>
        <w:t xml:space="preserve"> také</w:t>
      </w:r>
      <w:r w:rsidRPr="004C55BF">
        <w:rPr>
          <w:rFonts w:ascii="Segoe UI" w:hAnsi="Segoe UI" w:cs="Segoe UI"/>
          <w:sz w:val="22"/>
          <w:szCs w:val="22"/>
        </w:rPr>
        <w:t xml:space="preserve"> zahrnuta částka představující úhradu vodného, stočného, elektrické</w:t>
      </w:r>
      <w:r w:rsidRPr="00892B44">
        <w:rPr>
          <w:rFonts w:ascii="Segoe UI" w:hAnsi="Segoe UI" w:cs="Segoe UI"/>
          <w:sz w:val="22"/>
          <w:szCs w:val="22"/>
        </w:rPr>
        <w:t xml:space="preserve"> energie a d</w:t>
      </w:r>
      <w:r w:rsidRPr="0019207A">
        <w:rPr>
          <w:rFonts w:ascii="Segoe UI" w:hAnsi="Segoe UI" w:cs="Segoe UI"/>
          <w:sz w:val="22"/>
          <w:szCs w:val="22"/>
        </w:rPr>
        <w:t>alší</w:t>
      </w:r>
      <w:r w:rsidRPr="00355520">
        <w:rPr>
          <w:rFonts w:ascii="Segoe UI" w:hAnsi="Segoe UI" w:cs="Segoe UI"/>
          <w:sz w:val="22"/>
          <w:szCs w:val="22"/>
        </w:rPr>
        <w:t>ch méd</w:t>
      </w:r>
      <w:r w:rsidRPr="002508E1">
        <w:rPr>
          <w:rFonts w:ascii="Segoe UI" w:hAnsi="Segoe UI" w:cs="Segoe UI"/>
          <w:sz w:val="22"/>
          <w:szCs w:val="22"/>
        </w:rPr>
        <w:t>ií o</w:t>
      </w:r>
      <w:r w:rsidRPr="0060510B">
        <w:rPr>
          <w:rFonts w:ascii="Segoe UI" w:hAnsi="Segoe UI" w:cs="Segoe UI"/>
          <w:sz w:val="22"/>
          <w:szCs w:val="22"/>
        </w:rPr>
        <w:t>debraných př</w:t>
      </w:r>
      <w:r w:rsidRPr="00F91C06">
        <w:rPr>
          <w:rFonts w:ascii="Segoe UI" w:hAnsi="Segoe UI" w:cs="Segoe UI"/>
          <w:sz w:val="22"/>
          <w:szCs w:val="22"/>
        </w:rPr>
        <w:t>i provádění díla; uvedené částky hradí Zhotovitel. Zhotovitel zabezpečí na své náklady odběrné místo a měření odběru médií</w:t>
      </w:r>
      <w:r w:rsidR="00EB2EA7">
        <w:rPr>
          <w:rFonts w:ascii="Segoe UI" w:hAnsi="Segoe UI" w:cs="Segoe UI"/>
          <w:sz w:val="22"/>
          <w:szCs w:val="22"/>
        </w:rPr>
        <w:t>.</w:t>
      </w:r>
    </w:p>
    <w:p w14:paraId="0F5854D6" w14:textId="77777777" w:rsidR="00326701" w:rsidRPr="00FF0474" w:rsidRDefault="00326701" w:rsidP="00631A39">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Platnost ceny</w:t>
      </w:r>
    </w:p>
    <w:p w14:paraId="4ABB3DFA" w14:textId="471D879D" w:rsidR="00326701" w:rsidRPr="00FF0474" w:rsidRDefault="005C43B5" w:rsidP="00D35F3E">
      <w:pPr>
        <w:numPr>
          <w:ilvl w:val="2"/>
          <w:numId w:val="12"/>
        </w:numPr>
        <w:spacing w:after="120" w:line="276" w:lineRule="auto"/>
        <w:ind w:left="1134" w:hanging="425"/>
        <w:jc w:val="both"/>
        <w:rPr>
          <w:rFonts w:ascii="Segoe UI" w:hAnsi="Segoe UI" w:cs="Segoe UI"/>
          <w:b/>
          <w:sz w:val="22"/>
          <w:szCs w:val="22"/>
        </w:rPr>
      </w:pPr>
      <w:r>
        <w:rPr>
          <w:rFonts w:ascii="Segoe UI" w:hAnsi="Segoe UI" w:cs="Segoe UI"/>
          <w:sz w:val="22"/>
          <w:szCs w:val="22"/>
        </w:rPr>
        <w:t xml:space="preserve">Celková cena je platná </w:t>
      </w:r>
      <w:r w:rsidR="00326701" w:rsidRPr="00FF0474">
        <w:rPr>
          <w:rFonts w:ascii="Segoe UI" w:hAnsi="Segoe UI" w:cs="Segoe UI"/>
          <w:sz w:val="22"/>
          <w:szCs w:val="22"/>
        </w:rPr>
        <w:t xml:space="preserve">až do doby </w:t>
      </w:r>
      <w:r w:rsidR="00D5786E">
        <w:rPr>
          <w:rFonts w:ascii="Segoe UI" w:hAnsi="Segoe UI" w:cs="Segoe UI"/>
          <w:sz w:val="22"/>
          <w:szCs w:val="22"/>
        </w:rPr>
        <w:t>předání pravomocného kolaudačního souhlasu/rozhodnutí</w:t>
      </w:r>
      <w:r w:rsidR="00326701" w:rsidRPr="00FF0474">
        <w:rPr>
          <w:rFonts w:ascii="Segoe UI" w:hAnsi="Segoe UI" w:cs="Segoe UI"/>
          <w:sz w:val="22"/>
          <w:szCs w:val="22"/>
        </w:rPr>
        <w:t>,</w:t>
      </w:r>
      <w:r w:rsidR="00D5786E">
        <w:rPr>
          <w:rFonts w:ascii="Segoe UI" w:hAnsi="Segoe UI" w:cs="Segoe UI"/>
          <w:sz w:val="22"/>
          <w:szCs w:val="22"/>
        </w:rPr>
        <w:t xml:space="preserve"> s výjimkou změn,</w:t>
      </w:r>
      <w:r w:rsidR="00326701" w:rsidRPr="00FF0474">
        <w:rPr>
          <w:rFonts w:ascii="Segoe UI" w:hAnsi="Segoe UI" w:cs="Segoe UI"/>
          <w:sz w:val="22"/>
          <w:szCs w:val="22"/>
        </w:rPr>
        <w:t xml:space="preserve"> kdy v průběhu plnění předmětu smlouvy dojde ke změně sazeb DPH</w:t>
      </w:r>
      <w:r w:rsidR="000540DE">
        <w:rPr>
          <w:rFonts w:ascii="Segoe UI" w:hAnsi="Segoe UI" w:cs="Segoe UI"/>
          <w:sz w:val="22"/>
          <w:szCs w:val="22"/>
        </w:rPr>
        <w:t>, resp. postupu podle odst.</w:t>
      </w:r>
      <w:r w:rsidR="000540DE" w:rsidRPr="000540DE">
        <w:rPr>
          <w:rFonts w:ascii="Segoe UI" w:hAnsi="Segoe UI" w:cs="Segoe UI"/>
          <w:sz w:val="22"/>
          <w:szCs w:val="22"/>
        </w:rPr>
        <w:t xml:space="preserve"> </w:t>
      </w:r>
      <w:r w:rsidR="000540DE">
        <w:rPr>
          <w:rFonts w:ascii="Segoe UI" w:hAnsi="Segoe UI" w:cs="Segoe UI"/>
          <w:sz w:val="22"/>
          <w:szCs w:val="22"/>
        </w:rPr>
        <w:fldChar w:fldCharType="begin"/>
      </w:r>
      <w:r w:rsidR="000540DE">
        <w:rPr>
          <w:rFonts w:ascii="Segoe UI" w:hAnsi="Segoe UI" w:cs="Segoe UI"/>
          <w:sz w:val="22"/>
          <w:szCs w:val="22"/>
        </w:rPr>
        <w:instrText xml:space="preserve"> REF _Ref127258510 \r \h </w:instrText>
      </w:r>
      <w:r w:rsidR="000540DE">
        <w:rPr>
          <w:rFonts w:ascii="Segoe UI" w:hAnsi="Segoe UI" w:cs="Segoe UI"/>
          <w:sz w:val="22"/>
          <w:szCs w:val="22"/>
        </w:rPr>
      </w:r>
      <w:r w:rsidR="000540DE">
        <w:rPr>
          <w:rFonts w:ascii="Segoe UI" w:hAnsi="Segoe UI" w:cs="Segoe UI"/>
          <w:sz w:val="22"/>
          <w:szCs w:val="22"/>
        </w:rPr>
        <w:fldChar w:fldCharType="separate"/>
      </w:r>
      <w:r w:rsidR="000540DE">
        <w:rPr>
          <w:rFonts w:ascii="Segoe UI" w:hAnsi="Segoe UI" w:cs="Segoe UI"/>
          <w:sz w:val="22"/>
          <w:szCs w:val="22"/>
        </w:rPr>
        <w:t>V.8</w:t>
      </w:r>
      <w:r w:rsidR="000540DE">
        <w:rPr>
          <w:rFonts w:ascii="Segoe UI" w:hAnsi="Segoe UI" w:cs="Segoe UI"/>
          <w:sz w:val="22"/>
          <w:szCs w:val="22"/>
        </w:rPr>
        <w:fldChar w:fldCharType="end"/>
      </w:r>
      <w:r w:rsidR="000540DE">
        <w:rPr>
          <w:rFonts w:ascii="Segoe UI" w:hAnsi="Segoe UI" w:cs="Segoe UI"/>
          <w:sz w:val="22"/>
          <w:szCs w:val="22"/>
        </w:rPr>
        <w:t xml:space="preserve"> smlouvy</w:t>
      </w:r>
      <w:r w:rsidR="00326701" w:rsidRPr="00FF0474">
        <w:rPr>
          <w:rFonts w:ascii="Segoe UI" w:hAnsi="Segoe UI" w:cs="Segoe UI"/>
          <w:sz w:val="22"/>
          <w:szCs w:val="22"/>
        </w:rPr>
        <w:t>.</w:t>
      </w:r>
    </w:p>
    <w:p w14:paraId="0C458E6B" w14:textId="106E0C6D" w:rsidR="00326701" w:rsidRPr="00FF0474" w:rsidRDefault="00326701" w:rsidP="00D35F3E">
      <w:pPr>
        <w:numPr>
          <w:ilvl w:val="2"/>
          <w:numId w:val="12"/>
        </w:numPr>
        <w:spacing w:after="120" w:line="276" w:lineRule="auto"/>
        <w:ind w:left="1134" w:hanging="425"/>
        <w:jc w:val="both"/>
        <w:rPr>
          <w:rFonts w:ascii="Segoe UI" w:hAnsi="Segoe UI" w:cs="Segoe UI"/>
          <w:b/>
          <w:sz w:val="22"/>
          <w:szCs w:val="22"/>
        </w:rPr>
      </w:pPr>
      <w:r w:rsidRPr="00FF0474">
        <w:rPr>
          <w:rFonts w:ascii="Segoe UI" w:hAnsi="Segoe UI" w:cs="Segoe UI"/>
          <w:sz w:val="22"/>
          <w:szCs w:val="22"/>
        </w:rPr>
        <w:t xml:space="preserve">Jednotkové ceny bez DPH uvedené v oceněném </w:t>
      </w:r>
      <w:r w:rsidR="000032AE" w:rsidRPr="00FF0474">
        <w:rPr>
          <w:rFonts w:ascii="Segoe UI" w:hAnsi="Segoe UI" w:cs="Segoe UI"/>
          <w:sz w:val="22"/>
          <w:szCs w:val="22"/>
        </w:rPr>
        <w:t>soupisu prací</w:t>
      </w:r>
      <w:r w:rsidRPr="00FF0474">
        <w:rPr>
          <w:rFonts w:ascii="Segoe UI" w:hAnsi="Segoe UI" w:cs="Segoe UI"/>
          <w:sz w:val="22"/>
          <w:szCs w:val="22"/>
        </w:rPr>
        <w:t xml:space="preserve"> jsou ceny pevné po celou dobu vý</w:t>
      </w:r>
      <w:r w:rsidR="008B43C7" w:rsidRPr="00FF0474">
        <w:rPr>
          <w:rFonts w:ascii="Segoe UI" w:hAnsi="Segoe UI" w:cs="Segoe UI"/>
          <w:sz w:val="22"/>
          <w:szCs w:val="22"/>
        </w:rPr>
        <w:t>s</w:t>
      </w:r>
      <w:r w:rsidR="00D51B30" w:rsidRPr="00FF0474">
        <w:rPr>
          <w:rFonts w:ascii="Segoe UI" w:hAnsi="Segoe UI" w:cs="Segoe UI"/>
          <w:sz w:val="22"/>
          <w:szCs w:val="22"/>
        </w:rPr>
        <w:t>tavby</w:t>
      </w:r>
      <w:r w:rsidRPr="00FF0474">
        <w:rPr>
          <w:rFonts w:ascii="Segoe UI" w:hAnsi="Segoe UI" w:cs="Segoe UI"/>
          <w:sz w:val="22"/>
          <w:szCs w:val="22"/>
        </w:rPr>
        <w:t xml:space="preserve">, až do termínu </w:t>
      </w:r>
      <w:r w:rsidR="00D5786E">
        <w:rPr>
          <w:rFonts w:ascii="Segoe UI" w:hAnsi="Segoe UI" w:cs="Segoe UI"/>
          <w:sz w:val="22"/>
          <w:szCs w:val="22"/>
        </w:rPr>
        <w:t>pravomocného kolaudačního souhlasu/rozhodnutí</w:t>
      </w:r>
      <w:r w:rsidR="000540DE">
        <w:rPr>
          <w:rFonts w:ascii="Segoe UI" w:hAnsi="Segoe UI" w:cs="Segoe UI"/>
          <w:sz w:val="22"/>
          <w:szCs w:val="22"/>
        </w:rPr>
        <w:t xml:space="preserve"> a změny mohou doznat postupem podle odst.</w:t>
      </w:r>
      <w:r w:rsidR="000540DE" w:rsidRPr="000540DE">
        <w:rPr>
          <w:rFonts w:ascii="Segoe UI" w:hAnsi="Segoe UI" w:cs="Segoe UI"/>
          <w:sz w:val="22"/>
          <w:szCs w:val="22"/>
        </w:rPr>
        <w:t xml:space="preserve"> </w:t>
      </w:r>
      <w:r w:rsidR="000540DE">
        <w:rPr>
          <w:rFonts w:ascii="Segoe UI" w:hAnsi="Segoe UI" w:cs="Segoe UI"/>
          <w:sz w:val="22"/>
          <w:szCs w:val="22"/>
        </w:rPr>
        <w:fldChar w:fldCharType="begin"/>
      </w:r>
      <w:r w:rsidR="000540DE">
        <w:rPr>
          <w:rFonts w:ascii="Segoe UI" w:hAnsi="Segoe UI" w:cs="Segoe UI"/>
          <w:sz w:val="22"/>
          <w:szCs w:val="22"/>
        </w:rPr>
        <w:instrText xml:space="preserve"> REF _Ref127258510 \r \h </w:instrText>
      </w:r>
      <w:r w:rsidR="000540DE">
        <w:rPr>
          <w:rFonts w:ascii="Segoe UI" w:hAnsi="Segoe UI" w:cs="Segoe UI"/>
          <w:sz w:val="22"/>
          <w:szCs w:val="22"/>
        </w:rPr>
      </w:r>
      <w:r w:rsidR="000540DE">
        <w:rPr>
          <w:rFonts w:ascii="Segoe UI" w:hAnsi="Segoe UI" w:cs="Segoe UI"/>
          <w:sz w:val="22"/>
          <w:szCs w:val="22"/>
        </w:rPr>
        <w:fldChar w:fldCharType="separate"/>
      </w:r>
      <w:r w:rsidR="000540DE">
        <w:rPr>
          <w:rFonts w:ascii="Segoe UI" w:hAnsi="Segoe UI" w:cs="Segoe UI"/>
          <w:sz w:val="22"/>
          <w:szCs w:val="22"/>
        </w:rPr>
        <w:t>V.8</w:t>
      </w:r>
      <w:r w:rsidR="000540DE">
        <w:rPr>
          <w:rFonts w:ascii="Segoe UI" w:hAnsi="Segoe UI" w:cs="Segoe UI"/>
          <w:sz w:val="22"/>
          <w:szCs w:val="22"/>
        </w:rPr>
        <w:fldChar w:fldCharType="end"/>
      </w:r>
      <w:r w:rsidR="000540DE">
        <w:rPr>
          <w:rFonts w:ascii="Segoe UI" w:hAnsi="Segoe UI" w:cs="Segoe UI"/>
          <w:sz w:val="22"/>
          <w:szCs w:val="22"/>
        </w:rPr>
        <w:t xml:space="preserve"> smlouvy</w:t>
      </w:r>
      <w:r w:rsidRPr="00FF0474">
        <w:rPr>
          <w:rFonts w:ascii="Segoe UI" w:hAnsi="Segoe UI" w:cs="Segoe UI"/>
          <w:sz w:val="22"/>
          <w:szCs w:val="22"/>
        </w:rPr>
        <w:t>.</w:t>
      </w:r>
    </w:p>
    <w:p w14:paraId="6375563E" w14:textId="77777777" w:rsidR="00326701" w:rsidRPr="00FF0474" w:rsidRDefault="00326701" w:rsidP="00D35F3E">
      <w:pPr>
        <w:numPr>
          <w:ilvl w:val="2"/>
          <w:numId w:val="12"/>
        </w:numPr>
        <w:spacing w:after="120" w:line="276" w:lineRule="auto"/>
        <w:ind w:left="1134" w:hanging="425"/>
        <w:jc w:val="both"/>
        <w:rPr>
          <w:rFonts w:ascii="Segoe UI" w:hAnsi="Segoe UI" w:cs="Segoe UI"/>
          <w:b/>
          <w:sz w:val="22"/>
          <w:szCs w:val="22"/>
        </w:rPr>
      </w:pPr>
      <w:r w:rsidRPr="00FF0474">
        <w:rPr>
          <w:rFonts w:ascii="Segoe UI" w:hAnsi="Segoe UI" w:cs="Segoe UI"/>
          <w:sz w:val="22"/>
          <w:szCs w:val="22"/>
        </w:rPr>
        <w:t xml:space="preserve">Položkové ceny uvedené v oceněném </w:t>
      </w:r>
      <w:r w:rsidR="000032AE" w:rsidRPr="00FF0474">
        <w:rPr>
          <w:rFonts w:ascii="Segoe UI" w:hAnsi="Segoe UI" w:cs="Segoe UI"/>
          <w:sz w:val="22"/>
          <w:szCs w:val="22"/>
        </w:rPr>
        <w:t>soupisu prací</w:t>
      </w:r>
      <w:r w:rsidRPr="00FF0474">
        <w:rPr>
          <w:rFonts w:ascii="Segoe UI" w:hAnsi="Segoe UI" w:cs="Segoe UI"/>
          <w:sz w:val="22"/>
          <w:szCs w:val="22"/>
        </w:rPr>
        <w:t xml:space="preserve"> jsou závazné. Položkové ceny slouží k prokazování finančního objemu skutečně provedených prací za příslušné období (jako podklad pro fakturaci) a dále pro ocenění případných nepředvídaných prací rozšiřujících rozsah </w:t>
      </w:r>
      <w:r w:rsidR="00D51B30" w:rsidRPr="00FF0474">
        <w:rPr>
          <w:rFonts w:ascii="Segoe UI" w:hAnsi="Segoe UI" w:cs="Segoe UI"/>
          <w:sz w:val="22"/>
          <w:szCs w:val="22"/>
        </w:rPr>
        <w:t>Stavby</w:t>
      </w:r>
      <w:r w:rsidRPr="00FF0474">
        <w:rPr>
          <w:rFonts w:ascii="Segoe UI" w:hAnsi="Segoe UI" w:cs="Segoe UI"/>
          <w:sz w:val="22"/>
          <w:szCs w:val="22"/>
        </w:rPr>
        <w:t xml:space="preserve"> oproti rozsahu </w:t>
      </w:r>
      <w:r w:rsidR="00D51B30" w:rsidRPr="00FF0474">
        <w:rPr>
          <w:rFonts w:ascii="Segoe UI" w:hAnsi="Segoe UI" w:cs="Segoe UI"/>
          <w:sz w:val="22"/>
          <w:szCs w:val="22"/>
        </w:rPr>
        <w:t>Stavby</w:t>
      </w:r>
      <w:r w:rsidRPr="00FF0474">
        <w:rPr>
          <w:rFonts w:ascii="Segoe UI" w:hAnsi="Segoe UI" w:cs="Segoe UI"/>
          <w:sz w:val="22"/>
          <w:szCs w:val="22"/>
        </w:rPr>
        <w:t xml:space="preserve"> podle této smlouvy.</w:t>
      </w:r>
    </w:p>
    <w:p w14:paraId="277A6B48" w14:textId="77777777" w:rsidR="00326701" w:rsidRPr="00FF0474" w:rsidRDefault="00BE2007" w:rsidP="00D35F3E">
      <w:pPr>
        <w:numPr>
          <w:ilvl w:val="2"/>
          <w:numId w:val="12"/>
        </w:numPr>
        <w:spacing w:after="120" w:line="276" w:lineRule="auto"/>
        <w:ind w:left="1134" w:hanging="425"/>
        <w:jc w:val="both"/>
        <w:rPr>
          <w:rFonts w:ascii="Segoe UI" w:hAnsi="Segoe UI" w:cs="Segoe UI"/>
          <w:b/>
          <w:sz w:val="22"/>
          <w:szCs w:val="22"/>
        </w:rPr>
      </w:pPr>
      <w:r w:rsidRPr="00FF0474">
        <w:rPr>
          <w:rFonts w:ascii="Segoe UI" w:hAnsi="Segoe UI" w:cs="Segoe UI"/>
          <w:sz w:val="22"/>
          <w:szCs w:val="22"/>
        </w:rPr>
        <w:t>Zhotovitel</w:t>
      </w:r>
      <w:r w:rsidR="00326701" w:rsidRPr="00FF0474">
        <w:rPr>
          <w:rFonts w:ascii="Segoe UI" w:hAnsi="Segoe UI" w:cs="Segoe UI"/>
          <w:sz w:val="22"/>
          <w:szCs w:val="22"/>
        </w:rPr>
        <w:t xml:space="preserve"> nemá právo domáhat se zvýšení sjednaných cen z důvodů chyb nebo nedostatků v položkových cenách oceněného </w:t>
      </w:r>
      <w:r w:rsidR="00856543" w:rsidRPr="00FF0474">
        <w:rPr>
          <w:rFonts w:ascii="Segoe UI" w:hAnsi="Segoe UI" w:cs="Segoe UI"/>
          <w:sz w:val="22"/>
          <w:szCs w:val="22"/>
        </w:rPr>
        <w:t>soupisu prací</w:t>
      </w:r>
      <w:r w:rsidR="00326701" w:rsidRPr="00FF0474">
        <w:rPr>
          <w:rFonts w:ascii="Segoe UI" w:hAnsi="Segoe UI" w:cs="Segoe UI"/>
          <w:sz w:val="22"/>
          <w:szCs w:val="22"/>
        </w:rPr>
        <w:t>.</w:t>
      </w:r>
    </w:p>
    <w:p w14:paraId="1E726C12" w14:textId="77777777" w:rsidR="00326701" w:rsidRPr="00FF0474" w:rsidRDefault="005C43B5" w:rsidP="00631A39">
      <w:pPr>
        <w:numPr>
          <w:ilvl w:val="1"/>
          <w:numId w:val="5"/>
        </w:numPr>
        <w:tabs>
          <w:tab w:val="clear" w:pos="1191"/>
        </w:tabs>
        <w:spacing w:after="120" w:line="276" w:lineRule="auto"/>
        <w:ind w:left="426" w:hanging="426"/>
        <w:jc w:val="both"/>
        <w:rPr>
          <w:rFonts w:ascii="Segoe UI" w:hAnsi="Segoe UI" w:cs="Segoe UI"/>
          <w:sz w:val="22"/>
          <w:szCs w:val="22"/>
        </w:rPr>
      </w:pPr>
      <w:r>
        <w:rPr>
          <w:rFonts w:ascii="Segoe UI" w:hAnsi="Segoe UI" w:cs="Segoe UI"/>
          <w:sz w:val="22"/>
          <w:szCs w:val="22"/>
        </w:rPr>
        <w:t>Celková</w:t>
      </w:r>
      <w:r w:rsidR="00326701" w:rsidRPr="00FF0474">
        <w:rPr>
          <w:rFonts w:ascii="Segoe UI" w:hAnsi="Segoe UI" w:cs="Segoe UI"/>
          <w:sz w:val="22"/>
          <w:szCs w:val="22"/>
        </w:rPr>
        <w:t xml:space="preserve"> cen</w:t>
      </w:r>
      <w:r>
        <w:rPr>
          <w:rFonts w:ascii="Segoe UI" w:hAnsi="Segoe UI" w:cs="Segoe UI"/>
          <w:sz w:val="22"/>
          <w:szCs w:val="22"/>
        </w:rPr>
        <w:t>a</w:t>
      </w:r>
      <w:r w:rsidR="00326701" w:rsidRPr="00FF0474">
        <w:rPr>
          <w:rFonts w:ascii="Segoe UI" w:hAnsi="Segoe UI" w:cs="Segoe UI"/>
          <w:sz w:val="22"/>
          <w:szCs w:val="22"/>
        </w:rPr>
        <w:t xml:space="preserve"> m</w:t>
      </w:r>
      <w:r>
        <w:rPr>
          <w:rFonts w:ascii="Segoe UI" w:hAnsi="Segoe UI" w:cs="Segoe UI"/>
          <w:sz w:val="22"/>
          <w:szCs w:val="22"/>
        </w:rPr>
        <w:t>ůže</w:t>
      </w:r>
      <w:r w:rsidR="00326701" w:rsidRPr="00FF0474">
        <w:rPr>
          <w:rFonts w:ascii="Segoe UI" w:hAnsi="Segoe UI" w:cs="Segoe UI"/>
          <w:sz w:val="22"/>
          <w:szCs w:val="22"/>
        </w:rPr>
        <w:t xml:space="preserve"> být změněn</w:t>
      </w:r>
      <w:r>
        <w:rPr>
          <w:rFonts w:ascii="Segoe UI" w:hAnsi="Segoe UI" w:cs="Segoe UI"/>
          <w:sz w:val="22"/>
          <w:szCs w:val="22"/>
        </w:rPr>
        <w:t>a</w:t>
      </w:r>
      <w:r w:rsidR="00326701" w:rsidRPr="00FF0474">
        <w:rPr>
          <w:rFonts w:ascii="Segoe UI" w:hAnsi="Segoe UI" w:cs="Segoe UI"/>
          <w:sz w:val="22"/>
          <w:szCs w:val="22"/>
        </w:rPr>
        <w:t xml:space="preserve"> pouze: </w:t>
      </w:r>
    </w:p>
    <w:p w14:paraId="26A8A9E2" w14:textId="77777777" w:rsidR="005C43B5" w:rsidRPr="00A81337" w:rsidRDefault="005C43B5" w:rsidP="00D35F3E">
      <w:pPr>
        <w:numPr>
          <w:ilvl w:val="2"/>
          <w:numId w:val="13"/>
        </w:numPr>
        <w:spacing w:after="120" w:line="276" w:lineRule="auto"/>
        <w:ind w:left="1134" w:hanging="425"/>
        <w:jc w:val="both"/>
        <w:rPr>
          <w:rFonts w:ascii="Segoe UI" w:hAnsi="Segoe UI" w:cs="Segoe UI"/>
          <w:sz w:val="22"/>
          <w:szCs w:val="22"/>
        </w:rPr>
      </w:pPr>
      <w:r w:rsidRPr="00A81337">
        <w:rPr>
          <w:rFonts w:ascii="Segoe UI" w:hAnsi="Segoe UI" w:cs="Segoe UI"/>
          <w:sz w:val="22"/>
          <w:szCs w:val="22"/>
        </w:rPr>
        <w:t xml:space="preserve">dohodou smluvních stran, pokud se Objednatel se Zhotovitelem za dále sjednaných podmínek dohodnou na provedení i jiných prací nebo dodávek, než těch, které byly obsahem Projektové dokumentace a </w:t>
      </w:r>
      <w:r>
        <w:rPr>
          <w:rFonts w:ascii="Segoe UI" w:hAnsi="Segoe UI" w:cs="Segoe UI"/>
          <w:sz w:val="22"/>
          <w:szCs w:val="22"/>
        </w:rPr>
        <w:t>soupisu prací</w:t>
      </w:r>
      <w:r w:rsidRPr="00A81337">
        <w:rPr>
          <w:rFonts w:ascii="Segoe UI" w:hAnsi="Segoe UI" w:cs="Segoe UI"/>
          <w:sz w:val="22"/>
          <w:szCs w:val="22"/>
        </w:rPr>
        <w:t xml:space="preserve"> nebo na vyloučení některé práce nebo dodávky z předmětu plnění</w:t>
      </w:r>
      <w:r>
        <w:rPr>
          <w:rFonts w:ascii="Segoe UI" w:hAnsi="Segoe UI" w:cs="Segoe UI"/>
          <w:sz w:val="22"/>
          <w:szCs w:val="22"/>
        </w:rPr>
        <w:t>, a v souladu se ZZVZ</w:t>
      </w:r>
      <w:r w:rsidRPr="00A81337">
        <w:rPr>
          <w:rFonts w:ascii="Segoe UI" w:hAnsi="Segoe UI" w:cs="Segoe UI"/>
          <w:sz w:val="22"/>
          <w:szCs w:val="22"/>
        </w:rPr>
        <w:t>;</w:t>
      </w:r>
    </w:p>
    <w:p w14:paraId="2F8A178C" w14:textId="77777777" w:rsidR="005C43B5" w:rsidRPr="00A81337" w:rsidRDefault="005C43B5" w:rsidP="00D35F3E">
      <w:pPr>
        <w:numPr>
          <w:ilvl w:val="2"/>
          <w:numId w:val="13"/>
        </w:numPr>
        <w:spacing w:after="120" w:line="276" w:lineRule="auto"/>
        <w:ind w:left="1134" w:hanging="425"/>
        <w:jc w:val="both"/>
        <w:rPr>
          <w:rFonts w:ascii="Segoe UI" w:hAnsi="Segoe UI" w:cs="Segoe UI"/>
          <w:sz w:val="22"/>
          <w:szCs w:val="22"/>
        </w:rPr>
      </w:pPr>
      <w:r w:rsidRPr="00A81337">
        <w:rPr>
          <w:rFonts w:ascii="Segoe UI" w:hAnsi="Segoe UI" w:cs="Segoe UI"/>
          <w:sz w:val="22"/>
          <w:szCs w:val="22"/>
        </w:rPr>
        <w:t>dohodou smluvních stran, pokud se Objednatel se Zhotovitelem dohodnou na jiné kvalitě nebo druhu dodávek spojených se zhotovením Stavby dle této smlouvy než tu, která vyplývá z této smlouvy</w:t>
      </w:r>
      <w:r>
        <w:rPr>
          <w:rFonts w:ascii="Segoe UI" w:hAnsi="Segoe UI" w:cs="Segoe UI"/>
          <w:sz w:val="22"/>
          <w:szCs w:val="22"/>
        </w:rPr>
        <w:t>, a v souladu se ZZVZ</w:t>
      </w:r>
      <w:r w:rsidRPr="00A81337">
        <w:rPr>
          <w:rFonts w:ascii="Segoe UI" w:hAnsi="Segoe UI" w:cs="Segoe UI"/>
          <w:sz w:val="22"/>
          <w:szCs w:val="22"/>
        </w:rPr>
        <w:t>;</w:t>
      </w:r>
    </w:p>
    <w:p w14:paraId="68A73498" w14:textId="77777777" w:rsidR="00290D67" w:rsidRDefault="005C43B5" w:rsidP="00D35F3E">
      <w:pPr>
        <w:numPr>
          <w:ilvl w:val="2"/>
          <w:numId w:val="13"/>
        </w:numPr>
        <w:spacing w:after="120" w:line="276" w:lineRule="auto"/>
        <w:ind w:left="1134" w:hanging="425"/>
        <w:jc w:val="both"/>
        <w:rPr>
          <w:rFonts w:ascii="Segoe UI" w:hAnsi="Segoe UI" w:cs="Segoe UI"/>
          <w:sz w:val="22"/>
          <w:szCs w:val="22"/>
        </w:rPr>
      </w:pPr>
      <w:r w:rsidRPr="00A81337">
        <w:rPr>
          <w:rFonts w:ascii="Segoe UI" w:hAnsi="Segoe UI" w:cs="Segoe UI"/>
          <w:sz w:val="22"/>
          <w:szCs w:val="22"/>
        </w:rPr>
        <w:t>v případě, že dojde ke změně zákonné sazby DPH či ke změně v oblasti přenesení daňové povinnosti, je Zhotovitel ke sjednané ceně či odměně bez DPH povinen účtovat DPH v platné výši; smluvní strany se dohodly, že v případě změny ceny či odměny v důsledku změny sazby DPH není nutno ke smlouvě uzavírat dodatek</w:t>
      </w:r>
      <w:r w:rsidR="00290D67">
        <w:rPr>
          <w:rFonts w:ascii="Segoe UI" w:hAnsi="Segoe UI" w:cs="Segoe UI"/>
          <w:sz w:val="22"/>
          <w:szCs w:val="22"/>
        </w:rPr>
        <w:t>;</w:t>
      </w:r>
    </w:p>
    <w:p w14:paraId="5FB62488" w14:textId="496F1B7B" w:rsidR="00326701" w:rsidRPr="005C43B5" w:rsidRDefault="00290D67" w:rsidP="00D35F3E">
      <w:pPr>
        <w:numPr>
          <w:ilvl w:val="2"/>
          <w:numId w:val="13"/>
        </w:numPr>
        <w:spacing w:after="120" w:line="276" w:lineRule="auto"/>
        <w:ind w:left="1134" w:hanging="425"/>
        <w:jc w:val="both"/>
        <w:rPr>
          <w:rFonts w:ascii="Segoe UI" w:hAnsi="Segoe UI" w:cs="Segoe UI"/>
          <w:sz w:val="22"/>
          <w:szCs w:val="22"/>
        </w:rPr>
      </w:pPr>
      <w:r>
        <w:rPr>
          <w:rFonts w:ascii="Segoe UI" w:hAnsi="Segoe UI" w:cs="Segoe UI"/>
          <w:sz w:val="22"/>
          <w:szCs w:val="22"/>
        </w:rPr>
        <w:t xml:space="preserve">postupem podle odst. </w:t>
      </w:r>
      <w:r>
        <w:rPr>
          <w:rFonts w:ascii="Segoe UI" w:hAnsi="Segoe UI" w:cs="Segoe UI"/>
          <w:sz w:val="22"/>
          <w:szCs w:val="22"/>
        </w:rPr>
        <w:fldChar w:fldCharType="begin"/>
      </w:r>
      <w:r>
        <w:rPr>
          <w:rFonts w:ascii="Segoe UI" w:hAnsi="Segoe UI" w:cs="Segoe UI"/>
          <w:sz w:val="22"/>
          <w:szCs w:val="22"/>
        </w:rPr>
        <w:instrText xml:space="preserve"> REF _Ref127258510 \r \h </w:instrText>
      </w:r>
      <w:r>
        <w:rPr>
          <w:rFonts w:ascii="Segoe UI" w:hAnsi="Segoe UI" w:cs="Segoe UI"/>
          <w:sz w:val="22"/>
          <w:szCs w:val="22"/>
        </w:rPr>
      </w:r>
      <w:r>
        <w:rPr>
          <w:rFonts w:ascii="Segoe UI" w:hAnsi="Segoe UI" w:cs="Segoe UI"/>
          <w:sz w:val="22"/>
          <w:szCs w:val="22"/>
        </w:rPr>
        <w:fldChar w:fldCharType="separate"/>
      </w:r>
      <w:r>
        <w:rPr>
          <w:rFonts w:ascii="Segoe UI" w:hAnsi="Segoe UI" w:cs="Segoe UI"/>
          <w:sz w:val="22"/>
          <w:szCs w:val="22"/>
        </w:rPr>
        <w:t>V.8</w:t>
      </w:r>
      <w:r>
        <w:rPr>
          <w:rFonts w:ascii="Segoe UI" w:hAnsi="Segoe UI" w:cs="Segoe UI"/>
          <w:sz w:val="22"/>
          <w:szCs w:val="22"/>
        </w:rPr>
        <w:fldChar w:fldCharType="end"/>
      </w:r>
      <w:r>
        <w:rPr>
          <w:rFonts w:ascii="Segoe UI" w:hAnsi="Segoe UI" w:cs="Segoe UI"/>
          <w:sz w:val="22"/>
          <w:szCs w:val="22"/>
        </w:rPr>
        <w:t xml:space="preserve"> smlouvy.</w:t>
      </w:r>
    </w:p>
    <w:p w14:paraId="69A46AF7" w14:textId="77777777" w:rsidR="00326701" w:rsidRPr="00FF0474" w:rsidRDefault="00326701" w:rsidP="00631A39">
      <w:pPr>
        <w:numPr>
          <w:ilvl w:val="1"/>
          <w:numId w:val="5"/>
        </w:numPr>
        <w:tabs>
          <w:tab w:val="clear" w:pos="1191"/>
        </w:tabs>
        <w:spacing w:after="120" w:line="276" w:lineRule="auto"/>
        <w:ind w:left="426" w:hanging="426"/>
        <w:jc w:val="both"/>
        <w:rPr>
          <w:rFonts w:ascii="Segoe UI" w:hAnsi="Segoe UI" w:cs="Segoe UI"/>
          <w:sz w:val="22"/>
          <w:szCs w:val="22"/>
        </w:rPr>
      </w:pPr>
      <w:bookmarkStart w:id="26" w:name="_Ref127258651"/>
      <w:r w:rsidRPr="00FF0474">
        <w:rPr>
          <w:rFonts w:ascii="Segoe UI" w:hAnsi="Segoe UI" w:cs="Segoe UI"/>
          <w:sz w:val="22"/>
          <w:szCs w:val="22"/>
        </w:rPr>
        <w:t>Způsob sjednání změny ceny</w:t>
      </w:r>
      <w:bookmarkEnd w:id="26"/>
    </w:p>
    <w:p w14:paraId="63A885B5" w14:textId="4E32C8A5" w:rsidR="005C43B5" w:rsidRPr="00A81337" w:rsidRDefault="005C43B5" w:rsidP="00D35F3E">
      <w:pPr>
        <w:numPr>
          <w:ilvl w:val="2"/>
          <w:numId w:val="14"/>
        </w:numPr>
        <w:tabs>
          <w:tab w:val="num" w:pos="1224"/>
        </w:tabs>
        <w:spacing w:after="120" w:line="276" w:lineRule="auto"/>
        <w:ind w:left="1134" w:hanging="567"/>
        <w:jc w:val="both"/>
        <w:rPr>
          <w:rFonts w:ascii="Segoe UI" w:hAnsi="Segoe UI" w:cs="Segoe UI"/>
          <w:sz w:val="22"/>
          <w:szCs w:val="22"/>
        </w:rPr>
      </w:pPr>
      <w:bookmarkStart w:id="27" w:name="_Ref127258619"/>
      <w:r w:rsidRPr="00A81337">
        <w:rPr>
          <w:rFonts w:ascii="Segoe UI" w:hAnsi="Segoe UI" w:cs="Segoe UI"/>
          <w:sz w:val="22"/>
          <w:szCs w:val="22"/>
        </w:rPr>
        <w:t xml:space="preserve">Nastane-li některá ze situací, za kterých je možná změna </w:t>
      </w:r>
      <w:r>
        <w:rPr>
          <w:rFonts w:ascii="Segoe UI" w:hAnsi="Segoe UI" w:cs="Segoe UI"/>
          <w:sz w:val="22"/>
          <w:szCs w:val="22"/>
        </w:rPr>
        <w:t>Celkové</w:t>
      </w:r>
      <w:r w:rsidRPr="00A81337">
        <w:rPr>
          <w:rFonts w:ascii="Segoe UI" w:hAnsi="Segoe UI" w:cs="Segoe UI"/>
          <w:sz w:val="22"/>
          <w:szCs w:val="22"/>
        </w:rPr>
        <w:t xml:space="preserve"> cen</w:t>
      </w:r>
      <w:r>
        <w:rPr>
          <w:rFonts w:ascii="Segoe UI" w:hAnsi="Segoe UI" w:cs="Segoe UI"/>
          <w:sz w:val="22"/>
          <w:szCs w:val="22"/>
        </w:rPr>
        <w:t>y</w:t>
      </w:r>
      <w:r w:rsidRPr="00A81337">
        <w:rPr>
          <w:rFonts w:ascii="Segoe UI" w:hAnsi="Segoe UI" w:cs="Segoe UI"/>
          <w:sz w:val="22"/>
          <w:szCs w:val="22"/>
        </w:rPr>
        <w:t xml:space="preserve">, je Zhotovitel povinen provést výpočet změny </w:t>
      </w:r>
      <w:r>
        <w:rPr>
          <w:rFonts w:ascii="Segoe UI" w:hAnsi="Segoe UI" w:cs="Segoe UI"/>
          <w:sz w:val="22"/>
          <w:szCs w:val="22"/>
        </w:rPr>
        <w:t>Celkové</w:t>
      </w:r>
      <w:r w:rsidRPr="00A81337">
        <w:rPr>
          <w:rFonts w:ascii="Segoe UI" w:hAnsi="Segoe UI" w:cs="Segoe UI"/>
          <w:sz w:val="22"/>
          <w:szCs w:val="22"/>
        </w:rPr>
        <w:t xml:space="preserve"> cen</w:t>
      </w:r>
      <w:r>
        <w:rPr>
          <w:rFonts w:ascii="Segoe UI" w:hAnsi="Segoe UI" w:cs="Segoe UI"/>
          <w:sz w:val="22"/>
          <w:szCs w:val="22"/>
        </w:rPr>
        <w:t>y</w:t>
      </w:r>
      <w:r w:rsidRPr="00A81337">
        <w:rPr>
          <w:rFonts w:ascii="Segoe UI" w:hAnsi="Segoe UI" w:cs="Segoe UI"/>
          <w:sz w:val="22"/>
          <w:szCs w:val="22"/>
        </w:rPr>
        <w:t xml:space="preserve"> a předložit písemný požadavek na změnu </w:t>
      </w:r>
      <w:r>
        <w:rPr>
          <w:rFonts w:ascii="Segoe UI" w:hAnsi="Segoe UI" w:cs="Segoe UI"/>
          <w:sz w:val="22"/>
          <w:szCs w:val="22"/>
        </w:rPr>
        <w:t>Celkové ceny</w:t>
      </w:r>
      <w:r w:rsidRPr="00A81337">
        <w:rPr>
          <w:rFonts w:ascii="Segoe UI" w:hAnsi="Segoe UI" w:cs="Segoe UI"/>
          <w:sz w:val="22"/>
          <w:szCs w:val="22"/>
        </w:rPr>
        <w:t xml:space="preserve"> Objednateli k</w:t>
      </w:r>
      <w:r w:rsidR="00290D67">
        <w:rPr>
          <w:rFonts w:ascii="Segoe UI" w:hAnsi="Segoe UI" w:cs="Segoe UI"/>
          <w:sz w:val="22"/>
          <w:szCs w:val="22"/>
        </w:rPr>
        <w:t> </w:t>
      </w:r>
      <w:r w:rsidRPr="00A81337">
        <w:rPr>
          <w:rFonts w:ascii="Segoe UI" w:hAnsi="Segoe UI" w:cs="Segoe UI"/>
          <w:sz w:val="22"/>
          <w:szCs w:val="22"/>
        </w:rPr>
        <w:t xml:space="preserve">odsouhlasení, popřípadě oznámit Objednateli změnu </w:t>
      </w:r>
      <w:r>
        <w:rPr>
          <w:rFonts w:ascii="Segoe UI" w:hAnsi="Segoe UI" w:cs="Segoe UI"/>
          <w:sz w:val="22"/>
          <w:szCs w:val="22"/>
        </w:rPr>
        <w:t>Celkové ceny</w:t>
      </w:r>
      <w:r w:rsidRPr="00A81337">
        <w:rPr>
          <w:rFonts w:ascii="Segoe UI" w:hAnsi="Segoe UI" w:cs="Segoe UI"/>
          <w:sz w:val="22"/>
          <w:szCs w:val="22"/>
        </w:rPr>
        <w:t xml:space="preserve"> v</w:t>
      </w:r>
      <w:r w:rsidR="00290D67">
        <w:rPr>
          <w:rFonts w:ascii="Segoe UI" w:hAnsi="Segoe UI" w:cs="Segoe UI"/>
          <w:sz w:val="22"/>
          <w:szCs w:val="22"/>
        </w:rPr>
        <w:t> </w:t>
      </w:r>
      <w:r w:rsidRPr="00A81337">
        <w:rPr>
          <w:rFonts w:ascii="Segoe UI" w:hAnsi="Segoe UI" w:cs="Segoe UI"/>
          <w:sz w:val="22"/>
          <w:szCs w:val="22"/>
        </w:rPr>
        <w:t>případě změny sazeb DPH.</w:t>
      </w:r>
      <w:bookmarkEnd w:id="27"/>
    </w:p>
    <w:p w14:paraId="531E53E2" w14:textId="718AF706" w:rsidR="00B57BD2" w:rsidRPr="005C43B5" w:rsidRDefault="005C43B5" w:rsidP="00D35F3E">
      <w:pPr>
        <w:numPr>
          <w:ilvl w:val="2"/>
          <w:numId w:val="14"/>
        </w:numPr>
        <w:tabs>
          <w:tab w:val="num" w:pos="1224"/>
        </w:tabs>
        <w:spacing w:after="120" w:line="276" w:lineRule="auto"/>
        <w:ind w:left="1134" w:hanging="567"/>
        <w:jc w:val="both"/>
        <w:rPr>
          <w:rFonts w:ascii="Segoe UI" w:hAnsi="Segoe UI" w:cs="Segoe UI"/>
          <w:b/>
          <w:sz w:val="22"/>
          <w:szCs w:val="22"/>
        </w:rPr>
      </w:pPr>
      <w:r w:rsidRPr="005C43B5">
        <w:rPr>
          <w:rFonts w:ascii="Segoe UI" w:hAnsi="Segoe UI" w:cs="Segoe UI"/>
          <w:sz w:val="22"/>
          <w:szCs w:val="22"/>
        </w:rPr>
        <w:t>Písemný požadavek Zhotovitele nezakládá právo Zhotovitele na jednostranné zvýšení Celkové ceny, vyjma případu změny sazby DPH</w:t>
      </w:r>
      <w:r w:rsidR="00290D67">
        <w:rPr>
          <w:rFonts w:ascii="Segoe UI" w:hAnsi="Segoe UI" w:cs="Segoe UI"/>
          <w:sz w:val="22"/>
          <w:szCs w:val="22"/>
        </w:rPr>
        <w:t xml:space="preserve"> a postupu podle odst. </w:t>
      </w:r>
      <w:r w:rsidR="00290D67">
        <w:rPr>
          <w:rFonts w:ascii="Segoe UI" w:hAnsi="Segoe UI" w:cs="Segoe UI"/>
          <w:sz w:val="22"/>
          <w:szCs w:val="22"/>
        </w:rPr>
        <w:fldChar w:fldCharType="begin"/>
      </w:r>
      <w:r w:rsidR="00290D67">
        <w:rPr>
          <w:rFonts w:ascii="Segoe UI" w:hAnsi="Segoe UI" w:cs="Segoe UI"/>
          <w:sz w:val="22"/>
          <w:szCs w:val="22"/>
        </w:rPr>
        <w:instrText xml:space="preserve"> REF _Ref127258510 \r \h </w:instrText>
      </w:r>
      <w:r w:rsidR="00290D67">
        <w:rPr>
          <w:rFonts w:ascii="Segoe UI" w:hAnsi="Segoe UI" w:cs="Segoe UI"/>
          <w:sz w:val="22"/>
          <w:szCs w:val="22"/>
        </w:rPr>
      </w:r>
      <w:r w:rsidR="00290D67">
        <w:rPr>
          <w:rFonts w:ascii="Segoe UI" w:hAnsi="Segoe UI" w:cs="Segoe UI"/>
          <w:sz w:val="22"/>
          <w:szCs w:val="22"/>
        </w:rPr>
        <w:fldChar w:fldCharType="separate"/>
      </w:r>
      <w:r w:rsidR="00290D67">
        <w:rPr>
          <w:rFonts w:ascii="Segoe UI" w:hAnsi="Segoe UI" w:cs="Segoe UI"/>
          <w:sz w:val="22"/>
          <w:szCs w:val="22"/>
        </w:rPr>
        <w:t>V.8</w:t>
      </w:r>
      <w:r w:rsidR="00290D67">
        <w:rPr>
          <w:rFonts w:ascii="Segoe UI" w:hAnsi="Segoe UI" w:cs="Segoe UI"/>
          <w:sz w:val="22"/>
          <w:szCs w:val="22"/>
        </w:rPr>
        <w:fldChar w:fldCharType="end"/>
      </w:r>
      <w:r w:rsidR="00290D67">
        <w:rPr>
          <w:rFonts w:ascii="Segoe UI" w:hAnsi="Segoe UI" w:cs="Segoe UI"/>
          <w:sz w:val="22"/>
          <w:szCs w:val="22"/>
        </w:rPr>
        <w:t xml:space="preserve"> </w:t>
      </w:r>
      <w:proofErr w:type="gramStart"/>
      <w:r w:rsidR="00290D67">
        <w:rPr>
          <w:rFonts w:ascii="Segoe UI" w:hAnsi="Segoe UI" w:cs="Segoe UI"/>
          <w:sz w:val="22"/>
          <w:szCs w:val="22"/>
        </w:rPr>
        <w:t xml:space="preserve">smlouvy </w:t>
      </w:r>
      <w:r w:rsidRPr="005C43B5">
        <w:rPr>
          <w:rFonts w:ascii="Segoe UI" w:hAnsi="Segoe UI" w:cs="Segoe UI"/>
          <w:sz w:val="22"/>
          <w:szCs w:val="22"/>
        </w:rPr>
        <w:t>.</w:t>
      </w:r>
      <w:proofErr w:type="gramEnd"/>
      <w:r w:rsidRPr="005C43B5">
        <w:rPr>
          <w:rFonts w:ascii="Segoe UI" w:hAnsi="Segoe UI" w:cs="Segoe UI"/>
          <w:sz w:val="22"/>
          <w:szCs w:val="22"/>
        </w:rPr>
        <w:t xml:space="preserve"> Jednání o zvýšení Celkové ceny je možné pouze za podmínek daných touto smlouvou a podmínek vyplývajících ze ZZVZ, resp. jiného právního předpisu upravujícího zadávání veřejných zakázek, který ZZVZ nahradí.</w:t>
      </w:r>
    </w:p>
    <w:p w14:paraId="631CE582" w14:textId="09105F97" w:rsidR="003A7E7C" w:rsidRPr="007642A4" w:rsidRDefault="003A7E7C" w:rsidP="0057190E">
      <w:pPr>
        <w:numPr>
          <w:ilvl w:val="1"/>
          <w:numId w:val="5"/>
        </w:numPr>
        <w:tabs>
          <w:tab w:val="clear" w:pos="1191"/>
        </w:tabs>
        <w:spacing w:after="120" w:line="276" w:lineRule="auto"/>
        <w:ind w:left="426" w:hanging="426"/>
        <w:jc w:val="both"/>
        <w:rPr>
          <w:rFonts w:ascii="Segoe UI" w:hAnsi="Segoe UI" w:cs="Segoe UI"/>
          <w:sz w:val="22"/>
          <w:szCs w:val="22"/>
        </w:rPr>
      </w:pPr>
      <w:bookmarkStart w:id="28" w:name="_Ref127258510"/>
      <w:bookmarkStart w:id="29" w:name="_Hlk127257322"/>
      <w:r w:rsidRPr="0000476A">
        <w:rPr>
          <w:rFonts w:ascii="Segoe UI" w:hAnsi="Segoe UI" w:cs="Segoe UI"/>
          <w:sz w:val="22"/>
          <w:szCs w:val="22"/>
        </w:rPr>
        <w:t xml:space="preserve">Celkovou cenu, resp. jednotkové </w:t>
      </w:r>
      <w:r w:rsidRPr="00FF0474">
        <w:rPr>
          <w:rFonts w:ascii="Segoe UI" w:hAnsi="Segoe UI" w:cs="Segoe UI"/>
          <w:sz w:val="22"/>
          <w:szCs w:val="22"/>
        </w:rPr>
        <w:t>ceny bez DPH uvedené v</w:t>
      </w:r>
      <w:r w:rsidR="000540DE">
        <w:rPr>
          <w:rFonts w:ascii="Segoe UI" w:hAnsi="Segoe UI" w:cs="Segoe UI"/>
          <w:sz w:val="22"/>
          <w:szCs w:val="22"/>
        </w:rPr>
        <w:t xml:space="preserve"> oceněném</w:t>
      </w:r>
      <w:r w:rsidRPr="00FF0474">
        <w:rPr>
          <w:rFonts w:ascii="Segoe UI" w:hAnsi="Segoe UI" w:cs="Segoe UI"/>
          <w:sz w:val="22"/>
          <w:szCs w:val="22"/>
        </w:rPr>
        <w:t> soupisu prací</w:t>
      </w:r>
      <w:r w:rsidR="000540DE">
        <w:rPr>
          <w:rFonts w:ascii="Segoe UI" w:hAnsi="Segoe UI" w:cs="Segoe UI"/>
          <w:sz w:val="22"/>
          <w:szCs w:val="22"/>
        </w:rPr>
        <w:t>,</w:t>
      </w:r>
      <w:r w:rsidRPr="0000476A">
        <w:rPr>
          <w:rFonts w:ascii="Segoe UI" w:hAnsi="Segoe UI" w:cs="Segoe UI"/>
          <w:sz w:val="22"/>
          <w:szCs w:val="22"/>
        </w:rPr>
        <w:t xml:space="preserve"> je možno navýšit o míru inflace, jíž se pro účely této smlouvy rozumí procentuální přírůstek průměru hodnot  indexu cen stavebních děl podle klasifikace CZ-CC za čtyři předchozí kalendářní čtvrtletí vyhlašovaných Českým statistickým úřadem pro Stavební díla - 1265 Budovy pro sport (označení řádku), a to pro stejné období předchozího roku = 100 (označení sloupce) (dále jen „</w:t>
      </w:r>
      <w:r w:rsidRPr="00E40D04">
        <w:rPr>
          <w:rFonts w:ascii="Segoe UI" w:hAnsi="Segoe UI" w:cs="Segoe UI"/>
          <w:b/>
          <w:bCs/>
          <w:i/>
          <w:iCs/>
          <w:sz w:val="22"/>
          <w:szCs w:val="22"/>
        </w:rPr>
        <w:t>průměrný index cen stavebních děl</w:t>
      </w:r>
      <w:r w:rsidRPr="0000476A">
        <w:rPr>
          <w:rFonts w:ascii="Segoe UI" w:hAnsi="Segoe UI" w:cs="Segoe UI"/>
          <w:sz w:val="22"/>
          <w:szCs w:val="22"/>
        </w:rPr>
        <w:t xml:space="preserve">“), a to v plném rozsahu, pokud hodnota průměrného indexu cen stavebních děl ve smyslu tohoto odstavce byla vyšší o více než 3 % ve vztahu k předešlému období čtyř kalendářních čtvrtletí, které je pro účely výpočtu inflace dle tohoto odstavce rovno hodnotě 100. Základním obdobím pro zjišťování míry inflace je kalendářní čtvrtletí, v němž tato smlouva nabyla účinnosti, přičemž změna jednotkových cen položek s ohledem na výši inflace za podmínek vymezených v tomto odstavci je možná nejdříve po uplynutí 12 měsíců od účinnosti této smlouvy. Změnu cen položek </w:t>
      </w:r>
      <w:r w:rsidR="000540DE">
        <w:rPr>
          <w:rFonts w:ascii="Segoe UI" w:hAnsi="Segoe UI" w:cs="Segoe UI"/>
          <w:sz w:val="22"/>
          <w:szCs w:val="22"/>
        </w:rPr>
        <w:t xml:space="preserve">soupisu prací </w:t>
      </w:r>
      <w:r w:rsidRPr="0000476A">
        <w:rPr>
          <w:rFonts w:ascii="Segoe UI" w:hAnsi="Segoe UI" w:cs="Segoe UI"/>
          <w:sz w:val="22"/>
          <w:szCs w:val="22"/>
        </w:rPr>
        <w:t xml:space="preserve">dle tohoto odstavce není nutné upravovat dodatkem, přičemž ji lze realizovat nejvýše jedenkrát ročně vždy po uplynutí předchozích čtyř kalendářních čtvrtletí od posledního sledovaného období pro účely výpočtu míry inflace ve smyslu tohoto odstavce. Zhotovitel </w:t>
      </w:r>
      <w:r w:rsidR="00290D67">
        <w:rPr>
          <w:rFonts w:ascii="Segoe UI" w:hAnsi="Segoe UI" w:cs="Segoe UI"/>
          <w:sz w:val="22"/>
          <w:szCs w:val="22"/>
        </w:rPr>
        <w:t xml:space="preserve">v rámci předložení písemného požadavku podle </w:t>
      </w:r>
      <w:r w:rsidR="00290D67">
        <w:rPr>
          <w:rFonts w:ascii="Segoe UI" w:hAnsi="Segoe UI" w:cs="Segoe UI"/>
          <w:sz w:val="22"/>
          <w:szCs w:val="22"/>
        </w:rPr>
        <w:fldChar w:fldCharType="begin"/>
      </w:r>
      <w:r w:rsidR="00290D67">
        <w:rPr>
          <w:rFonts w:ascii="Segoe UI" w:hAnsi="Segoe UI" w:cs="Segoe UI"/>
          <w:sz w:val="22"/>
          <w:szCs w:val="22"/>
        </w:rPr>
        <w:instrText xml:space="preserve"> REF _Ref127258651 \w \h </w:instrText>
      </w:r>
      <w:r w:rsidR="00290D67">
        <w:rPr>
          <w:rFonts w:ascii="Segoe UI" w:hAnsi="Segoe UI" w:cs="Segoe UI"/>
          <w:sz w:val="22"/>
          <w:szCs w:val="22"/>
        </w:rPr>
      </w:r>
      <w:r w:rsidR="00290D67">
        <w:rPr>
          <w:rFonts w:ascii="Segoe UI" w:hAnsi="Segoe UI" w:cs="Segoe UI"/>
          <w:sz w:val="22"/>
          <w:szCs w:val="22"/>
        </w:rPr>
        <w:fldChar w:fldCharType="separate"/>
      </w:r>
      <w:r w:rsidR="00290D67">
        <w:rPr>
          <w:rFonts w:ascii="Segoe UI" w:hAnsi="Segoe UI" w:cs="Segoe UI"/>
          <w:sz w:val="22"/>
          <w:szCs w:val="22"/>
        </w:rPr>
        <w:t>V.7</w:t>
      </w:r>
      <w:r w:rsidR="00290D67">
        <w:rPr>
          <w:rFonts w:ascii="Segoe UI" w:hAnsi="Segoe UI" w:cs="Segoe UI"/>
          <w:sz w:val="22"/>
          <w:szCs w:val="22"/>
        </w:rPr>
        <w:fldChar w:fldCharType="end"/>
      </w:r>
      <w:r w:rsidR="00290D67">
        <w:rPr>
          <w:rFonts w:ascii="Segoe UI" w:hAnsi="Segoe UI" w:cs="Segoe UI"/>
          <w:sz w:val="22"/>
          <w:szCs w:val="22"/>
        </w:rPr>
        <w:t xml:space="preserve"> písm. a) smlouvy </w:t>
      </w:r>
      <w:proofErr w:type="gramStart"/>
      <w:r w:rsidR="00290D67">
        <w:rPr>
          <w:rFonts w:ascii="Segoe UI" w:hAnsi="Segoe UI" w:cs="Segoe UI"/>
          <w:sz w:val="22"/>
          <w:szCs w:val="22"/>
        </w:rPr>
        <w:t>předloží</w:t>
      </w:r>
      <w:proofErr w:type="gramEnd"/>
      <w:r w:rsidR="00290D67">
        <w:rPr>
          <w:rFonts w:ascii="Segoe UI" w:hAnsi="Segoe UI" w:cs="Segoe UI"/>
          <w:sz w:val="22"/>
          <w:szCs w:val="22"/>
        </w:rPr>
        <w:t xml:space="preserve"> rovněž</w:t>
      </w:r>
      <w:r w:rsidRPr="0000476A">
        <w:rPr>
          <w:rFonts w:ascii="Segoe UI" w:hAnsi="Segoe UI" w:cs="Segoe UI"/>
          <w:sz w:val="22"/>
          <w:szCs w:val="22"/>
        </w:rPr>
        <w:t xml:space="preserve"> výpočet nové Celkové ceny; změnu ceny dle tohoto odstavce je možné uplatňovat vždy od měsíce následujícího po jejím oznámení Objednateli dle tohoto odstavce.</w:t>
      </w:r>
      <w:bookmarkEnd w:id="28"/>
    </w:p>
    <w:bookmarkEnd w:id="29"/>
    <w:p w14:paraId="4D84EADB" w14:textId="77777777" w:rsidR="00B57BD2" w:rsidRPr="00FF0474" w:rsidRDefault="00B57BD2" w:rsidP="000F528D">
      <w:pPr>
        <w:spacing w:after="120" w:line="276" w:lineRule="auto"/>
        <w:ind w:left="1134"/>
        <w:jc w:val="both"/>
        <w:rPr>
          <w:rFonts w:ascii="Segoe UI" w:hAnsi="Segoe UI" w:cs="Segoe UI"/>
          <w:b/>
          <w:sz w:val="22"/>
          <w:szCs w:val="22"/>
        </w:rPr>
      </w:pPr>
    </w:p>
    <w:p w14:paraId="7F32A0A8" w14:textId="77777777" w:rsidR="00AD7FDE" w:rsidRPr="002A0F8E" w:rsidRDefault="00E03D1A" w:rsidP="002A0F8E">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P</w:t>
      </w:r>
      <w:r w:rsidR="00440D60" w:rsidRPr="00FF0474">
        <w:rPr>
          <w:rFonts w:ascii="Segoe UI" w:hAnsi="Segoe UI" w:cs="Segoe UI"/>
          <w:b/>
          <w:sz w:val="22"/>
          <w:szCs w:val="22"/>
        </w:rPr>
        <w:t xml:space="preserve">odmínky pro </w:t>
      </w:r>
      <w:r w:rsidR="00243B88" w:rsidRPr="00FF0474">
        <w:rPr>
          <w:rFonts w:ascii="Segoe UI" w:hAnsi="Segoe UI" w:cs="Segoe UI"/>
          <w:b/>
          <w:sz w:val="22"/>
          <w:szCs w:val="22"/>
        </w:rPr>
        <w:t>úprav</w:t>
      </w:r>
      <w:r w:rsidR="00A868A5" w:rsidRPr="00FF0474">
        <w:rPr>
          <w:rFonts w:ascii="Segoe UI" w:hAnsi="Segoe UI" w:cs="Segoe UI"/>
          <w:b/>
          <w:sz w:val="22"/>
          <w:szCs w:val="22"/>
        </w:rPr>
        <w:t>u</w:t>
      </w:r>
      <w:r w:rsidR="00243B88" w:rsidRPr="00FF0474">
        <w:rPr>
          <w:rFonts w:ascii="Segoe UI" w:hAnsi="Segoe UI" w:cs="Segoe UI"/>
          <w:b/>
          <w:sz w:val="22"/>
          <w:szCs w:val="22"/>
        </w:rPr>
        <w:t xml:space="preserve"> </w:t>
      </w:r>
      <w:r w:rsidR="00440D60" w:rsidRPr="00FF0474">
        <w:rPr>
          <w:rFonts w:ascii="Segoe UI" w:hAnsi="Segoe UI" w:cs="Segoe UI"/>
          <w:b/>
          <w:sz w:val="22"/>
          <w:szCs w:val="22"/>
        </w:rPr>
        <w:t>ceny za zhotovení Stavby</w:t>
      </w:r>
    </w:p>
    <w:p w14:paraId="544A49B6" w14:textId="77777777" w:rsidR="00AD7FDE" w:rsidRDefault="00AD7FDE"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30" w:name="_Ref114217476"/>
      <w:r w:rsidRPr="00AD7FDE">
        <w:rPr>
          <w:rFonts w:ascii="Segoe UI" w:hAnsi="Segoe UI" w:cs="Segoe UI"/>
          <w:sz w:val="22"/>
          <w:szCs w:val="22"/>
        </w:rPr>
        <w:t xml:space="preserve">Potřebu provedení dodatečných prací k řádnému dokončení Stavby musí Zhotovitel písemně oznámit bez zbytečného odkladu TDI a Objednateli, nejpozději však do </w:t>
      </w:r>
      <w:r w:rsidR="0049260C">
        <w:rPr>
          <w:rFonts w:ascii="Segoe UI" w:hAnsi="Segoe UI" w:cs="Segoe UI"/>
          <w:sz w:val="22"/>
          <w:szCs w:val="22"/>
        </w:rPr>
        <w:t>10</w:t>
      </w:r>
      <w:r w:rsidRPr="00AD7FDE">
        <w:rPr>
          <w:rFonts w:ascii="Segoe UI" w:hAnsi="Segoe UI" w:cs="Segoe UI"/>
          <w:sz w:val="22"/>
          <w:szCs w:val="22"/>
        </w:rPr>
        <w:t xml:space="preserve"> pracovních dnů po tom, co Zhotovitel skutečnosti vedoucí k potřebě provedení dodatečných prací zjistil, nebo měl zjistit při náležité odborné péči. Oznámení bude obsahovat relevantní odhad navýšení či snížení Celkové ceny, popis událostí nebo okolnosti, ze kterých potřeba provedení dodatečných prací vyplývá. Objednatel se zavazuje, že se k oznámení Zhotovitele o potřebě dodatečných prací po jeho předložení bez zbytečného odkladu vyjádří. Vyjádření Objednatele bude obsahovat sdělení, zda budou v souladu s ustanoveními ZZVZ, resp. v souladu s ustanoveními právního předpisu upravujícího zadávání veřejných zakázek účinného v době zahájení úkonů k uspokojení potřeby dodatečných prací, poptány stavební práce, které odpovídají Zhotovitelem oznámeným dodatečným pracím dle tohoto článku. Potřebu provedení dodatečných prací k řádnému dokončení Stavby je oprávněn požadovat také Objednatel, přičemž shora uvedený postup se uplatní obdobně.</w:t>
      </w:r>
      <w:bookmarkEnd w:id="30"/>
    </w:p>
    <w:p w14:paraId="40FAAE8C" w14:textId="77777777" w:rsidR="00326701" w:rsidRPr="00C26B2D" w:rsidRDefault="00EB23D8"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31" w:name="_Ref114218010"/>
      <w:r w:rsidRPr="00FF0474">
        <w:rPr>
          <w:rFonts w:ascii="Segoe UI" w:hAnsi="Segoe UI" w:cs="Segoe UI"/>
          <w:sz w:val="22"/>
          <w:szCs w:val="22"/>
        </w:rPr>
        <w:t>Dodatečné práce</w:t>
      </w:r>
      <w:r w:rsidR="00326701" w:rsidRPr="00FF0474">
        <w:rPr>
          <w:rFonts w:ascii="Segoe UI" w:hAnsi="Segoe UI" w:cs="Segoe UI"/>
          <w:sz w:val="22"/>
          <w:szCs w:val="22"/>
        </w:rPr>
        <w:t xml:space="preserve"> odsouhlasené </w:t>
      </w:r>
      <w:r w:rsidR="00BE2007" w:rsidRPr="00FF0474">
        <w:rPr>
          <w:rFonts w:ascii="Segoe UI" w:hAnsi="Segoe UI" w:cs="Segoe UI"/>
          <w:sz w:val="22"/>
          <w:szCs w:val="22"/>
        </w:rPr>
        <w:t>Objednatel</w:t>
      </w:r>
      <w:r w:rsidR="00326701" w:rsidRPr="00FF0474">
        <w:rPr>
          <w:rFonts w:ascii="Segoe UI" w:hAnsi="Segoe UI" w:cs="Segoe UI"/>
          <w:sz w:val="22"/>
          <w:szCs w:val="22"/>
        </w:rPr>
        <w:t xml:space="preserve">em lze provést pouze na základě nové úpravy smluvních vztahů mezi </w:t>
      </w:r>
      <w:r w:rsidR="00BE2007" w:rsidRPr="00FF0474">
        <w:rPr>
          <w:rFonts w:ascii="Segoe UI" w:hAnsi="Segoe UI" w:cs="Segoe UI"/>
          <w:sz w:val="22"/>
          <w:szCs w:val="22"/>
        </w:rPr>
        <w:t>Zhotovitel</w:t>
      </w:r>
      <w:r w:rsidR="00326701" w:rsidRPr="00FF0474">
        <w:rPr>
          <w:rFonts w:ascii="Segoe UI" w:hAnsi="Segoe UI" w:cs="Segoe UI"/>
          <w:sz w:val="22"/>
          <w:szCs w:val="22"/>
        </w:rPr>
        <w:t xml:space="preserve">em a </w:t>
      </w:r>
      <w:r w:rsidR="00BE2007" w:rsidRPr="00FF0474">
        <w:rPr>
          <w:rFonts w:ascii="Segoe UI" w:hAnsi="Segoe UI" w:cs="Segoe UI"/>
          <w:sz w:val="22"/>
          <w:szCs w:val="22"/>
        </w:rPr>
        <w:t>Objednatel</w:t>
      </w:r>
      <w:r w:rsidR="00326701" w:rsidRPr="00FF0474">
        <w:rPr>
          <w:rFonts w:ascii="Segoe UI" w:hAnsi="Segoe UI" w:cs="Segoe UI"/>
          <w:sz w:val="22"/>
          <w:szCs w:val="22"/>
        </w:rPr>
        <w:t xml:space="preserve">em </w:t>
      </w:r>
      <w:r w:rsidR="000F4C19" w:rsidRPr="00FF0474">
        <w:rPr>
          <w:rFonts w:ascii="Segoe UI" w:hAnsi="Segoe UI" w:cs="Segoe UI"/>
          <w:sz w:val="22"/>
          <w:szCs w:val="22"/>
        </w:rPr>
        <w:t xml:space="preserve">a </w:t>
      </w:r>
      <w:r w:rsidR="00326701" w:rsidRPr="00FF0474">
        <w:rPr>
          <w:rFonts w:ascii="Segoe UI" w:hAnsi="Segoe UI" w:cs="Segoe UI"/>
          <w:sz w:val="22"/>
          <w:szCs w:val="22"/>
        </w:rPr>
        <w:t>v souladu s </w:t>
      </w:r>
      <w:r w:rsidR="00D73CDA" w:rsidRPr="00FF0474">
        <w:rPr>
          <w:rFonts w:ascii="Segoe UI" w:hAnsi="Segoe UI" w:cs="Segoe UI"/>
          <w:sz w:val="22"/>
          <w:szCs w:val="22"/>
        </w:rPr>
        <w:t>příslušným ustanovením</w:t>
      </w:r>
      <w:r w:rsidR="00326701" w:rsidRPr="00FF0474">
        <w:rPr>
          <w:rFonts w:ascii="Segoe UI" w:hAnsi="Segoe UI" w:cs="Segoe UI"/>
          <w:sz w:val="22"/>
          <w:szCs w:val="22"/>
        </w:rPr>
        <w:t xml:space="preserve"> </w:t>
      </w:r>
      <w:r w:rsidR="00227CE8" w:rsidRPr="00FF0474">
        <w:rPr>
          <w:rFonts w:ascii="Segoe UI" w:hAnsi="Segoe UI" w:cs="Segoe UI"/>
          <w:sz w:val="22"/>
          <w:szCs w:val="22"/>
        </w:rPr>
        <w:t>Z</w:t>
      </w:r>
      <w:r w:rsidR="00F813F5" w:rsidRPr="00FF0474">
        <w:rPr>
          <w:rFonts w:ascii="Segoe UI" w:hAnsi="Segoe UI" w:cs="Segoe UI"/>
          <w:sz w:val="22"/>
          <w:szCs w:val="22"/>
        </w:rPr>
        <w:t>Z</w:t>
      </w:r>
      <w:r w:rsidR="00227CE8" w:rsidRPr="00FF0474">
        <w:rPr>
          <w:rFonts w:ascii="Segoe UI" w:hAnsi="Segoe UI" w:cs="Segoe UI"/>
          <w:sz w:val="22"/>
          <w:szCs w:val="22"/>
        </w:rPr>
        <w:t>VZ</w:t>
      </w:r>
      <w:r w:rsidR="00AD7FDE">
        <w:rPr>
          <w:rFonts w:ascii="Segoe UI" w:hAnsi="Segoe UI" w:cs="Segoe UI"/>
          <w:sz w:val="22"/>
          <w:szCs w:val="22"/>
        </w:rPr>
        <w:t>,</w:t>
      </w:r>
      <w:r w:rsidR="00AD7FDE" w:rsidRPr="00AD7FDE">
        <w:rPr>
          <w:rFonts w:ascii="Segoe UI" w:hAnsi="Segoe UI" w:cs="Segoe UI"/>
          <w:sz w:val="22"/>
          <w:szCs w:val="22"/>
        </w:rPr>
        <w:t xml:space="preserve"> </w:t>
      </w:r>
      <w:r w:rsidR="00AD7FDE" w:rsidRPr="00A81337">
        <w:rPr>
          <w:rFonts w:ascii="Segoe UI" w:hAnsi="Segoe UI" w:cs="Segoe UI"/>
          <w:sz w:val="22"/>
          <w:szCs w:val="22"/>
        </w:rPr>
        <w:t xml:space="preserve">resp. příslušným ustanovením právního předpisu upravujícího zadávání veřejných zakázek účinného v době zahájení úkonů k zajištění uspokojení potřeby dodatečných </w:t>
      </w:r>
      <w:r w:rsidR="00AD7FDE" w:rsidRPr="00C26B2D">
        <w:rPr>
          <w:rFonts w:ascii="Segoe UI" w:hAnsi="Segoe UI" w:cs="Segoe UI"/>
          <w:sz w:val="22"/>
          <w:szCs w:val="22"/>
        </w:rPr>
        <w:t>prací.</w:t>
      </w:r>
      <w:bookmarkEnd w:id="31"/>
    </w:p>
    <w:p w14:paraId="6C070C1F" w14:textId="08477AB4" w:rsidR="00326701" w:rsidRDefault="003C67F5"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32" w:name="_Hlk127260822"/>
      <w:bookmarkStart w:id="33" w:name="_Ref114469858"/>
      <w:r w:rsidRPr="00C26B2D">
        <w:rPr>
          <w:rFonts w:ascii="Segoe UI" w:hAnsi="Segoe UI" w:cs="Segoe UI"/>
          <w:sz w:val="22"/>
          <w:szCs w:val="22"/>
        </w:rPr>
        <w:t xml:space="preserve">Při ocenění </w:t>
      </w:r>
      <w:r w:rsidR="00A868A5" w:rsidRPr="00C26B2D">
        <w:rPr>
          <w:rFonts w:ascii="Segoe UI" w:hAnsi="Segoe UI" w:cs="Segoe UI"/>
          <w:sz w:val="22"/>
          <w:szCs w:val="22"/>
        </w:rPr>
        <w:t>dodatečných</w:t>
      </w:r>
      <w:r w:rsidR="004C7B39" w:rsidRPr="00C26B2D">
        <w:rPr>
          <w:rFonts w:ascii="Segoe UI" w:hAnsi="Segoe UI" w:cs="Segoe UI"/>
          <w:sz w:val="22"/>
          <w:szCs w:val="22"/>
        </w:rPr>
        <w:t xml:space="preserve"> prací</w:t>
      </w:r>
      <w:r w:rsidR="00A868A5" w:rsidRPr="00C26B2D">
        <w:rPr>
          <w:rFonts w:ascii="Segoe UI" w:hAnsi="Segoe UI" w:cs="Segoe UI"/>
          <w:sz w:val="22"/>
          <w:szCs w:val="22"/>
        </w:rPr>
        <w:t xml:space="preserve"> </w:t>
      </w:r>
      <w:r w:rsidR="004C7B39" w:rsidRPr="00C26B2D">
        <w:rPr>
          <w:rFonts w:ascii="Segoe UI" w:hAnsi="Segoe UI" w:cs="Segoe UI"/>
          <w:sz w:val="22"/>
          <w:szCs w:val="22"/>
        </w:rPr>
        <w:t xml:space="preserve">(tj. </w:t>
      </w:r>
      <w:r w:rsidR="00DC35AA" w:rsidRPr="00C26B2D">
        <w:rPr>
          <w:rFonts w:ascii="Segoe UI" w:hAnsi="Segoe UI" w:cs="Segoe UI"/>
          <w:sz w:val="22"/>
          <w:szCs w:val="22"/>
        </w:rPr>
        <w:t>více</w:t>
      </w:r>
      <w:r w:rsidR="00A868A5" w:rsidRPr="00C26B2D">
        <w:rPr>
          <w:rFonts w:ascii="Segoe UI" w:hAnsi="Segoe UI" w:cs="Segoe UI"/>
          <w:sz w:val="22"/>
          <w:szCs w:val="22"/>
        </w:rPr>
        <w:t>prací</w:t>
      </w:r>
      <w:r w:rsidR="004C7B39" w:rsidRPr="00C26B2D">
        <w:rPr>
          <w:rFonts w:ascii="Segoe UI" w:hAnsi="Segoe UI" w:cs="Segoe UI"/>
          <w:sz w:val="22"/>
          <w:szCs w:val="22"/>
        </w:rPr>
        <w:t>)</w:t>
      </w:r>
      <w:r w:rsidRPr="00C26B2D">
        <w:rPr>
          <w:rFonts w:ascii="Segoe UI" w:hAnsi="Segoe UI" w:cs="Segoe UI"/>
          <w:sz w:val="22"/>
          <w:szCs w:val="22"/>
        </w:rPr>
        <w:t xml:space="preserve"> bude </w:t>
      </w:r>
      <w:bookmarkEnd w:id="32"/>
      <w:r w:rsidRPr="00C26B2D">
        <w:rPr>
          <w:rFonts w:ascii="Segoe UI" w:hAnsi="Segoe UI" w:cs="Segoe UI"/>
          <w:sz w:val="22"/>
          <w:szCs w:val="22"/>
        </w:rPr>
        <w:t>postupováno takto:</w:t>
      </w:r>
      <w:r w:rsidR="00326701" w:rsidRPr="00C26B2D">
        <w:rPr>
          <w:rFonts w:ascii="Segoe UI" w:hAnsi="Segoe UI" w:cs="Segoe UI"/>
          <w:sz w:val="22"/>
          <w:szCs w:val="22"/>
        </w:rPr>
        <w:t xml:space="preserve"> na základě písemného soupisu </w:t>
      </w:r>
      <w:r w:rsidR="000F4C19" w:rsidRPr="00C26B2D">
        <w:rPr>
          <w:rFonts w:ascii="Segoe UI" w:hAnsi="Segoe UI" w:cs="Segoe UI"/>
          <w:sz w:val="22"/>
          <w:szCs w:val="22"/>
        </w:rPr>
        <w:t xml:space="preserve">dodatečných prací </w:t>
      </w:r>
      <w:r w:rsidR="00326701" w:rsidRPr="00C26B2D">
        <w:rPr>
          <w:rFonts w:ascii="Segoe UI" w:hAnsi="Segoe UI" w:cs="Segoe UI"/>
          <w:sz w:val="22"/>
          <w:szCs w:val="22"/>
        </w:rPr>
        <w:t xml:space="preserve">doplní </w:t>
      </w:r>
      <w:r w:rsidR="00BE2007" w:rsidRPr="00C26B2D">
        <w:rPr>
          <w:rFonts w:ascii="Segoe UI" w:hAnsi="Segoe UI" w:cs="Segoe UI"/>
          <w:sz w:val="22"/>
          <w:szCs w:val="22"/>
        </w:rPr>
        <w:t>Zhotovitel</w:t>
      </w:r>
      <w:r w:rsidR="00326701" w:rsidRPr="00C26B2D">
        <w:rPr>
          <w:rFonts w:ascii="Segoe UI" w:hAnsi="Segoe UI" w:cs="Segoe UI"/>
          <w:sz w:val="22"/>
          <w:szCs w:val="22"/>
        </w:rPr>
        <w:t xml:space="preserve"> jednotkové ceny </w:t>
      </w:r>
      <w:r w:rsidRPr="00C26B2D">
        <w:rPr>
          <w:rFonts w:ascii="Segoe UI" w:hAnsi="Segoe UI" w:cs="Segoe UI"/>
          <w:sz w:val="22"/>
          <w:szCs w:val="22"/>
        </w:rPr>
        <w:t xml:space="preserve">ve výši </w:t>
      </w:r>
      <w:r w:rsidR="00326701" w:rsidRPr="00C26B2D">
        <w:rPr>
          <w:rFonts w:ascii="Segoe UI" w:hAnsi="Segoe UI" w:cs="Segoe UI"/>
          <w:sz w:val="22"/>
          <w:szCs w:val="22"/>
        </w:rPr>
        <w:t xml:space="preserve">podle oceněného </w:t>
      </w:r>
      <w:r w:rsidR="00856543" w:rsidRPr="00C26B2D">
        <w:rPr>
          <w:rFonts w:ascii="Segoe UI" w:hAnsi="Segoe UI" w:cs="Segoe UI"/>
          <w:sz w:val="22"/>
          <w:szCs w:val="22"/>
        </w:rPr>
        <w:t>soupisu prací</w:t>
      </w:r>
      <w:r w:rsidRPr="00C26B2D">
        <w:rPr>
          <w:rFonts w:ascii="Segoe UI" w:hAnsi="Segoe UI" w:cs="Segoe UI"/>
          <w:sz w:val="22"/>
          <w:szCs w:val="22"/>
        </w:rPr>
        <w:t>, který tvoří přílohu č. </w:t>
      </w:r>
      <w:r w:rsidR="00326701" w:rsidRPr="00C26B2D">
        <w:rPr>
          <w:rFonts w:ascii="Segoe UI" w:hAnsi="Segoe UI" w:cs="Segoe UI"/>
          <w:sz w:val="22"/>
          <w:szCs w:val="22"/>
        </w:rPr>
        <w:t>1 této smlouvy; v případě, že</w:t>
      </w:r>
      <w:r w:rsidR="00326701" w:rsidRPr="00FF0474">
        <w:rPr>
          <w:rFonts w:ascii="Segoe UI" w:hAnsi="Segoe UI" w:cs="Segoe UI"/>
          <w:sz w:val="22"/>
          <w:szCs w:val="22"/>
        </w:rPr>
        <w:t xml:space="preserve"> požadované položky víceprací v oceněném </w:t>
      </w:r>
      <w:r w:rsidR="00856543" w:rsidRPr="00FF0474">
        <w:rPr>
          <w:rFonts w:ascii="Segoe UI" w:hAnsi="Segoe UI" w:cs="Segoe UI"/>
          <w:sz w:val="22"/>
          <w:szCs w:val="22"/>
        </w:rPr>
        <w:t>soupisu prací</w:t>
      </w:r>
      <w:r w:rsidR="00326701" w:rsidRPr="00FF0474">
        <w:rPr>
          <w:rFonts w:ascii="Segoe UI" w:hAnsi="Segoe UI" w:cs="Segoe UI"/>
          <w:sz w:val="22"/>
          <w:szCs w:val="22"/>
        </w:rPr>
        <w:t xml:space="preserve"> uvedeny nebudou, bude jejich cena stanovena dohodou smluvních stran podle Sborníků cen stavebních prací vydaných obchodní sp</w:t>
      </w:r>
      <w:r w:rsidRPr="00FF0474">
        <w:rPr>
          <w:rFonts w:ascii="Segoe UI" w:hAnsi="Segoe UI" w:cs="Segoe UI"/>
          <w:sz w:val="22"/>
          <w:szCs w:val="22"/>
        </w:rPr>
        <w:t xml:space="preserve">olečností </w:t>
      </w:r>
      <w:r w:rsidR="0062343D" w:rsidRPr="00FF0474">
        <w:rPr>
          <w:rFonts w:ascii="Segoe UI" w:hAnsi="Segoe UI" w:cs="Segoe UI"/>
          <w:sz w:val="22"/>
          <w:szCs w:val="22"/>
        </w:rPr>
        <w:t xml:space="preserve">RTS, a. s., Lazaretní 13, 615 00 </w:t>
      </w:r>
      <w:proofErr w:type="spellStart"/>
      <w:r w:rsidR="0062343D" w:rsidRPr="00FF0474">
        <w:rPr>
          <w:rFonts w:ascii="Segoe UI" w:hAnsi="Segoe UI" w:cs="Segoe UI"/>
          <w:sz w:val="22"/>
          <w:szCs w:val="22"/>
        </w:rPr>
        <w:t>Brn</w:t>
      </w:r>
      <w:r w:rsidR="0062343D">
        <w:rPr>
          <w:rFonts w:ascii="Segoe UI" w:hAnsi="Segoe UI" w:cs="Segoe UI"/>
          <w:sz w:val="22"/>
          <w:szCs w:val="22"/>
        </w:rPr>
        <w:t>,</w:t>
      </w:r>
      <w:r w:rsidR="0062343D" w:rsidRPr="00FF0474">
        <w:rPr>
          <w:rFonts w:ascii="Segoe UI" w:hAnsi="Segoe UI" w:cs="Segoe UI"/>
          <w:sz w:val="22"/>
          <w:szCs w:val="22"/>
        </w:rPr>
        <w:t>o</w:t>
      </w:r>
      <w:proofErr w:type="spellEnd"/>
      <w:r w:rsidR="00B46380">
        <w:rPr>
          <w:rFonts w:ascii="Segoe UI" w:hAnsi="Segoe UI" w:cs="Segoe UI"/>
          <w:sz w:val="22"/>
          <w:szCs w:val="22"/>
        </w:rPr>
        <w:t xml:space="preserve"> </w:t>
      </w:r>
      <w:r w:rsidR="00326701" w:rsidRPr="00FF0474">
        <w:rPr>
          <w:rFonts w:ascii="Segoe UI" w:hAnsi="Segoe UI" w:cs="Segoe UI"/>
          <w:sz w:val="22"/>
          <w:szCs w:val="22"/>
        </w:rPr>
        <w:t>pro příslušné období, ve kterém budou vícepráce poptávány</w:t>
      </w:r>
      <w:r w:rsidR="00AD7FDE">
        <w:rPr>
          <w:rFonts w:ascii="Segoe UI" w:hAnsi="Segoe UI" w:cs="Segoe UI"/>
          <w:sz w:val="22"/>
          <w:szCs w:val="22"/>
        </w:rPr>
        <w:t>.</w:t>
      </w:r>
      <w:r w:rsidR="002A0F8E" w:rsidRPr="002A0F8E">
        <w:rPr>
          <w:rFonts w:ascii="Segoe UI" w:hAnsi="Segoe UI" w:cs="Segoe UI"/>
          <w:sz w:val="22"/>
          <w:szCs w:val="22"/>
        </w:rPr>
        <w:t xml:space="preserve"> </w:t>
      </w:r>
      <w:r w:rsidR="002A0F8E">
        <w:rPr>
          <w:rFonts w:ascii="Segoe UI" w:hAnsi="Segoe UI" w:cs="Segoe UI"/>
          <w:sz w:val="22"/>
          <w:szCs w:val="22"/>
        </w:rPr>
        <w:t>V případě víceprací nezahrnutých ve výše uvedeném Sborníku cen stavebních prací musí být takováto vícepráce oceněna na základě individuální kalkulace za použití ceny v místě a čase obvyklé. Cena v místě a čase obvyklá bude určena podle výsledků tržní konzultace s minimálně třemi dodavateli oslovenými Objednatelem. V takovém případě musí být vícepráce oceněna nejnižší takto získanou cenou. Nebude-li možno ocenit vícepráce podle výsledků tržní konzultace, musí být cena určena na základě Zhotovitelova návrhu kalkulace přiměřených přímých nákladů.</w:t>
      </w:r>
      <w:bookmarkEnd w:id="33"/>
    </w:p>
    <w:p w14:paraId="6568E43D" w14:textId="16DDED6A" w:rsidR="002A0F8E" w:rsidRDefault="002A0F8E"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34" w:name="_Ref114217528"/>
      <w:r w:rsidRPr="002A0F8E">
        <w:rPr>
          <w:rFonts w:ascii="Segoe UI" w:hAnsi="Segoe UI" w:cs="Segoe UI"/>
          <w:sz w:val="22"/>
          <w:szCs w:val="22"/>
        </w:rPr>
        <w:t xml:space="preserve">Potřebu provedení záměny jedné nebo více položek oceněného soupisu prací  musí Zhotovitel písemně oznámit bez zbytečného odkladu TDI a Objednateli, nejpozději však do </w:t>
      </w:r>
      <w:r w:rsidR="0049260C">
        <w:rPr>
          <w:rFonts w:ascii="Segoe UI" w:hAnsi="Segoe UI" w:cs="Segoe UI"/>
          <w:sz w:val="22"/>
          <w:szCs w:val="22"/>
        </w:rPr>
        <w:t>5</w:t>
      </w:r>
      <w:r w:rsidRPr="002A0F8E">
        <w:rPr>
          <w:rFonts w:ascii="Segoe UI" w:hAnsi="Segoe UI" w:cs="Segoe UI"/>
          <w:sz w:val="22"/>
          <w:szCs w:val="22"/>
        </w:rPr>
        <w:t xml:space="preserve"> pracovních dnů po tom, co Zhotovitel skutečnosti vedoucí k potřebě záměny jedné nebo více položek oceněného soupisu prací zjistil, nebo měl zjistit při náležité odborné péči. Oznámení musí popisovat událost nebo okolnosti, ze kterých potřeba provedení záměny položek vyplývá. Objednatel se zavazuje, že se k oznámení Zhotovitele o potřebě záměny položek bez zbytečného odkladu vyjádří. Vyjádření Objednatele bude obsahovat sdělení, zda budou v souladu s ustanoveními ZZVZ dále projednány záměny položek oceněného soupisu prací, které odpovídají Zhotovitelem oznámeným záměnám položek dle tohoto odstavce. Potřebu provedení záměny jedné nebo více položek oceněného soupisu prací je oprávněn požadovat také Objednatel, přičemž shora uvedený postup se uplatní obdobně. Výše ceny zaměněných položek, která v souladu s ustanoveními ZZVZ musí být stejná nebo nižší než cena nahrazovaných položek, bude určena obdobným způsobem jako v případě ocenění dodatečných prací podle </w:t>
      </w:r>
      <w:r w:rsidR="002937F6">
        <w:rPr>
          <w:rFonts w:ascii="Segoe UI" w:hAnsi="Segoe UI" w:cs="Segoe UI"/>
          <w:sz w:val="22"/>
          <w:szCs w:val="22"/>
        </w:rPr>
        <w:t>odst</w:t>
      </w:r>
      <w:r w:rsidRPr="002A0F8E">
        <w:rPr>
          <w:rFonts w:ascii="Segoe UI" w:hAnsi="Segoe UI" w:cs="Segoe UI"/>
          <w:sz w:val="22"/>
          <w:szCs w:val="22"/>
        </w:rPr>
        <w:t xml:space="preserve">. </w:t>
      </w:r>
      <w:r w:rsidR="002937F6">
        <w:rPr>
          <w:rFonts w:ascii="Segoe UI" w:hAnsi="Segoe UI" w:cs="Segoe UI"/>
          <w:sz w:val="22"/>
          <w:szCs w:val="22"/>
        </w:rPr>
        <w:fldChar w:fldCharType="begin"/>
      </w:r>
      <w:r w:rsidR="002937F6">
        <w:rPr>
          <w:rFonts w:ascii="Segoe UI" w:hAnsi="Segoe UI" w:cs="Segoe UI"/>
          <w:sz w:val="22"/>
          <w:szCs w:val="22"/>
        </w:rPr>
        <w:instrText xml:space="preserve"> REF _Ref114469858 \r \h </w:instrText>
      </w:r>
      <w:r w:rsidR="002937F6">
        <w:rPr>
          <w:rFonts w:ascii="Segoe UI" w:hAnsi="Segoe UI" w:cs="Segoe UI"/>
          <w:sz w:val="22"/>
          <w:szCs w:val="22"/>
        </w:rPr>
      </w:r>
      <w:r w:rsidR="002937F6">
        <w:rPr>
          <w:rFonts w:ascii="Segoe UI" w:hAnsi="Segoe UI" w:cs="Segoe UI"/>
          <w:sz w:val="22"/>
          <w:szCs w:val="22"/>
        </w:rPr>
        <w:fldChar w:fldCharType="separate"/>
      </w:r>
      <w:r w:rsidR="002937F6">
        <w:rPr>
          <w:rFonts w:ascii="Segoe UI" w:hAnsi="Segoe UI" w:cs="Segoe UI"/>
          <w:sz w:val="22"/>
          <w:szCs w:val="22"/>
        </w:rPr>
        <w:t>VI.3</w:t>
      </w:r>
      <w:r w:rsidR="002937F6">
        <w:rPr>
          <w:rFonts w:ascii="Segoe UI" w:hAnsi="Segoe UI" w:cs="Segoe UI"/>
          <w:sz w:val="22"/>
          <w:szCs w:val="22"/>
        </w:rPr>
        <w:fldChar w:fldCharType="end"/>
      </w:r>
      <w:r w:rsidRPr="002A0F8E">
        <w:rPr>
          <w:rFonts w:ascii="Segoe UI" w:hAnsi="Segoe UI" w:cs="Segoe UI"/>
          <w:sz w:val="22"/>
          <w:szCs w:val="22"/>
        </w:rPr>
        <w:t>. této smlouvy.</w:t>
      </w:r>
      <w:bookmarkEnd w:id="34"/>
    </w:p>
    <w:p w14:paraId="0408F66B" w14:textId="6DA2E615" w:rsidR="002A0F8E" w:rsidRPr="00FF0474" w:rsidRDefault="002A0F8E"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35" w:name="_Ref114218028"/>
      <w:r w:rsidRPr="002A0F8E">
        <w:rPr>
          <w:rFonts w:ascii="Segoe UI" w:hAnsi="Segoe UI" w:cs="Segoe UI"/>
          <w:sz w:val="22"/>
          <w:szCs w:val="22"/>
        </w:rPr>
        <w:t>Záměnu jedné nebo více položek oceněného soupisu prací</w:t>
      </w:r>
      <w:r w:rsidR="001F1D91">
        <w:rPr>
          <w:rFonts w:ascii="Segoe UI" w:hAnsi="Segoe UI" w:cs="Segoe UI"/>
          <w:sz w:val="22"/>
          <w:szCs w:val="22"/>
        </w:rPr>
        <w:t xml:space="preserve"> </w:t>
      </w:r>
      <w:r w:rsidRPr="002A0F8E">
        <w:rPr>
          <w:rFonts w:ascii="Segoe UI" w:hAnsi="Segoe UI" w:cs="Segoe UI"/>
          <w:sz w:val="22"/>
          <w:szCs w:val="22"/>
        </w:rPr>
        <w:t>odsouhlasenou Objednatelem, lze provést pouze na základě nové úpravy smluvních vztahů mezi Zhotovitelem a Objednatelem a v souladu s příslušným ustanovením ZZVZ.</w:t>
      </w:r>
      <w:bookmarkEnd w:id="35"/>
    </w:p>
    <w:p w14:paraId="66E21CD1" w14:textId="3CAE5A43" w:rsidR="00326701" w:rsidRDefault="003C67F5"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36" w:name="_Ref114217571"/>
      <w:r w:rsidRPr="00FF0474">
        <w:rPr>
          <w:rFonts w:ascii="Segoe UI" w:hAnsi="Segoe UI" w:cs="Segoe UI"/>
          <w:sz w:val="22"/>
          <w:szCs w:val="22"/>
        </w:rPr>
        <w:t>Výskyt</w:t>
      </w:r>
      <w:r w:rsidR="00326701" w:rsidRPr="00FF0474">
        <w:rPr>
          <w:rFonts w:ascii="Segoe UI" w:hAnsi="Segoe UI" w:cs="Segoe UI"/>
          <w:sz w:val="22"/>
          <w:szCs w:val="22"/>
        </w:rPr>
        <w:t xml:space="preserve"> prací</w:t>
      </w:r>
      <w:r w:rsidR="00A868A5" w:rsidRPr="00FF0474">
        <w:rPr>
          <w:rFonts w:ascii="Segoe UI" w:hAnsi="Segoe UI" w:cs="Segoe UI"/>
          <w:sz w:val="22"/>
          <w:szCs w:val="22"/>
        </w:rPr>
        <w:t xml:space="preserve">, které nebude třeba provést k dokončení Stavby oproti oceněnému </w:t>
      </w:r>
      <w:r w:rsidR="00856543" w:rsidRPr="00FF0474">
        <w:rPr>
          <w:rFonts w:ascii="Segoe UI" w:hAnsi="Segoe UI" w:cs="Segoe UI"/>
          <w:sz w:val="22"/>
          <w:szCs w:val="22"/>
        </w:rPr>
        <w:t>soupisu prací</w:t>
      </w:r>
      <w:r w:rsidR="00A868A5" w:rsidRPr="00FF0474">
        <w:rPr>
          <w:rFonts w:ascii="Segoe UI" w:hAnsi="Segoe UI" w:cs="Segoe UI"/>
          <w:sz w:val="22"/>
          <w:szCs w:val="22"/>
        </w:rPr>
        <w:t xml:space="preserve"> </w:t>
      </w:r>
      <w:r w:rsidR="00326701" w:rsidRPr="00FF0474">
        <w:rPr>
          <w:rFonts w:ascii="Segoe UI" w:hAnsi="Segoe UI" w:cs="Segoe UI"/>
          <w:sz w:val="22"/>
          <w:szCs w:val="22"/>
        </w:rPr>
        <w:t xml:space="preserve">je </w:t>
      </w:r>
      <w:r w:rsidR="00BE2007" w:rsidRPr="00FF0474">
        <w:rPr>
          <w:rFonts w:ascii="Segoe UI" w:hAnsi="Segoe UI" w:cs="Segoe UI"/>
          <w:sz w:val="22"/>
          <w:szCs w:val="22"/>
        </w:rPr>
        <w:t>Zhotovitel</w:t>
      </w:r>
      <w:r w:rsidR="00326701" w:rsidRPr="00FF0474">
        <w:rPr>
          <w:rFonts w:ascii="Segoe UI" w:hAnsi="Segoe UI" w:cs="Segoe UI"/>
          <w:sz w:val="22"/>
          <w:szCs w:val="22"/>
        </w:rPr>
        <w:t xml:space="preserve"> povinen oznámit </w:t>
      </w:r>
      <w:r w:rsidR="002A0F8E" w:rsidRPr="00537FEE">
        <w:rPr>
          <w:rFonts w:ascii="Segoe UI" w:hAnsi="Segoe UI" w:cs="Segoe UI"/>
          <w:sz w:val="22"/>
          <w:szCs w:val="22"/>
        </w:rPr>
        <w:t xml:space="preserve">bez zbytečného odkladu TDI a Objednateli, nejpozději však do </w:t>
      </w:r>
      <w:r w:rsidR="0049260C">
        <w:rPr>
          <w:rFonts w:ascii="Segoe UI" w:hAnsi="Segoe UI" w:cs="Segoe UI"/>
          <w:sz w:val="22"/>
          <w:szCs w:val="22"/>
        </w:rPr>
        <w:t>5</w:t>
      </w:r>
      <w:r w:rsidR="002A0F8E" w:rsidRPr="00537FEE">
        <w:rPr>
          <w:rFonts w:ascii="Segoe UI" w:hAnsi="Segoe UI" w:cs="Segoe UI"/>
          <w:sz w:val="22"/>
          <w:szCs w:val="22"/>
        </w:rPr>
        <w:t xml:space="preserve"> pracovních dnů po tom, co Zhotovitel skutečnosti vedoucí k neprovedení takovýchto prací zjistil, nebo měl zjistit při náležité odborné péči. </w:t>
      </w:r>
      <w:r w:rsidR="002A0F8E" w:rsidRPr="00345232">
        <w:rPr>
          <w:rFonts w:ascii="Segoe UI" w:hAnsi="Segoe UI" w:cs="Segoe UI"/>
          <w:sz w:val="22"/>
          <w:szCs w:val="22"/>
        </w:rPr>
        <w:t>Oznámení musí popisovat událost nebo okolnosti ze kterých potřeba neprovedení takovýchto prací vyplývá. Objednatel se zavazuje, že se k oznámení Zhotovitele o neprovedení takovýchto prací bez zbytečného odkladu vyjádří. Vyjádření Objednatele bude obsahovat sdělení, zda bude dále projednáno vypuštění stavebních prací, které nebude třeba provést k dokončení Stavby dle tohoto odstavce. Potřebu neprovedení prací, které nebude třeba provést k dokončení Stavby, je oprávněn požadovat také Objednatel, přičemž shora uvedený postup se uplatní obdobně. V důsledku výskytu takových skutečností má Objednatel vůči Zhotoviteli právo na snížení sjednané ceny za zhotovení Stavby dle této smlouvy a ceny za splnění předmětu smlouvy. Výše snížené ceny bude určena obdobným způsobem jako v případě ocenění dodatečných prací</w:t>
      </w:r>
      <w:r w:rsidR="002A0F8E">
        <w:rPr>
          <w:rFonts w:ascii="Segoe UI" w:hAnsi="Segoe UI" w:cs="Segoe UI"/>
          <w:sz w:val="22"/>
          <w:szCs w:val="22"/>
        </w:rPr>
        <w:t>.</w:t>
      </w:r>
      <w:bookmarkEnd w:id="36"/>
    </w:p>
    <w:p w14:paraId="0B7875BD" w14:textId="462F62EB" w:rsidR="002A0F8E" w:rsidRDefault="002A0F8E" w:rsidP="00C34FF2">
      <w:pPr>
        <w:numPr>
          <w:ilvl w:val="1"/>
          <w:numId w:val="5"/>
        </w:numPr>
        <w:tabs>
          <w:tab w:val="left" w:pos="426"/>
        </w:tabs>
        <w:spacing w:after="120" w:line="276" w:lineRule="auto"/>
        <w:ind w:left="426" w:hanging="426"/>
        <w:jc w:val="both"/>
        <w:rPr>
          <w:rFonts w:ascii="Segoe UI" w:hAnsi="Segoe UI" w:cs="Segoe UI"/>
          <w:sz w:val="22"/>
          <w:szCs w:val="22"/>
        </w:rPr>
      </w:pPr>
      <w:r w:rsidRPr="002A0F8E">
        <w:rPr>
          <w:rFonts w:ascii="Segoe UI" w:hAnsi="Segoe UI" w:cs="Segoe UI"/>
          <w:sz w:val="22"/>
          <w:szCs w:val="22"/>
        </w:rPr>
        <w:t xml:space="preserve">Zhotovitel je povinen do </w:t>
      </w:r>
      <w:r w:rsidR="0049260C">
        <w:rPr>
          <w:rFonts w:ascii="Segoe UI" w:hAnsi="Segoe UI" w:cs="Segoe UI"/>
          <w:sz w:val="22"/>
          <w:szCs w:val="22"/>
        </w:rPr>
        <w:t>5</w:t>
      </w:r>
      <w:r w:rsidRPr="002A0F8E">
        <w:rPr>
          <w:rFonts w:ascii="Segoe UI" w:hAnsi="Segoe UI" w:cs="Segoe UI"/>
          <w:sz w:val="22"/>
          <w:szCs w:val="22"/>
        </w:rPr>
        <w:t xml:space="preserve"> pracovních dnů od obdržení vyjádření Objednatele k provedení dodatečných prací dle </w:t>
      </w:r>
      <w:r w:rsidR="002937F6">
        <w:rPr>
          <w:rFonts w:ascii="Segoe UI" w:hAnsi="Segoe UI" w:cs="Segoe UI"/>
          <w:sz w:val="22"/>
          <w:szCs w:val="22"/>
        </w:rPr>
        <w:t>odst</w:t>
      </w:r>
      <w:r w:rsidRPr="002A0F8E">
        <w:rPr>
          <w:rFonts w:ascii="Segoe UI" w:hAnsi="Segoe UI" w:cs="Segoe UI"/>
          <w:sz w:val="22"/>
          <w:szCs w:val="22"/>
        </w:rPr>
        <w:t xml:space="preserve">. </w:t>
      </w:r>
      <w:r w:rsidR="00D6763D">
        <w:rPr>
          <w:rFonts w:ascii="Segoe UI" w:hAnsi="Segoe UI" w:cs="Segoe UI"/>
          <w:sz w:val="22"/>
          <w:szCs w:val="22"/>
        </w:rPr>
        <w:fldChar w:fldCharType="begin"/>
      </w:r>
      <w:r w:rsidR="00D6763D">
        <w:rPr>
          <w:rFonts w:ascii="Segoe UI" w:hAnsi="Segoe UI" w:cs="Segoe UI"/>
          <w:sz w:val="22"/>
          <w:szCs w:val="22"/>
        </w:rPr>
        <w:instrText xml:space="preserve"> REF _Ref114217476 \n \h </w:instrText>
      </w:r>
      <w:r w:rsidR="00D6763D">
        <w:rPr>
          <w:rFonts w:ascii="Segoe UI" w:hAnsi="Segoe UI" w:cs="Segoe UI"/>
          <w:sz w:val="22"/>
          <w:szCs w:val="22"/>
        </w:rPr>
      </w:r>
      <w:r w:rsidR="00D6763D">
        <w:rPr>
          <w:rFonts w:ascii="Segoe UI" w:hAnsi="Segoe UI" w:cs="Segoe UI"/>
          <w:sz w:val="22"/>
          <w:szCs w:val="22"/>
        </w:rPr>
        <w:fldChar w:fldCharType="separate"/>
      </w:r>
      <w:r w:rsidR="00D6763D">
        <w:rPr>
          <w:rFonts w:ascii="Segoe UI" w:hAnsi="Segoe UI" w:cs="Segoe UI"/>
          <w:sz w:val="22"/>
          <w:szCs w:val="22"/>
        </w:rPr>
        <w:t>VI.1</w:t>
      </w:r>
      <w:r w:rsidR="00D6763D">
        <w:rPr>
          <w:rFonts w:ascii="Segoe UI" w:hAnsi="Segoe UI" w:cs="Segoe UI"/>
          <w:sz w:val="22"/>
          <w:szCs w:val="22"/>
        </w:rPr>
        <w:fldChar w:fldCharType="end"/>
      </w:r>
      <w:r w:rsidRPr="002A0F8E">
        <w:rPr>
          <w:rFonts w:ascii="Segoe UI" w:hAnsi="Segoe UI" w:cs="Segoe UI"/>
          <w:sz w:val="22"/>
          <w:szCs w:val="22"/>
        </w:rPr>
        <w:t xml:space="preserve">. této smlouvy a/nebo skutečnosti vedoucí k potřebě záměny jedné nebo více položek oceněného soupisu prací dle </w:t>
      </w:r>
      <w:r w:rsidR="002937F6">
        <w:rPr>
          <w:rFonts w:ascii="Segoe UI" w:hAnsi="Segoe UI" w:cs="Segoe UI"/>
          <w:sz w:val="22"/>
          <w:szCs w:val="22"/>
        </w:rPr>
        <w:t>odst</w:t>
      </w:r>
      <w:r w:rsidRPr="002A0F8E">
        <w:rPr>
          <w:rFonts w:ascii="Segoe UI" w:hAnsi="Segoe UI" w:cs="Segoe UI"/>
          <w:sz w:val="22"/>
          <w:szCs w:val="22"/>
        </w:rPr>
        <w:t xml:space="preserve">. </w:t>
      </w:r>
      <w:r w:rsidR="00AD7108">
        <w:rPr>
          <w:rFonts w:ascii="Segoe UI" w:hAnsi="Segoe UI" w:cs="Segoe UI"/>
          <w:sz w:val="22"/>
          <w:szCs w:val="22"/>
        </w:rPr>
        <w:fldChar w:fldCharType="begin"/>
      </w:r>
      <w:r w:rsidR="00AD7108">
        <w:rPr>
          <w:rFonts w:ascii="Segoe UI" w:hAnsi="Segoe UI" w:cs="Segoe UI"/>
          <w:sz w:val="22"/>
          <w:szCs w:val="22"/>
        </w:rPr>
        <w:instrText xml:space="preserve"> REF _Ref114217528 \n \h </w:instrText>
      </w:r>
      <w:r w:rsidR="00AD7108">
        <w:rPr>
          <w:rFonts w:ascii="Segoe UI" w:hAnsi="Segoe UI" w:cs="Segoe UI"/>
          <w:sz w:val="22"/>
          <w:szCs w:val="22"/>
        </w:rPr>
      </w:r>
      <w:r w:rsidR="00AD7108">
        <w:rPr>
          <w:rFonts w:ascii="Segoe UI" w:hAnsi="Segoe UI" w:cs="Segoe UI"/>
          <w:sz w:val="22"/>
          <w:szCs w:val="22"/>
        </w:rPr>
        <w:fldChar w:fldCharType="separate"/>
      </w:r>
      <w:r w:rsidR="00AD7108">
        <w:rPr>
          <w:rFonts w:ascii="Segoe UI" w:hAnsi="Segoe UI" w:cs="Segoe UI"/>
          <w:sz w:val="22"/>
          <w:szCs w:val="22"/>
        </w:rPr>
        <w:t>VI.4</w:t>
      </w:r>
      <w:r w:rsidR="00AD7108">
        <w:rPr>
          <w:rFonts w:ascii="Segoe UI" w:hAnsi="Segoe UI" w:cs="Segoe UI"/>
          <w:sz w:val="22"/>
          <w:szCs w:val="22"/>
        </w:rPr>
        <w:fldChar w:fldCharType="end"/>
      </w:r>
      <w:r w:rsidR="00AD7108">
        <w:rPr>
          <w:rFonts w:ascii="Segoe UI" w:hAnsi="Segoe UI" w:cs="Segoe UI"/>
          <w:sz w:val="22"/>
          <w:szCs w:val="22"/>
        </w:rPr>
        <w:t>.</w:t>
      </w:r>
      <w:r w:rsidRPr="002A0F8E">
        <w:rPr>
          <w:rFonts w:ascii="Segoe UI" w:hAnsi="Segoe UI" w:cs="Segoe UI"/>
          <w:sz w:val="22"/>
          <w:szCs w:val="22"/>
        </w:rPr>
        <w:t xml:space="preserve"> této smlouvy a/nebo skutečnosti vedoucí k neprovedení prací </w:t>
      </w:r>
      <w:r w:rsidR="0015513D">
        <w:rPr>
          <w:rFonts w:ascii="Segoe UI" w:hAnsi="Segoe UI" w:cs="Segoe UI"/>
          <w:sz w:val="22"/>
          <w:szCs w:val="22"/>
        </w:rPr>
        <w:t>v </w:t>
      </w:r>
      <w:r w:rsidR="002937F6">
        <w:rPr>
          <w:rFonts w:ascii="Segoe UI" w:hAnsi="Segoe UI" w:cs="Segoe UI"/>
          <w:sz w:val="22"/>
          <w:szCs w:val="22"/>
        </w:rPr>
        <w:t>odst</w:t>
      </w:r>
      <w:r w:rsidR="0015513D">
        <w:rPr>
          <w:rFonts w:ascii="Segoe UI" w:hAnsi="Segoe UI" w:cs="Segoe UI"/>
          <w:sz w:val="22"/>
          <w:szCs w:val="22"/>
        </w:rPr>
        <w:t xml:space="preserve">. </w:t>
      </w:r>
      <w:r w:rsidR="0031003D">
        <w:rPr>
          <w:rFonts w:ascii="Segoe UI" w:hAnsi="Segoe UI" w:cs="Segoe UI"/>
          <w:sz w:val="22"/>
          <w:szCs w:val="22"/>
        </w:rPr>
        <w:fldChar w:fldCharType="begin"/>
      </w:r>
      <w:r w:rsidR="0031003D">
        <w:rPr>
          <w:rFonts w:ascii="Segoe UI" w:hAnsi="Segoe UI" w:cs="Segoe UI"/>
          <w:sz w:val="22"/>
          <w:szCs w:val="22"/>
        </w:rPr>
        <w:instrText xml:space="preserve"> REF _Ref114217571 \n \h </w:instrText>
      </w:r>
      <w:r w:rsidR="0031003D">
        <w:rPr>
          <w:rFonts w:ascii="Segoe UI" w:hAnsi="Segoe UI" w:cs="Segoe UI"/>
          <w:sz w:val="22"/>
          <w:szCs w:val="22"/>
        </w:rPr>
      </w:r>
      <w:r w:rsidR="0031003D">
        <w:rPr>
          <w:rFonts w:ascii="Segoe UI" w:hAnsi="Segoe UI" w:cs="Segoe UI"/>
          <w:sz w:val="22"/>
          <w:szCs w:val="22"/>
        </w:rPr>
        <w:fldChar w:fldCharType="separate"/>
      </w:r>
      <w:r w:rsidR="0031003D">
        <w:rPr>
          <w:rFonts w:ascii="Segoe UI" w:hAnsi="Segoe UI" w:cs="Segoe UI"/>
          <w:sz w:val="22"/>
          <w:szCs w:val="22"/>
        </w:rPr>
        <w:t>VI.6</w:t>
      </w:r>
      <w:r w:rsidR="0031003D">
        <w:rPr>
          <w:rFonts w:ascii="Segoe UI" w:hAnsi="Segoe UI" w:cs="Segoe UI"/>
          <w:sz w:val="22"/>
          <w:szCs w:val="22"/>
        </w:rPr>
        <w:fldChar w:fldCharType="end"/>
      </w:r>
      <w:r w:rsidRPr="002A0F8E">
        <w:rPr>
          <w:rFonts w:ascii="Segoe UI" w:hAnsi="Segoe UI" w:cs="Segoe UI"/>
          <w:sz w:val="22"/>
          <w:szCs w:val="22"/>
        </w:rPr>
        <w:t xml:space="preserve">. této smlouvy, nebo ve lhůtě, která může být navržena </w:t>
      </w:r>
      <w:r w:rsidR="00E74DFA">
        <w:rPr>
          <w:rFonts w:ascii="Segoe UI" w:hAnsi="Segoe UI" w:cs="Segoe UI"/>
          <w:sz w:val="22"/>
          <w:szCs w:val="22"/>
        </w:rPr>
        <w:t>Z</w:t>
      </w:r>
      <w:r w:rsidRPr="002A0F8E">
        <w:rPr>
          <w:rFonts w:ascii="Segoe UI" w:hAnsi="Segoe UI" w:cs="Segoe UI"/>
          <w:sz w:val="22"/>
          <w:szCs w:val="22"/>
        </w:rPr>
        <w:t>hotovitelem a písemně schválena TDI, předložit Objednateli změnový list odsouhlasený TDI a s vyjádřením AD, který bude podkladem k úpravě smluvních vztahů. Součástí předloženého změnového listu musí být v případě změny podrobný položkový rozpočet změny vypracovaný Zhotovitelem ve shodné struktuře a formátu jako je oceněný soupis prací, který tvoří přílohu č. 1 této smlouvy.</w:t>
      </w:r>
    </w:p>
    <w:p w14:paraId="27499825" w14:textId="77777777" w:rsidR="007779BC" w:rsidRDefault="007779BC" w:rsidP="00C34FF2">
      <w:pPr>
        <w:numPr>
          <w:ilvl w:val="1"/>
          <w:numId w:val="5"/>
        </w:numPr>
        <w:tabs>
          <w:tab w:val="left" w:pos="426"/>
        </w:tabs>
        <w:spacing w:after="120" w:line="276" w:lineRule="auto"/>
        <w:ind w:left="426" w:hanging="426"/>
        <w:jc w:val="both"/>
        <w:rPr>
          <w:rFonts w:ascii="Segoe UI" w:hAnsi="Segoe UI" w:cs="Segoe UI"/>
          <w:sz w:val="22"/>
          <w:szCs w:val="22"/>
        </w:rPr>
      </w:pPr>
      <w:r w:rsidRPr="00857092">
        <w:rPr>
          <w:rFonts w:ascii="Segoe UI" w:hAnsi="Segoe UI" w:cs="Segoe UI"/>
          <w:sz w:val="22"/>
          <w:szCs w:val="22"/>
        </w:rPr>
        <w:t xml:space="preserve">TDI se ke každému změnovému listu vyjádří nejpozději do </w:t>
      </w:r>
      <w:r w:rsidR="0049260C">
        <w:rPr>
          <w:rFonts w:ascii="Segoe UI" w:hAnsi="Segoe UI" w:cs="Segoe UI"/>
          <w:sz w:val="22"/>
          <w:szCs w:val="22"/>
        </w:rPr>
        <w:t>5</w:t>
      </w:r>
      <w:r w:rsidRPr="00857092">
        <w:rPr>
          <w:rFonts w:ascii="Segoe UI" w:hAnsi="Segoe UI" w:cs="Segoe UI"/>
          <w:sz w:val="22"/>
          <w:szCs w:val="22"/>
        </w:rPr>
        <w:t xml:space="preserve"> pracovních dnů ode dne, kdy jej obdrží od Zhotovitele. TDI může za Objednatele uplatnit případné námitky k obsahu a k formálním náležitostem změnového listu. Po odsouhlasení změnového listu TDI a získání vyjádření A</w:t>
      </w:r>
      <w:r w:rsidRPr="006B5778">
        <w:rPr>
          <w:rFonts w:ascii="Segoe UI" w:hAnsi="Segoe UI" w:cs="Segoe UI"/>
          <w:sz w:val="22"/>
          <w:szCs w:val="22"/>
        </w:rPr>
        <w:t>D Zhotovitel</w:t>
      </w:r>
      <w:r w:rsidRPr="00D81FE4">
        <w:rPr>
          <w:rFonts w:ascii="Segoe UI" w:hAnsi="Segoe UI" w:cs="Segoe UI"/>
          <w:sz w:val="22"/>
          <w:szCs w:val="22"/>
        </w:rPr>
        <w:t xml:space="preserve"> předá příslušný změnový list Objednatel</w:t>
      </w:r>
      <w:r w:rsidRPr="00B81CEC">
        <w:rPr>
          <w:rFonts w:ascii="Segoe UI" w:hAnsi="Segoe UI" w:cs="Segoe UI"/>
          <w:sz w:val="22"/>
          <w:szCs w:val="22"/>
        </w:rPr>
        <w:t xml:space="preserve">i. </w:t>
      </w:r>
      <w:r w:rsidRPr="00B444A0">
        <w:rPr>
          <w:rFonts w:ascii="Segoe UI" w:hAnsi="Segoe UI" w:cs="Segoe UI"/>
          <w:sz w:val="22"/>
          <w:szCs w:val="22"/>
        </w:rPr>
        <w:t>Současně s předáním změnového listu předá Zhotovitel Objednateli podrobný položkový rozpočet změny vypracovaný ve shodné struktuře a formátu, jako je oceněný soupis prací, který tvoří přílohu č. 1 této smlouvy, ve formátech *.</w:t>
      </w:r>
      <w:proofErr w:type="spellStart"/>
      <w:r w:rsidRPr="00B444A0">
        <w:rPr>
          <w:rFonts w:ascii="Segoe UI" w:hAnsi="Segoe UI" w:cs="Segoe UI"/>
          <w:sz w:val="22"/>
          <w:szCs w:val="22"/>
        </w:rPr>
        <w:t>xls</w:t>
      </w:r>
      <w:proofErr w:type="spellEnd"/>
      <w:r w:rsidRPr="00B444A0">
        <w:rPr>
          <w:rFonts w:ascii="Segoe UI" w:hAnsi="Segoe UI" w:cs="Segoe UI"/>
          <w:sz w:val="22"/>
          <w:szCs w:val="22"/>
        </w:rPr>
        <w:t xml:space="preserve"> nebo *.</w:t>
      </w:r>
      <w:proofErr w:type="spellStart"/>
      <w:r w:rsidRPr="00B444A0">
        <w:rPr>
          <w:rFonts w:ascii="Segoe UI" w:hAnsi="Segoe UI" w:cs="Segoe UI"/>
          <w:sz w:val="22"/>
          <w:szCs w:val="22"/>
        </w:rPr>
        <w:t>xlsx</w:t>
      </w:r>
      <w:proofErr w:type="spellEnd"/>
      <w:r w:rsidRPr="00B444A0">
        <w:rPr>
          <w:rFonts w:ascii="Segoe UI" w:hAnsi="Segoe UI" w:cs="Segoe UI"/>
          <w:sz w:val="22"/>
          <w:szCs w:val="22"/>
        </w:rPr>
        <w:t xml:space="preserve"> pro MS Excel , nebo obdobný výstup z rozpočtového softwaru </w:t>
      </w:r>
      <w:r w:rsidRPr="00B444A0">
        <w:rPr>
          <w:rFonts w:ascii="Segoe UI" w:hAnsi="Segoe UI" w:cs="Segoe UI"/>
          <w:bCs/>
          <w:sz w:val="22"/>
          <w:szCs w:val="22"/>
        </w:rPr>
        <w:t>vše na technickém nosiči dat (CD</w:t>
      </w:r>
      <w:r>
        <w:rPr>
          <w:rFonts w:ascii="Segoe UI" w:hAnsi="Segoe UI" w:cs="Segoe UI"/>
          <w:bCs/>
          <w:sz w:val="22"/>
          <w:szCs w:val="22"/>
        </w:rPr>
        <w:t>,</w:t>
      </w:r>
      <w:r w:rsidRPr="00B444A0">
        <w:rPr>
          <w:rFonts w:ascii="Segoe UI" w:hAnsi="Segoe UI" w:cs="Segoe UI"/>
          <w:bCs/>
          <w:sz w:val="22"/>
          <w:szCs w:val="22"/>
        </w:rPr>
        <w:t xml:space="preserve"> DVD</w:t>
      </w:r>
      <w:r>
        <w:rPr>
          <w:rFonts w:ascii="Segoe UI" w:hAnsi="Segoe UI" w:cs="Segoe UI"/>
          <w:bCs/>
          <w:sz w:val="22"/>
          <w:szCs w:val="22"/>
        </w:rPr>
        <w:t xml:space="preserve"> či obdobném nosiči</w:t>
      </w:r>
      <w:r w:rsidRPr="00B444A0">
        <w:rPr>
          <w:rFonts w:ascii="Segoe UI" w:hAnsi="Segoe UI" w:cs="Segoe UI"/>
          <w:bCs/>
          <w:sz w:val="22"/>
          <w:szCs w:val="22"/>
        </w:rPr>
        <w:t>)</w:t>
      </w:r>
      <w:r w:rsidRPr="00B444A0">
        <w:rPr>
          <w:rFonts w:ascii="Segoe UI" w:hAnsi="Segoe UI" w:cs="Segoe UI"/>
          <w:sz w:val="22"/>
          <w:szCs w:val="22"/>
        </w:rPr>
        <w:t>.</w:t>
      </w:r>
    </w:p>
    <w:p w14:paraId="4D5E9E07" w14:textId="77777777" w:rsidR="00326701" w:rsidRPr="00FF0474" w:rsidRDefault="00326701"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O změně rozsahu </w:t>
      </w:r>
      <w:r w:rsidR="00D51B30" w:rsidRPr="00FF0474">
        <w:rPr>
          <w:rFonts w:ascii="Segoe UI" w:hAnsi="Segoe UI" w:cs="Segoe UI"/>
          <w:sz w:val="22"/>
          <w:szCs w:val="22"/>
        </w:rPr>
        <w:t>Stavby</w:t>
      </w:r>
      <w:r w:rsidRPr="00FF0474">
        <w:rPr>
          <w:rFonts w:ascii="Segoe UI" w:hAnsi="Segoe UI" w:cs="Segoe UI"/>
          <w:sz w:val="22"/>
          <w:szCs w:val="22"/>
        </w:rPr>
        <w:t xml:space="preserve"> a změně sjednané ceny za zhotovení </w:t>
      </w:r>
      <w:r w:rsidR="00D51B30" w:rsidRPr="00FF0474">
        <w:rPr>
          <w:rFonts w:ascii="Segoe UI" w:hAnsi="Segoe UI" w:cs="Segoe UI"/>
          <w:sz w:val="22"/>
          <w:szCs w:val="22"/>
        </w:rPr>
        <w:t>Stavby</w:t>
      </w:r>
      <w:r w:rsidRPr="00FF0474">
        <w:rPr>
          <w:rFonts w:ascii="Segoe UI" w:hAnsi="Segoe UI" w:cs="Segoe UI"/>
          <w:sz w:val="22"/>
          <w:szCs w:val="22"/>
        </w:rPr>
        <w:t xml:space="preserve"> dle této smlouvy a ceny za splnění předmětu smlouvy se obě strany zavazují uzavřít </w:t>
      </w:r>
      <w:r w:rsidR="00792D2A" w:rsidRPr="00FF0474">
        <w:rPr>
          <w:rFonts w:ascii="Segoe UI" w:hAnsi="Segoe UI" w:cs="Segoe UI"/>
          <w:sz w:val="22"/>
          <w:szCs w:val="22"/>
        </w:rPr>
        <w:t>d</w:t>
      </w:r>
      <w:r w:rsidRPr="00FF0474">
        <w:rPr>
          <w:rFonts w:ascii="Segoe UI" w:hAnsi="Segoe UI" w:cs="Segoe UI"/>
          <w:sz w:val="22"/>
          <w:szCs w:val="22"/>
        </w:rPr>
        <w:t>odatek k</w:t>
      </w:r>
      <w:r w:rsidR="00E87E2A" w:rsidRPr="00FF0474">
        <w:rPr>
          <w:rFonts w:ascii="Segoe UI" w:hAnsi="Segoe UI" w:cs="Segoe UI"/>
          <w:sz w:val="22"/>
          <w:szCs w:val="22"/>
        </w:rPr>
        <w:t> </w:t>
      </w:r>
      <w:r w:rsidRPr="00FF0474">
        <w:rPr>
          <w:rFonts w:ascii="Segoe UI" w:hAnsi="Segoe UI" w:cs="Segoe UI"/>
          <w:sz w:val="22"/>
          <w:szCs w:val="22"/>
        </w:rPr>
        <w:t>této smlouvě. K jiným změnám rozsahu díla a sjednané ceny díla nelze přihlížet.</w:t>
      </w:r>
    </w:p>
    <w:p w14:paraId="41E16389" w14:textId="77777777" w:rsidR="007575D2" w:rsidRPr="00FF0474" w:rsidRDefault="007575D2" w:rsidP="000F528D">
      <w:pPr>
        <w:pStyle w:val="Zkladntextodsazen"/>
        <w:spacing w:after="120" w:line="276" w:lineRule="auto"/>
        <w:ind w:firstLine="0"/>
        <w:jc w:val="both"/>
        <w:rPr>
          <w:rFonts w:ascii="Segoe UI" w:hAnsi="Segoe UI" w:cs="Segoe UI"/>
          <w:sz w:val="22"/>
          <w:szCs w:val="22"/>
        </w:rPr>
      </w:pPr>
    </w:p>
    <w:p w14:paraId="7EB4554F" w14:textId="77777777" w:rsidR="007575D2" w:rsidRPr="00FF0474" w:rsidRDefault="007575D2"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Platební podmínky</w:t>
      </w:r>
    </w:p>
    <w:p w14:paraId="6739B008" w14:textId="104CFC1E" w:rsidR="004B322A" w:rsidRPr="004535D8" w:rsidRDefault="0011006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4535D8">
        <w:rPr>
          <w:rFonts w:ascii="Segoe UI" w:hAnsi="Segoe UI" w:cs="Segoe UI"/>
          <w:sz w:val="22"/>
          <w:szCs w:val="22"/>
        </w:rPr>
        <w:t>Ce</w:t>
      </w:r>
      <w:r w:rsidR="007779BC" w:rsidRPr="004535D8">
        <w:rPr>
          <w:rFonts w:ascii="Segoe UI" w:hAnsi="Segoe UI" w:cs="Segoe UI"/>
          <w:sz w:val="22"/>
          <w:szCs w:val="22"/>
        </w:rPr>
        <w:t>lková cena</w:t>
      </w:r>
      <w:r w:rsidR="00147A59" w:rsidRPr="004535D8">
        <w:rPr>
          <w:rFonts w:ascii="Segoe UI" w:hAnsi="Segoe UI" w:cs="Segoe UI"/>
          <w:sz w:val="22"/>
          <w:szCs w:val="22"/>
        </w:rPr>
        <w:t xml:space="preserve"> </w:t>
      </w:r>
      <w:r w:rsidR="00AA2446" w:rsidRPr="004535D8">
        <w:rPr>
          <w:rFonts w:ascii="Segoe UI" w:hAnsi="Segoe UI" w:cs="Segoe UI"/>
          <w:sz w:val="22"/>
          <w:szCs w:val="22"/>
        </w:rPr>
        <w:t>bude hrazena vždy za předchozí fakturační období v průběhu celé doby plnění díla na základě faktur – daňových dokladů (dále jen „</w:t>
      </w:r>
      <w:r w:rsidR="00AA2446" w:rsidRPr="003B3BAF">
        <w:rPr>
          <w:rFonts w:ascii="Segoe UI" w:hAnsi="Segoe UI" w:cs="Segoe UI"/>
          <w:b/>
          <w:bCs/>
          <w:i/>
          <w:iCs/>
          <w:sz w:val="22"/>
          <w:szCs w:val="22"/>
        </w:rPr>
        <w:t>Průběžná faktura</w:t>
      </w:r>
      <w:r w:rsidR="00AA2446" w:rsidRPr="004535D8">
        <w:rPr>
          <w:rFonts w:ascii="Segoe UI" w:hAnsi="Segoe UI" w:cs="Segoe UI"/>
          <w:sz w:val="22"/>
          <w:szCs w:val="22"/>
        </w:rPr>
        <w:t>“). Průběžnou fakturou lze vyúčtovat pouze část plnění skutečně realizovanou v příslušném fakturačním období. Fakturační období běží vždy od prvního dne v měsíci do posledního dne daného měsíce. Nedílnou součástí faktury – daňového dokladu bude soupis provedených prací a dodávek v příslušném fakturačním období. Tento soupis musí být oceněný podle jednotkových cen vyplývajících z oceněného soupisu prací (dále jen „</w:t>
      </w:r>
      <w:r w:rsidR="00587F47" w:rsidRPr="007C39D1">
        <w:rPr>
          <w:rFonts w:ascii="Segoe UI" w:hAnsi="Segoe UI" w:cs="Segoe UI"/>
          <w:b/>
          <w:bCs/>
          <w:i/>
          <w:iCs/>
          <w:sz w:val="22"/>
          <w:szCs w:val="22"/>
        </w:rPr>
        <w:t>Zjišťovací protokol</w:t>
      </w:r>
      <w:r w:rsidR="00AA2446" w:rsidRPr="004535D8">
        <w:rPr>
          <w:rFonts w:ascii="Segoe UI" w:hAnsi="Segoe UI" w:cs="Segoe UI"/>
          <w:sz w:val="22"/>
          <w:szCs w:val="22"/>
        </w:rPr>
        <w:t>“), a členěný dle stavebních</w:t>
      </w:r>
      <w:r w:rsidR="00F67127" w:rsidRPr="004535D8">
        <w:rPr>
          <w:rFonts w:ascii="Segoe UI" w:hAnsi="Segoe UI" w:cs="Segoe UI"/>
          <w:sz w:val="22"/>
          <w:szCs w:val="22"/>
        </w:rPr>
        <w:t xml:space="preserve"> a inženýrských</w:t>
      </w:r>
      <w:r w:rsidR="00AA2446" w:rsidRPr="004535D8">
        <w:rPr>
          <w:rFonts w:ascii="Segoe UI" w:hAnsi="Segoe UI" w:cs="Segoe UI"/>
          <w:sz w:val="22"/>
          <w:szCs w:val="22"/>
        </w:rPr>
        <w:t xml:space="preserve"> objektů uvedených v příloze č. 1 této smlouvy.</w:t>
      </w:r>
    </w:p>
    <w:p w14:paraId="2B231852" w14:textId="77777777" w:rsidR="00BB323B" w:rsidRPr="00D35F3E" w:rsidRDefault="00AA2446"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D35F3E">
        <w:rPr>
          <w:rFonts w:ascii="Segoe UI" w:hAnsi="Segoe UI" w:cs="Segoe UI"/>
          <w:sz w:val="22"/>
          <w:szCs w:val="22"/>
        </w:rPr>
        <w:t>Zhotovitel předkládá Průběžnou fakturu (jakož i Finální faktur</w:t>
      </w:r>
      <w:r w:rsidR="00AA227E" w:rsidRPr="00D35F3E">
        <w:rPr>
          <w:rFonts w:ascii="Segoe UI" w:hAnsi="Segoe UI" w:cs="Segoe UI"/>
          <w:sz w:val="22"/>
          <w:szCs w:val="22"/>
        </w:rPr>
        <w:t>u</w:t>
      </w:r>
      <w:r w:rsidRPr="00D35F3E">
        <w:rPr>
          <w:rFonts w:ascii="Segoe UI" w:hAnsi="Segoe UI" w:cs="Segoe UI"/>
          <w:sz w:val="22"/>
          <w:szCs w:val="22"/>
        </w:rPr>
        <w:t xml:space="preserve">), vč. </w:t>
      </w:r>
      <w:r w:rsidR="00587F47" w:rsidRPr="00D35F3E">
        <w:rPr>
          <w:rFonts w:ascii="Segoe UI" w:hAnsi="Segoe UI" w:cs="Segoe UI"/>
          <w:sz w:val="22"/>
          <w:szCs w:val="22"/>
        </w:rPr>
        <w:t>Zjišťovacího</w:t>
      </w:r>
      <w:r w:rsidR="004535D8" w:rsidRPr="00D35F3E">
        <w:rPr>
          <w:rFonts w:ascii="Segoe UI" w:hAnsi="Segoe UI" w:cs="Segoe UI"/>
          <w:sz w:val="22"/>
          <w:szCs w:val="22"/>
        </w:rPr>
        <w:t xml:space="preserve"> </w:t>
      </w:r>
      <w:r w:rsidR="00587F47" w:rsidRPr="00D35F3E">
        <w:rPr>
          <w:rFonts w:ascii="Segoe UI" w:hAnsi="Segoe UI" w:cs="Segoe UI"/>
          <w:sz w:val="22"/>
          <w:szCs w:val="22"/>
        </w:rPr>
        <w:t>protokolu</w:t>
      </w:r>
      <w:r w:rsidRPr="00D35F3E">
        <w:rPr>
          <w:rFonts w:ascii="Segoe UI" w:hAnsi="Segoe UI" w:cs="Segoe UI"/>
          <w:sz w:val="22"/>
          <w:szCs w:val="22"/>
        </w:rPr>
        <w:t xml:space="preserve"> ve </w:t>
      </w:r>
      <w:r w:rsidR="00587F47" w:rsidRPr="00D35F3E">
        <w:rPr>
          <w:rFonts w:ascii="Segoe UI" w:hAnsi="Segoe UI" w:cs="Segoe UI"/>
          <w:sz w:val="22"/>
          <w:szCs w:val="22"/>
        </w:rPr>
        <w:t>2</w:t>
      </w:r>
      <w:r w:rsidRPr="00D35F3E">
        <w:rPr>
          <w:rFonts w:ascii="Segoe UI" w:hAnsi="Segoe UI" w:cs="Segoe UI"/>
          <w:sz w:val="22"/>
          <w:szCs w:val="22"/>
        </w:rPr>
        <w:t xml:space="preserve"> písemných vyhotoveních a elektronicky, a to vždy nejpozději do </w:t>
      </w:r>
      <w:r w:rsidR="002F2911" w:rsidRPr="00D35F3E">
        <w:rPr>
          <w:rFonts w:ascii="Segoe UI" w:hAnsi="Segoe UI" w:cs="Segoe UI"/>
          <w:sz w:val="22"/>
          <w:szCs w:val="22"/>
        </w:rPr>
        <w:t>5</w:t>
      </w:r>
      <w:r w:rsidRPr="00D35F3E">
        <w:rPr>
          <w:rFonts w:ascii="Segoe UI" w:hAnsi="Segoe UI" w:cs="Segoe UI"/>
          <w:sz w:val="22"/>
          <w:szCs w:val="22"/>
        </w:rPr>
        <w:t xml:space="preserve"> pracovních dnů po uskutečnění prací (zdanitelného plnění). Za den uskutečnění dílčího zdanitelného plnění strany sjednávají poslední den fakturačního období, za které je faktura vystavena. Podkladem k vystavení Průběžné faktury je </w:t>
      </w:r>
      <w:r w:rsidR="00587F47" w:rsidRPr="00D35F3E">
        <w:rPr>
          <w:rFonts w:ascii="Segoe UI" w:hAnsi="Segoe UI" w:cs="Segoe UI"/>
          <w:sz w:val="22"/>
          <w:szCs w:val="22"/>
        </w:rPr>
        <w:t>Zjišťovací protokol</w:t>
      </w:r>
      <w:r w:rsidRPr="00D35F3E">
        <w:rPr>
          <w:rFonts w:ascii="Segoe UI" w:hAnsi="Segoe UI" w:cs="Segoe UI"/>
          <w:sz w:val="22"/>
          <w:szCs w:val="22"/>
        </w:rPr>
        <w:t xml:space="preserve"> vystavovaný Zhotovitelem a potvrzený TDI. Plnění poskytnutá podle tohoto odstavce budou započtena na Finální fakturu. </w:t>
      </w:r>
    </w:p>
    <w:p w14:paraId="7C68CD77" w14:textId="77777777" w:rsidR="00F813F5" w:rsidRPr="00FF0474" w:rsidRDefault="00F813F5"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Práce provedené na základě dodatku ke smlouvě o dílo budou fakturovány samostatně dle příslušného dodatku.</w:t>
      </w:r>
    </w:p>
    <w:p w14:paraId="5B9F399A" w14:textId="77777777" w:rsidR="00BB323B" w:rsidRPr="00FF0474" w:rsidRDefault="00BB323B"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 je povinen samostatně fakturovat stavební náklady, provozní náklady a technologie. Práce, které jsou předmětem této smlouvy, jsou zařazeny pod číselný kód 41-43 klasifikace produkce (CZ-CPA) a spadají dle § 92a a § 92e zákona č. 235/2004 Sb., o dani z přidané hodnoty, v platném znění</w:t>
      </w:r>
      <w:r w:rsidR="005E7DD7">
        <w:rPr>
          <w:rFonts w:ascii="Segoe UI" w:hAnsi="Segoe UI" w:cs="Segoe UI"/>
          <w:sz w:val="22"/>
          <w:szCs w:val="22"/>
        </w:rPr>
        <w:t xml:space="preserve"> (dále jen „</w:t>
      </w:r>
      <w:r w:rsidR="005E7DD7" w:rsidRPr="00CB2B31">
        <w:rPr>
          <w:rFonts w:ascii="Segoe UI" w:hAnsi="Segoe UI" w:cs="Segoe UI"/>
          <w:sz w:val="22"/>
          <w:szCs w:val="22"/>
        </w:rPr>
        <w:t>ZDPH</w:t>
      </w:r>
      <w:r w:rsidR="005E7DD7">
        <w:rPr>
          <w:rFonts w:ascii="Segoe UI" w:hAnsi="Segoe UI" w:cs="Segoe UI"/>
          <w:sz w:val="22"/>
          <w:szCs w:val="22"/>
        </w:rPr>
        <w:t>“)</w:t>
      </w:r>
      <w:r w:rsidRPr="00FF0474">
        <w:rPr>
          <w:rFonts w:ascii="Segoe UI" w:hAnsi="Segoe UI" w:cs="Segoe UI"/>
          <w:sz w:val="22"/>
          <w:szCs w:val="22"/>
        </w:rPr>
        <w:t xml:space="preserve"> do režimu přenesení daňové povinnosti. Povinen přiznat a zaplatit daň je </w:t>
      </w:r>
      <w:r w:rsidR="00F813F5" w:rsidRPr="00FF0474">
        <w:rPr>
          <w:rFonts w:ascii="Segoe UI" w:hAnsi="Segoe UI" w:cs="Segoe UI"/>
          <w:sz w:val="22"/>
          <w:szCs w:val="22"/>
        </w:rPr>
        <w:t>O</w:t>
      </w:r>
      <w:r w:rsidRPr="00FF0474">
        <w:rPr>
          <w:rFonts w:ascii="Segoe UI" w:hAnsi="Segoe UI" w:cs="Segoe UI"/>
          <w:sz w:val="22"/>
          <w:szCs w:val="22"/>
        </w:rPr>
        <w:t>bjednatel. Zhotovitel se tímto zavazuje uvést na faktuře vždy kód klasifikace produkce (CZ-CPA) a text „daň odvede zákazník“.</w:t>
      </w:r>
    </w:p>
    <w:p w14:paraId="0671AE07" w14:textId="77777777" w:rsidR="00BB323B" w:rsidRPr="00FF0474" w:rsidRDefault="00AA2446"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 xml:space="preserve">Průběžná </w:t>
      </w:r>
      <w:r w:rsidRPr="00A81337">
        <w:rPr>
          <w:rFonts w:ascii="Segoe UI" w:hAnsi="Segoe UI" w:cs="Segoe UI"/>
          <w:sz w:val="22"/>
          <w:szCs w:val="22"/>
        </w:rPr>
        <w:t xml:space="preserve">faktura </w:t>
      </w:r>
      <w:r>
        <w:rPr>
          <w:rFonts w:ascii="Segoe UI" w:hAnsi="Segoe UI" w:cs="Segoe UI"/>
          <w:sz w:val="22"/>
          <w:szCs w:val="22"/>
        </w:rPr>
        <w:t xml:space="preserve">i Finální faktura za zhotovení Stavby </w:t>
      </w:r>
      <w:r w:rsidRPr="00A81337">
        <w:rPr>
          <w:rFonts w:ascii="Segoe UI" w:hAnsi="Segoe UI" w:cs="Segoe UI"/>
          <w:sz w:val="22"/>
          <w:szCs w:val="22"/>
        </w:rPr>
        <w:t xml:space="preserve">musí obsahovat náležitosti daňového dokladu dle zákona č. 235/2004 Sb., o dani z přidané hodnoty, ve znění pozdějších předpisů, náležitosti dle </w:t>
      </w:r>
      <w:proofErr w:type="spellStart"/>
      <w:r w:rsidRPr="00A81337">
        <w:rPr>
          <w:rFonts w:ascii="Segoe UI" w:hAnsi="Segoe UI" w:cs="Segoe UI"/>
          <w:sz w:val="22"/>
          <w:szCs w:val="22"/>
        </w:rPr>
        <w:t>ust</w:t>
      </w:r>
      <w:proofErr w:type="spellEnd"/>
      <w:r w:rsidRPr="00A81337">
        <w:rPr>
          <w:rFonts w:ascii="Segoe UI" w:hAnsi="Segoe UI" w:cs="Segoe UI"/>
          <w:sz w:val="22"/>
          <w:szCs w:val="22"/>
        </w:rPr>
        <w:t>. § 435 Občanského zákoníku a dále též tyto údaje</w:t>
      </w:r>
      <w:r w:rsidR="00BC3C34" w:rsidRPr="00FF0474">
        <w:rPr>
          <w:rFonts w:ascii="Segoe UI" w:hAnsi="Segoe UI" w:cs="Segoe UI"/>
          <w:sz w:val="22"/>
          <w:szCs w:val="22"/>
        </w:rPr>
        <w:t xml:space="preserve">: </w:t>
      </w:r>
    </w:p>
    <w:p w14:paraId="522DF74B" w14:textId="77777777" w:rsidR="00BB323B" w:rsidRPr="00FF0474" w:rsidRDefault="00182E17" w:rsidP="00D35F3E">
      <w:pPr>
        <w:pStyle w:val="Zkladntext"/>
        <w:numPr>
          <w:ilvl w:val="4"/>
          <w:numId w:val="15"/>
        </w:numPr>
        <w:spacing w:after="120" w:line="276" w:lineRule="auto"/>
        <w:ind w:left="993" w:hanging="567"/>
        <w:rPr>
          <w:rFonts w:ascii="Segoe UI" w:hAnsi="Segoe UI" w:cs="Segoe UI"/>
          <w:sz w:val="22"/>
          <w:szCs w:val="22"/>
        </w:rPr>
      </w:pPr>
      <w:r w:rsidRPr="00FF0474">
        <w:rPr>
          <w:rFonts w:ascii="Segoe UI" w:hAnsi="Segoe UI" w:cs="Segoe UI"/>
          <w:sz w:val="22"/>
          <w:szCs w:val="22"/>
        </w:rPr>
        <w:t xml:space="preserve">označení banky a </w:t>
      </w:r>
      <w:r w:rsidR="00264F04">
        <w:rPr>
          <w:rFonts w:ascii="Segoe UI" w:hAnsi="Segoe UI" w:cs="Segoe UI"/>
          <w:sz w:val="22"/>
          <w:szCs w:val="22"/>
          <w:lang w:val="cs-CZ"/>
        </w:rPr>
        <w:t>číslo</w:t>
      </w:r>
      <w:r w:rsidRPr="00FF0474">
        <w:rPr>
          <w:rFonts w:ascii="Segoe UI" w:hAnsi="Segoe UI" w:cs="Segoe UI"/>
          <w:sz w:val="22"/>
          <w:szCs w:val="22"/>
        </w:rPr>
        <w:t xml:space="preserve"> účtu dle smlouvy o díl</w:t>
      </w:r>
      <w:r w:rsidRPr="00FF0474">
        <w:rPr>
          <w:rFonts w:ascii="Segoe UI" w:hAnsi="Segoe UI" w:cs="Segoe UI"/>
          <w:sz w:val="22"/>
          <w:szCs w:val="22"/>
          <w:lang w:val="cs-CZ"/>
        </w:rPr>
        <w:t>o,</w:t>
      </w:r>
    </w:p>
    <w:p w14:paraId="4874CD4A" w14:textId="77777777" w:rsidR="00182E17" w:rsidRPr="00FF0474" w:rsidRDefault="00182E17" w:rsidP="00D35F3E">
      <w:pPr>
        <w:pStyle w:val="Zkladntext"/>
        <w:numPr>
          <w:ilvl w:val="4"/>
          <w:numId w:val="15"/>
        </w:numPr>
        <w:spacing w:after="120" w:line="276" w:lineRule="auto"/>
        <w:ind w:left="993" w:hanging="567"/>
        <w:rPr>
          <w:rFonts w:ascii="Segoe UI" w:hAnsi="Segoe UI" w:cs="Segoe UI"/>
          <w:sz w:val="22"/>
          <w:szCs w:val="22"/>
        </w:rPr>
      </w:pPr>
      <w:r w:rsidRPr="00FF0474">
        <w:rPr>
          <w:rFonts w:ascii="Segoe UI" w:hAnsi="Segoe UI" w:cs="Segoe UI"/>
          <w:sz w:val="22"/>
          <w:szCs w:val="22"/>
        </w:rPr>
        <w:t>označení díla</w:t>
      </w:r>
      <w:r w:rsidR="003C2B01" w:rsidRPr="00FF0474">
        <w:rPr>
          <w:rFonts w:ascii="Segoe UI" w:hAnsi="Segoe UI" w:cs="Segoe UI"/>
          <w:sz w:val="22"/>
          <w:szCs w:val="22"/>
          <w:lang w:val="cs-CZ"/>
        </w:rPr>
        <w:t>,</w:t>
      </w:r>
    </w:p>
    <w:p w14:paraId="43F46FF1" w14:textId="77777777" w:rsidR="00BB323B" w:rsidRPr="00FF0474" w:rsidRDefault="00BB323B" w:rsidP="00D35F3E">
      <w:pPr>
        <w:pStyle w:val="Zkladntext"/>
        <w:numPr>
          <w:ilvl w:val="4"/>
          <w:numId w:val="15"/>
        </w:numPr>
        <w:spacing w:after="120" w:line="276" w:lineRule="auto"/>
        <w:ind w:left="993" w:hanging="567"/>
        <w:rPr>
          <w:rFonts w:ascii="Segoe UI" w:hAnsi="Segoe UI" w:cs="Segoe UI"/>
          <w:sz w:val="22"/>
          <w:szCs w:val="22"/>
        </w:rPr>
      </w:pPr>
      <w:r w:rsidRPr="00FF0474">
        <w:rPr>
          <w:rFonts w:ascii="Segoe UI" w:hAnsi="Segoe UI" w:cs="Segoe UI"/>
          <w:sz w:val="22"/>
          <w:szCs w:val="22"/>
        </w:rPr>
        <w:t xml:space="preserve">evidenční číslo smlouvy </w:t>
      </w:r>
      <w:r w:rsidR="00D447B9" w:rsidRPr="00FF0474">
        <w:rPr>
          <w:rFonts w:ascii="Segoe UI" w:hAnsi="Segoe UI" w:cs="Segoe UI"/>
          <w:sz w:val="22"/>
          <w:szCs w:val="22"/>
          <w:lang w:val="cs-CZ"/>
        </w:rPr>
        <w:t>O</w:t>
      </w:r>
      <w:proofErr w:type="spellStart"/>
      <w:r w:rsidR="00D447B9" w:rsidRPr="00FF0474">
        <w:rPr>
          <w:rFonts w:ascii="Segoe UI" w:hAnsi="Segoe UI" w:cs="Segoe UI"/>
          <w:sz w:val="22"/>
          <w:szCs w:val="22"/>
        </w:rPr>
        <w:t>bjednatele</w:t>
      </w:r>
      <w:proofErr w:type="spellEnd"/>
      <w:r w:rsidR="00D447B9" w:rsidRPr="00FF0474">
        <w:rPr>
          <w:rFonts w:ascii="Segoe UI" w:hAnsi="Segoe UI" w:cs="Segoe UI"/>
          <w:sz w:val="22"/>
          <w:szCs w:val="22"/>
        </w:rPr>
        <w:t xml:space="preserve"> a </w:t>
      </w:r>
      <w:r w:rsidR="00D447B9" w:rsidRPr="00FF0474">
        <w:rPr>
          <w:rFonts w:ascii="Segoe UI" w:hAnsi="Segoe UI" w:cs="Segoe UI"/>
          <w:sz w:val="22"/>
          <w:szCs w:val="22"/>
          <w:lang w:val="cs-CZ"/>
        </w:rPr>
        <w:t>Z</w:t>
      </w:r>
      <w:r w:rsidRPr="00FF0474">
        <w:rPr>
          <w:rFonts w:ascii="Segoe UI" w:hAnsi="Segoe UI" w:cs="Segoe UI"/>
          <w:sz w:val="22"/>
          <w:szCs w:val="22"/>
        </w:rPr>
        <w:t>hotovitele,</w:t>
      </w:r>
    </w:p>
    <w:p w14:paraId="13774526" w14:textId="77777777" w:rsidR="00BB323B" w:rsidRPr="00FF0474" w:rsidRDefault="002267D1" w:rsidP="00D35F3E">
      <w:pPr>
        <w:pStyle w:val="Zkladntext"/>
        <w:numPr>
          <w:ilvl w:val="4"/>
          <w:numId w:val="15"/>
        </w:numPr>
        <w:spacing w:after="120" w:line="276" w:lineRule="auto"/>
        <w:ind w:left="993" w:hanging="567"/>
        <w:rPr>
          <w:rFonts w:ascii="Segoe UI" w:hAnsi="Segoe UI" w:cs="Segoe UI"/>
          <w:sz w:val="22"/>
          <w:szCs w:val="22"/>
        </w:rPr>
      </w:pPr>
      <w:r w:rsidRPr="001D30EC">
        <w:rPr>
          <w:rFonts w:ascii="Segoe UI" w:hAnsi="Segoe UI" w:cs="Segoe UI"/>
          <w:sz w:val="22"/>
          <w:szCs w:val="22"/>
        </w:rPr>
        <w:t>číselný kód klasifikace produkce (CZ-CPA)</w:t>
      </w:r>
      <w:r w:rsidRPr="001D30EC">
        <w:rPr>
          <w:rFonts w:ascii="Segoe UI" w:hAnsi="Segoe UI" w:cs="Segoe UI"/>
          <w:sz w:val="22"/>
          <w:szCs w:val="22"/>
          <w:lang w:val="cs-CZ"/>
        </w:rPr>
        <w:t xml:space="preserve"> a v případě režimu přenesené daňové povinnosti text „</w:t>
      </w:r>
      <w:r w:rsidRPr="001D30EC">
        <w:rPr>
          <w:rFonts w:ascii="Segoe UI" w:hAnsi="Segoe UI" w:cs="Segoe UI"/>
          <w:i/>
          <w:iCs/>
          <w:sz w:val="22"/>
          <w:szCs w:val="22"/>
          <w:lang w:val="cs-CZ"/>
        </w:rPr>
        <w:t>daň odvede zákazník“</w:t>
      </w:r>
      <w:r>
        <w:rPr>
          <w:rFonts w:ascii="Segoe UI" w:hAnsi="Segoe UI" w:cs="Segoe UI"/>
          <w:i/>
          <w:iCs/>
          <w:sz w:val="22"/>
          <w:szCs w:val="22"/>
          <w:lang w:val="cs-CZ"/>
        </w:rPr>
        <w:t>,</w:t>
      </w:r>
    </w:p>
    <w:p w14:paraId="61A4790D" w14:textId="77777777" w:rsidR="00AA2446" w:rsidRPr="002267D1" w:rsidRDefault="00AA2446" w:rsidP="00D35F3E">
      <w:pPr>
        <w:pStyle w:val="Zkladntext"/>
        <w:numPr>
          <w:ilvl w:val="4"/>
          <w:numId w:val="15"/>
        </w:numPr>
        <w:spacing w:after="120" w:line="276" w:lineRule="auto"/>
        <w:ind w:left="993" w:hanging="567"/>
        <w:rPr>
          <w:rFonts w:ascii="Segoe UI" w:hAnsi="Segoe UI" w:cs="Segoe UI"/>
          <w:sz w:val="22"/>
          <w:szCs w:val="22"/>
        </w:rPr>
      </w:pPr>
      <w:r>
        <w:rPr>
          <w:rFonts w:ascii="Segoe UI" w:hAnsi="Segoe UI" w:cs="Segoe UI"/>
          <w:sz w:val="22"/>
          <w:szCs w:val="22"/>
          <w:lang w:val="cs-CZ"/>
        </w:rPr>
        <w:t>prohlášení Zhotovitele, že ke dni vystavení faktury není veden v registru nespolehlivých plátců daně z přidané hodnoty,</w:t>
      </w:r>
    </w:p>
    <w:p w14:paraId="7DC4D50A" w14:textId="22DB7982" w:rsidR="002267D1" w:rsidRPr="00AA2446" w:rsidRDefault="002267D1" w:rsidP="00D35F3E">
      <w:pPr>
        <w:pStyle w:val="Zkladntext"/>
        <w:numPr>
          <w:ilvl w:val="4"/>
          <w:numId w:val="15"/>
        </w:numPr>
        <w:spacing w:after="120" w:line="276" w:lineRule="auto"/>
        <w:ind w:left="993" w:hanging="567"/>
        <w:rPr>
          <w:rFonts w:ascii="Segoe UI" w:hAnsi="Segoe UI" w:cs="Segoe UI"/>
          <w:sz w:val="22"/>
          <w:szCs w:val="22"/>
        </w:rPr>
      </w:pPr>
      <w:r>
        <w:rPr>
          <w:rFonts w:ascii="Segoe UI" w:hAnsi="Segoe UI" w:cs="Segoe UI"/>
          <w:sz w:val="22"/>
          <w:szCs w:val="22"/>
          <w:lang w:val="cs-CZ"/>
        </w:rPr>
        <w:t xml:space="preserve">příloha </w:t>
      </w:r>
      <w:r w:rsidR="00DD35F7">
        <w:rPr>
          <w:rFonts w:ascii="Segoe UI" w:hAnsi="Segoe UI" w:cs="Segoe UI"/>
          <w:sz w:val="22"/>
          <w:szCs w:val="22"/>
          <w:lang w:val="cs-CZ"/>
        </w:rPr>
        <w:t>–</w:t>
      </w:r>
      <w:r>
        <w:rPr>
          <w:rFonts w:ascii="Segoe UI" w:hAnsi="Segoe UI" w:cs="Segoe UI"/>
          <w:sz w:val="22"/>
          <w:szCs w:val="22"/>
          <w:lang w:val="cs-CZ"/>
        </w:rPr>
        <w:t xml:space="preserve"> </w:t>
      </w:r>
      <w:r w:rsidR="00DD35F7">
        <w:rPr>
          <w:rFonts w:ascii="Segoe UI" w:hAnsi="Segoe UI" w:cs="Segoe UI"/>
          <w:sz w:val="22"/>
          <w:szCs w:val="22"/>
          <w:lang w:val="cs-CZ"/>
        </w:rPr>
        <w:t>Zjišťovací protokol</w:t>
      </w:r>
      <w:r w:rsidRPr="00A81337">
        <w:rPr>
          <w:rFonts w:ascii="Segoe UI" w:hAnsi="Segoe UI" w:cs="Segoe UI"/>
          <w:sz w:val="22"/>
          <w:szCs w:val="22"/>
        </w:rPr>
        <w:t xml:space="preserve"> podepsaný </w:t>
      </w:r>
      <w:r w:rsidR="00DD35F7">
        <w:rPr>
          <w:rFonts w:ascii="Segoe UI" w:hAnsi="Segoe UI" w:cs="Segoe UI"/>
          <w:sz w:val="22"/>
          <w:szCs w:val="22"/>
          <w:lang w:val="cs-CZ"/>
        </w:rPr>
        <w:t>Objednatelem</w:t>
      </w:r>
      <w:r w:rsidR="007B3FB2">
        <w:rPr>
          <w:rFonts w:ascii="Segoe UI" w:hAnsi="Segoe UI" w:cs="Segoe UI"/>
          <w:sz w:val="22"/>
          <w:szCs w:val="22"/>
          <w:lang w:val="cs-CZ"/>
        </w:rPr>
        <w:t xml:space="preserve"> a TDI</w:t>
      </w:r>
      <w:r w:rsidRPr="00A81337">
        <w:rPr>
          <w:rFonts w:ascii="Segoe UI" w:hAnsi="Segoe UI" w:cs="Segoe UI"/>
          <w:sz w:val="22"/>
          <w:szCs w:val="22"/>
          <w:lang w:val="cs-CZ"/>
        </w:rPr>
        <w:t xml:space="preserve">, přičemž </w:t>
      </w:r>
      <w:r w:rsidR="00DD35F7">
        <w:rPr>
          <w:rFonts w:ascii="Segoe UI" w:hAnsi="Segoe UI" w:cs="Segoe UI"/>
          <w:sz w:val="22"/>
          <w:szCs w:val="22"/>
          <w:lang w:val="cs-CZ"/>
        </w:rPr>
        <w:t>Zjišťovací protokol</w:t>
      </w:r>
      <w:r w:rsidRPr="00A81337">
        <w:rPr>
          <w:rFonts w:ascii="Segoe UI" w:hAnsi="Segoe UI" w:cs="Segoe UI"/>
          <w:sz w:val="22"/>
          <w:szCs w:val="22"/>
          <w:lang w:val="cs-CZ"/>
        </w:rPr>
        <w:t xml:space="preserve"> musí obsahovat zejména označení fakturačního období, </w:t>
      </w:r>
      <w:r w:rsidRPr="00A81337">
        <w:rPr>
          <w:rFonts w:ascii="Segoe UI" w:hAnsi="Segoe UI" w:cs="Segoe UI"/>
          <w:sz w:val="22"/>
          <w:szCs w:val="22"/>
        </w:rPr>
        <w:t>za nějž je soupi</w:t>
      </w:r>
      <w:r w:rsidRPr="00A81337">
        <w:rPr>
          <w:rFonts w:ascii="Segoe UI" w:hAnsi="Segoe UI" w:cs="Segoe UI"/>
          <w:sz w:val="22"/>
          <w:szCs w:val="22"/>
          <w:lang w:val="cs-CZ"/>
        </w:rPr>
        <w:t>s</w:t>
      </w:r>
      <w:r w:rsidRPr="00A81337">
        <w:rPr>
          <w:rFonts w:ascii="Segoe UI" w:hAnsi="Segoe UI" w:cs="Segoe UI"/>
          <w:sz w:val="22"/>
          <w:szCs w:val="22"/>
        </w:rPr>
        <w:t xml:space="preserve"> v</w:t>
      </w:r>
      <w:r w:rsidRPr="00A81337">
        <w:rPr>
          <w:rFonts w:ascii="Segoe UI" w:hAnsi="Segoe UI" w:cs="Segoe UI"/>
          <w:sz w:val="22"/>
          <w:szCs w:val="22"/>
          <w:lang w:val="cs-CZ"/>
        </w:rPr>
        <w:t>y</w:t>
      </w:r>
      <w:r w:rsidRPr="00A81337">
        <w:rPr>
          <w:rFonts w:ascii="Segoe UI" w:hAnsi="Segoe UI" w:cs="Segoe UI"/>
          <w:sz w:val="22"/>
          <w:szCs w:val="22"/>
        </w:rPr>
        <w:t>stavován; počet měrných jednotek realizovaných k</w:t>
      </w:r>
      <w:r w:rsidRPr="00A81337">
        <w:rPr>
          <w:rFonts w:ascii="Segoe UI" w:hAnsi="Segoe UI" w:cs="Segoe UI"/>
          <w:sz w:val="22"/>
          <w:szCs w:val="22"/>
          <w:lang w:val="cs-CZ"/>
        </w:rPr>
        <w:t>e</w:t>
      </w:r>
      <w:r w:rsidRPr="00A81337">
        <w:rPr>
          <w:rFonts w:ascii="Segoe UI" w:hAnsi="Segoe UI" w:cs="Segoe UI"/>
          <w:sz w:val="22"/>
          <w:szCs w:val="22"/>
        </w:rPr>
        <w:t> zhotovení Stavby dle této</w:t>
      </w:r>
      <w:r w:rsidRPr="00A81337">
        <w:rPr>
          <w:rFonts w:ascii="Segoe UI" w:hAnsi="Segoe UI" w:cs="Segoe UI"/>
          <w:sz w:val="22"/>
          <w:szCs w:val="22"/>
          <w:lang w:val="cs-CZ"/>
        </w:rPr>
        <w:t xml:space="preserve"> </w:t>
      </w:r>
      <w:proofErr w:type="spellStart"/>
      <w:r w:rsidRPr="00A81337">
        <w:rPr>
          <w:rFonts w:ascii="Segoe UI" w:hAnsi="Segoe UI" w:cs="Segoe UI"/>
          <w:sz w:val="22"/>
          <w:szCs w:val="22"/>
          <w:lang w:val="cs-CZ"/>
        </w:rPr>
        <w:t>smlo</w:t>
      </w:r>
      <w:r w:rsidRPr="00A81337">
        <w:rPr>
          <w:rFonts w:ascii="Segoe UI" w:hAnsi="Segoe UI" w:cs="Segoe UI"/>
          <w:sz w:val="22"/>
          <w:szCs w:val="22"/>
        </w:rPr>
        <w:t>uvy</w:t>
      </w:r>
      <w:proofErr w:type="spellEnd"/>
      <w:r w:rsidRPr="00A81337">
        <w:rPr>
          <w:rFonts w:ascii="Segoe UI" w:hAnsi="Segoe UI" w:cs="Segoe UI"/>
          <w:sz w:val="22"/>
          <w:szCs w:val="22"/>
        </w:rPr>
        <w:t xml:space="preserve"> v</w:t>
      </w:r>
      <w:r w:rsidR="007D6B33">
        <w:rPr>
          <w:rFonts w:ascii="Segoe UI" w:hAnsi="Segoe UI" w:cs="Segoe UI"/>
          <w:sz w:val="22"/>
          <w:szCs w:val="22"/>
        </w:rPr>
        <w:t> </w:t>
      </w:r>
      <w:r w:rsidRPr="00A81337">
        <w:rPr>
          <w:rFonts w:ascii="Segoe UI" w:hAnsi="Segoe UI" w:cs="Segoe UI"/>
          <w:sz w:val="22"/>
          <w:szCs w:val="22"/>
        </w:rPr>
        <w:t>p</w:t>
      </w:r>
      <w:r w:rsidRPr="00A81337">
        <w:rPr>
          <w:rFonts w:ascii="Segoe UI" w:hAnsi="Segoe UI" w:cs="Segoe UI"/>
          <w:sz w:val="22"/>
          <w:szCs w:val="22"/>
          <w:lang w:val="cs-CZ"/>
        </w:rPr>
        <w:t>říslušném fakturačním období</w:t>
      </w:r>
      <w:r>
        <w:rPr>
          <w:rFonts w:ascii="Segoe UI" w:hAnsi="Segoe UI" w:cs="Segoe UI"/>
          <w:sz w:val="22"/>
          <w:szCs w:val="22"/>
          <w:lang w:val="cs-CZ"/>
        </w:rPr>
        <w:t>,</w:t>
      </w:r>
    </w:p>
    <w:p w14:paraId="032DE15D" w14:textId="77777777" w:rsidR="00510395" w:rsidRPr="00FF0474" w:rsidRDefault="002267D1" w:rsidP="00D35F3E">
      <w:pPr>
        <w:pStyle w:val="Zkladntext"/>
        <w:numPr>
          <w:ilvl w:val="4"/>
          <w:numId w:val="15"/>
        </w:numPr>
        <w:spacing w:after="120" w:line="276" w:lineRule="auto"/>
        <w:ind w:left="993" w:hanging="567"/>
        <w:rPr>
          <w:rFonts w:ascii="Segoe UI" w:hAnsi="Segoe UI" w:cs="Segoe UI"/>
          <w:sz w:val="22"/>
          <w:szCs w:val="22"/>
        </w:rPr>
      </w:pPr>
      <w:r>
        <w:rPr>
          <w:rFonts w:ascii="Segoe UI" w:hAnsi="Segoe UI" w:cs="Segoe UI"/>
          <w:sz w:val="22"/>
          <w:szCs w:val="22"/>
          <w:lang w:val="cs-CZ"/>
        </w:rPr>
        <w:t>kontaktní údaje osoby, která daňový doklad vystavila</w:t>
      </w:r>
      <w:r w:rsidR="004A329A" w:rsidRPr="00FF0474">
        <w:rPr>
          <w:rFonts w:ascii="Segoe UI" w:hAnsi="Segoe UI" w:cs="Segoe UI"/>
          <w:sz w:val="22"/>
          <w:szCs w:val="22"/>
          <w:lang w:val="cs-CZ"/>
        </w:rPr>
        <w:t>.</w:t>
      </w:r>
    </w:p>
    <w:p w14:paraId="122B62A9" w14:textId="778DFF50" w:rsidR="005E7DD7" w:rsidRDefault="005E7DD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C46515">
        <w:rPr>
          <w:rFonts w:ascii="Segoe UI" w:hAnsi="Segoe UI" w:cs="Segoe UI"/>
          <w:sz w:val="22"/>
          <w:szCs w:val="22"/>
        </w:rPr>
        <w:t>Zhotovitel prohlašuje, že bankovní účet Zhotovitele uvedený na jakékoliv faktuře je bankovním účtem zveřejněným ve smyslu ZDPH. Nebude-li v</w:t>
      </w:r>
      <w:r w:rsidR="007D6B33">
        <w:rPr>
          <w:rFonts w:ascii="Segoe UI" w:hAnsi="Segoe UI" w:cs="Segoe UI"/>
          <w:sz w:val="22"/>
          <w:szCs w:val="22"/>
        </w:rPr>
        <w:t> </w:t>
      </w:r>
      <w:r w:rsidRPr="00C46515">
        <w:rPr>
          <w:rFonts w:ascii="Segoe UI" w:hAnsi="Segoe UI" w:cs="Segoe UI"/>
          <w:sz w:val="22"/>
          <w:szCs w:val="22"/>
        </w:rPr>
        <w:t>příslušné evidenci uveden bankovní účet Zhotovitele, který uvedl na faktuře, má Objednatel právo uhradit cenu na</w:t>
      </w:r>
      <w:r>
        <w:rPr>
          <w:rFonts w:ascii="Segoe UI" w:hAnsi="Segoe UI" w:cs="Segoe UI"/>
          <w:sz w:val="22"/>
          <w:szCs w:val="22"/>
        </w:rPr>
        <w:t xml:space="preserve"> účet Zhotovitele v</w:t>
      </w:r>
      <w:r w:rsidR="007D6B33">
        <w:rPr>
          <w:rFonts w:ascii="Segoe UI" w:hAnsi="Segoe UI" w:cs="Segoe UI"/>
          <w:sz w:val="22"/>
          <w:szCs w:val="22"/>
        </w:rPr>
        <w:t> </w:t>
      </w:r>
      <w:r>
        <w:rPr>
          <w:rFonts w:ascii="Segoe UI" w:hAnsi="Segoe UI" w:cs="Segoe UI"/>
          <w:sz w:val="22"/>
          <w:szCs w:val="22"/>
        </w:rPr>
        <w:t>evidenci uvedený.</w:t>
      </w:r>
    </w:p>
    <w:p w14:paraId="2574B7E1" w14:textId="2EC5E32E" w:rsidR="005E7DD7" w:rsidRDefault="005E7DD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2116FC">
        <w:rPr>
          <w:rFonts w:ascii="Segoe UI" w:hAnsi="Segoe UI" w:cs="Segoe UI"/>
          <w:sz w:val="22"/>
          <w:szCs w:val="22"/>
        </w:rPr>
        <w:t>Objednatel uplatní institut zvláštního způsobu zajištění daně dle § 109a zákona o DPH a hodnotu plnění odpovídající dani z</w:t>
      </w:r>
      <w:r w:rsidR="007D6B33">
        <w:rPr>
          <w:rFonts w:ascii="Segoe UI" w:hAnsi="Segoe UI" w:cs="Segoe UI"/>
          <w:sz w:val="22"/>
          <w:szCs w:val="22"/>
        </w:rPr>
        <w:t> </w:t>
      </w:r>
      <w:r w:rsidRPr="002116FC">
        <w:rPr>
          <w:rFonts w:ascii="Segoe UI" w:hAnsi="Segoe UI" w:cs="Segoe UI"/>
          <w:sz w:val="22"/>
          <w:szCs w:val="22"/>
        </w:rPr>
        <w:t xml:space="preserve">přidané hodnoty uhradí ve lhůtě splatnosti faktury stanovené dle smlouvy přímo na osobní depozitní účet </w:t>
      </w:r>
      <w:r>
        <w:rPr>
          <w:rFonts w:ascii="Segoe UI" w:hAnsi="Segoe UI" w:cs="Segoe UI"/>
          <w:sz w:val="22"/>
          <w:szCs w:val="22"/>
        </w:rPr>
        <w:t>Z</w:t>
      </w:r>
      <w:r w:rsidRPr="002116FC">
        <w:rPr>
          <w:rFonts w:ascii="Segoe UI" w:hAnsi="Segoe UI" w:cs="Segoe UI"/>
          <w:sz w:val="22"/>
          <w:szCs w:val="22"/>
        </w:rPr>
        <w:t>hotovitele vedený u místně příslušného správce daně v</w:t>
      </w:r>
      <w:r w:rsidR="007D6B33">
        <w:rPr>
          <w:rFonts w:ascii="Segoe UI" w:hAnsi="Segoe UI" w:cs="Segoe UI"/>
          <w:sz w:val="22"/>
          <w:szCs w:val="22"/>
        </w:rPr>
        <w:t> </w:t>
      </w:r>
      <w:r w:rsidRPr="002116FC">
        <w:rPr>
          <w:rFonts w:ascii="Segoe UI" w:hAnsi="Segoe UI" w:cs="Segoe UI"/>
          <w:sz w:val="22"/>
          <w:szCs w:val="22"/>
        </w:rPr>
        <w:t>případě, že:</w:t>
      </w:r>
    </w:p>
    <w:p w14:paraId="09BEEBFD" w14:textId="10F9F7F0" w:rsidR="005E7DD7" w:rsidRPr="002116FC" w:rsidRDefault="005E7DD7" w:rsidP="00D35F3E">
      <w:pPr>
        <w:pStyle w:val="Zkladntext"/>
        <w:numPr>
          <w:ilvl w:val="4"/>
          <w:numId w:val="80"/>
        </w:numPr>
        <w:spacing w:after="120" w:line="276" w:lineRule="auto"/>
        <w:ind w:left="851" w:hanging="284"/>
        <w:rPr>
          <w:rFonts w:ascii="Segoe UI" w:hAnsi="Segoe UI" w:cs="Segoe UI"/>
          <w:sz w:val="22"/>
          <w:szCs w:val="22"/>
        </w:rPr>
      </w:pPr>
      <w:r>
        <w:rPr>
          <w:rFonts w:ascii="Segoe UI" w:hAnsi="Segoe UI" w:cs="Segoe UI"/>
          <w:sz w:val="22"/>
          <w:szCs w:val="22"/>
          <w:lang w:val="cs-CZ"/>
        </w:rPr>
        <w:t>Z</w:t>
      </w:r>
      <w:r w:rsidRPr="002116FC">
        <w:rPr>
          <w:rFonts w:ascii="Segoe UI" w:hAnsi="Segoe UI" w:cs="Segoe UI"/>
          <w:sz w:val="22"/>
          <w:szCs w:val="22"/>
        </w:rPr>
        <w:t>hotovitel bude ke dni poskytnutí úplaty nebo ke dni uskutečnění zdanitelného plnění zveřejněn v</w:t>
      </w:r>
      <w:r w:rsidR="007D6B33">
        <w:rPr>
          <w:rFonts w:ascii="Segoe UI" w:hAnsi="Segoe UI" w:cs="Segoe UI"/>
          <w:sz w:val="22"/>
          <w:szCs w:val="22"/>
        </w:rPr>
        <w:t> </w:t>
      </w:r>
      <w:r w:rsidRPr="006D7C82">
        <w:rPr>
          <w:rFonts w:ascii="Segoe UI" w:hAnsi="Segoe UI" w:cs="Segoe UI"/>
          <w:sz w:val="22"/>
          <w:szCs w:val="22"/>
          <w:lang w:val="cs-CZ"/>
        </w:rPr>
        <w:t>aplikaci</w:t>
      </w:r>
      <w:r w:rsidRPr="002116FC">
        <w:rPr>
          <w:rFonts w:ascii="Segoe UI" w:hAnsi="Segoe UI" w:cs="Segoe UI"/>
          <w:sz w:val="22"/>
          <w:szCs w:val="22"/>
        </w:rPr>
        <w:t xml:space="preserve"> „Registr DPH“ jako nespolehlivý plátce</w:t>
      </w:r>
      <w:r>
        <w:rPr>
          <w:rFonts w:ascii="Segoe UI" w:hAnsi="Segoe UI" w:cs="Segoe UI"/>
          <w:sz w:val="22"/>
          <w:szCs w:val="22"/>
          <w:lang w:val="cs-CZ"/>
        </w:rPr>
        <w:t>;</w:t>
      </w:r>
      <w:r w:rsidRPr="002116FC">
        <w:rPr>
          <w:rFonts w:ascii="Segoe UI" w:hAnsi="Segoe UI" w:cs="Segoe UI"/>
          <w:sz w:val="22"/>
          <w:szCs w:val="22"/>
        </w:rPr>
        <w:t xml:space="preserve"> nebo</w:t>
      </w:r>
    </w:p>
    <w:p w14:paraId="7C6FF3B1" w14:textId="77777777" w:rsidR="005E7DD7" w:rsidRPr="002116FC" w:rsidRDefault="005E7DD7" w:rsidP="00D35F3E">
      <w:pPr>
        <w:pStyle w:val="Zkladntext"/>
        <w:numPr>
          <w:ilvl w:val="4"/>
          <w:numId w:val="80"/>
        </w:numPr>
        <w:spacing w:after="120" w:line="276" w:lineRule="auto"/>
        <w:ind w:left="851" w:hanging="284"/>
        <w:rPr>
          <w:rFonts w:ascii="Segoe UI" w:hAnsi="Segoe UI" w:cs="Segoe UI"/>
          <w:sz w:val="22"/>
          <w:szCs w:val="22"/>
        </w:rPr>
      </w:pPr>
      <w:r>
        <w:rPr>
          <w:rFonts w:ascii="Segoe UI" w:hAnsi="Segoe UI" w:cs="Segoe UI"/>
          <w:sz w:val="22"/>
          <w:szCs w:val="22"/>
          <w:lang w:val="cs-CZ"/>
        </w:rPr>
        <w:t>Z</w:t>
      </w:r>
      <w:r w:rsidRPr="002116FC">
        <w:rPr>
          <w:rFonts w:ascii="Segoe UI" w:hAnsi="Segoe UI" w:cs="Segoe UI"/>
          <w:sz w:val="22"/>
          <w:szCs w:val="22"/>
        </w:rPr>
        <w:t>hotovitel bude ke dni poskytnutí úplaty nebo ke dni uskutečnění zdanitelného plnění v insolvenčním řízení</w:t>
      </w:r>
      <w:r>
        <w:rPr>
          <w:rFonts w:ascii="Segoe UI" w:hAnsi="Segoe UI" w:cs="Segoe UI"/>
          <w:sz w:val="22"/>
          <w:szCs w:val="22"/>
          <w:lang w:val="cs-CZ"/>
        </w:rPr>
        <w:t>;</w:t>
      </w:r>
      <w:r w:rsidRPr="002116FC">
        <w:rPr>
          <w:rFonts w:ascii="Segoe UI" w:hAnsi="Segoe UI" w:cs="Segoe UI"/>
          <w:sz w:val="22"/>
          <w:szCs w:val="22"/>
        </w:rPr>
        <w:t xml:space="preserve"> nebo</w:t>
      </w:r>
    </w:p>
    <w:p w14:paraId="6DE4C2A3" w14:textId="77777777" w:rsidR="005E7DD7" w:rsidRDefault="005E7DD7" w:rsidP="00D35F3E">
      <w:pPr>
        <w:pStyle w:val="Zkladntext"/>
        <w:numPr>
          <w:ilvl w:val="4"/>
          <w:numId w:val="80"/>
        </w:numPr>
        <w:spacing w:after="120" w:line="276" w:lineRule="auto"/>
        <w:ind w:left="851" w:hanging="284"/>
        <w:rPr>
          <w:rFonts w:ascii="Segoe UI" w:hAnsi="Segoe UI" w:cs="Segoe UI"/>
          <w:sz w:val="22"/>
          <w:szCs w:val="22"/>
        </w:rPr>
      </w:pPr>
      <w:r w:rsidRPr="002116FC">
        <w:rPr>
          <w:rFonts w:ascii="Segoe UI" w:hAnsi="Segoe UI" w:cs="Segoe UI"/>
          <w:sz w:val="22"/>
          <w:szCs w:val="22"/>
        </w:rPr>
        <w:t xml:space="preserve">bankovní účet </w:t>
      </w:r>
      <w:r>
        <w:rPr>
          <w:rFonts w:ascii="Segoe UI" w:hAnsi="Segoe UI" w:cs="Segoe UI"/>
          <w:sz w:val="22"/>
          <w:szCs w:val="22"/>
          <w:lang w:val="cs-CZ"/>
        </w:rPr>
        <w:t>Z</w:t>
      </w:r>
      <w:r w:rsidRPr="002116FC">
        <w:rPr>
          <w:rFonts w:ascii="Segoe UI" w:hAnsi="Segoe UI" w:cs="Segoe UI"/>
          <w:sz w:val="22"/>
          <w:szCs w:val="22"/>
        </w:rPr>
        <w:t>hotovitele určený k úhradě plnění uvedený na faktuře nebude správcem daně zveřejněn v aplikaci „Registr DPH“.</w:t>
      </w:r>
    </w:p>
    <w:p w14:paraId="7C0BD26F" w14:textId="77777777" w:rsidR="005E7DD7" w:rsidRDefault="005E7DD7" w:rsidP="005E7DD7">
      <w:pPr>
        <w:pStyle w:val="Zkladntext"/>
        <w:spacing w:after="120" w:line="276" w:lineRule="auto"/>
        <w:ind w:left="567"/>
        <w:rPr>
          <w:rFonts w:ascii="Segoe UI" w:hAnsi="Segoe UI" w:cs="Segoe UI"/>
          <w:sz w:val="22"/>
          <w:szCs w:val="22"/>
        </w:rPr>
      </w:pPr>
      <w:r w:rsidRPr="006D7C82">
        <w:rPr>
          <w:rFonts w:ascii="Segoe UI" w:hAnsi="Segoe UI" w:cs="Segoe UI"/>
          <w:sz w:val="22"/>
          <w:szCs w:val="22"/>
        </w:rPr>
        <w:t xml:space="preserve">Tato úhrada bude považována za splnění části závazku odpovídající příslušné výši DPH sjednané jako součást smluvní ceny za předmětné plnění. Objednatel nenese odpovědnost za případné penále a jiné postihy vyměřené či stanovené správcem daně </w:t>
      </w:r>
      <w:r>
        <w:rPr>
          <w:rFonts w:ascii="Segoe UI" w:hAnsi="Segoe UI" w:cs="Segoe UI"/>
          <w:sz w:val="22"/>
          <w:szCs w:val="22"/>
          <w:lang w:val="cs-CZ"/>
        </w:rPr>
        <w:t>Z</w:t>
      </w:r>
      <w:r w:rsidRPr="006D7C82">
        <w:rPr>
          <w:rFonts w:ascii="Segoe UI" w:hAnsi="Segoe UI" w:cs="Segoe UI"/>
          <w:sz w:val="22"/>
          <w:szCs w:val="22"/>
        </w:rPr>
        <w:t>hotoviteli v souvislosti s potenciálně pozdní úhradou DPH, tj. po datu splatnosti této daně.</w:t>
      </w:r>
    </w:p>
    <w:p w14:paraId="6C94E9D4" w14:textId="50B23EA5" w:rsidR="00BC3C34" w:rsidRPr="00FF0474" w:rsidRDefault="00BC3C34"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97FA1">
        <w:rPr>
          <w:rFonts w:ascii="Segoe UI" w:hAnsi="Segoe UI" w:cs="Segoe UI"/>
          <w:sz w:val="22"/>
          <w:szCs w:val="22"/>
        </w:rPr>
        <w:t>TDI je povinen se k</w:t>
      </w:r>
      <w:r w:rsidR="00244819" w:rsidRPr="00F97FA1">
        <w:rPr>
          <w:rFonts w:ascii="Segoe UI" w:hAnsi="Segoe UI" w:cs="Segoe UI"/>
          <w:sz w:val="22"/>
          <w:szCs w:val="22"/>
        </w:rPr>
        <w:t>e každé</w:t>
      </w:r>
      <w:r w:rsidRPr="00F97FA1">
        <w:rPr>
          <w:rFonts w:ascii="Segoe UI" w:hAnsi="Segoe UI" w:cs="Segoe UI"/>
          <w:sz w:val="22"/>
          <w:szCs w:val="22"/>
        </w:rPr>
        <w:t xml:space="preserve"> faktuře, vč. </w:t>
      </w:r>
      <w:r w:rsidR="00DD35F7">
        <w:rPr>
          <w:rFonts w:ascii="Segoe UI" w:hAnsi="Segoe UI" w:cs="Segoe UI"/>
          <w:sz w:val="22"/>
          <w:szCs w:val="22"/>
        </w:rPr>
        <w:t>Zjišťovacího protokolu,</w:t>
      </w:r>
      <w:r w:rsidRPr="00F97FA1">
        <w:rPr>
          <w:rFonts w:ascii="Segoe UI" w:hAnsi="Segoe UI" w:cs="Segoe UI"/>
          <w:sz w:val="22"/>
          <w:szCs w:val="22"/>
        </w:rPr>
        <w:t xml:space="preserve"> vyjádřit nejpozději do 5 pracovních dnů ode dne, kdy ho obdrží od Zhotovitele. TDI může za Objednatele</w:t>
      </w:r>
      <w:r w:rsidRPr="00FF0474">
        <w:rPr>
          <w:rFonts w:ascii="Segoe UI" w:hAnsi="Segoe UI" w:cs="Segoe UI"/>
          <w:sz w:val="22"/>
          <w:szCs w:val="22"/>
        </w:rPr>
        <w:t xml:space="preserve"> uplatnit případné námitky k</w:t>
      </w:r>
      <w:r w:rsidR="007D6B33">
        <w:rPr>
          <w:rFonts w:ascii="Segoe UI" w:hAnsi="Segoe UI" w:cs="Segoe UI"/>
          <w:sz w:val="22"/>
          <w:szCs w:val="22"/>
        </w:rPr>
        <w:t> </w:t>
      </w:r>
      <w:r w:rsidRPr="00FF0474">
        <w:rPr>
          <w:rFonts w:ascii="Segoe UI" w:hAnsi="Segoe UI" w:cs="Segoe UI"/>
          <w:sz w:val="22"/>
          <w:szCs w:val="22"/>
        </w:rPr>
        <w:t xml:space="preserve">množství provedených prací, druhu provedených prací, kvalitě provedených prací a formálním náležitostem </w:t>
      </w:r>
      <w:r w:rsidR="00DD35F7">
        <w:rPr>
          <w:rFonts w:ascii="Segoe UI" w:hAnsi="Segoe UI" w:cs="Segoe UI"/>
          <w:sz w:val="22"/>
          <w:szCs w:val="22"/>
        </w:rPr>
        <w:t>Zjišťovacího protokolu</w:t>
      </w:r>
      <w:r w:rsidRPr="00FF0474">
        <w:rPr>
          <w:rFonts w:ascii="Segoe UI" w:hAnsi="Segoe UI" w:cs="Segoe UI"/>
          <w:sz w:val="22"/>
          <w:szCs w:val="22"/>
        </w:rPr>
        <w:t>. Po odsouhlasení faktury, vč.</w:t>
      </w:r>
      <w:r w:rsidR="002267D1">
        <w:rPr>
          <w:rFonts w:ascii="Segoe UI" w:hAnsi="Segoe UI" w:cs="Segoe UI"/>
          <w:sz w:val="22"/>
          <w:szCs w:val="22"/>
        </w:rPr>
        <w:t xml:space="preserve"> </w:t>
      </w:r>
      <w:r w:rsidR="00DD35F7">
        <w:rPr>
          <w:rFonts w:ascii="Segoe UI" w:hAnsi="Segoe UI" w:cs="Segoe UI"/>
          <w:sz w:val="22"/>
          <w:szCs w:val="22"/>
        </w:rPr>
        <w:t>Zjišťovacího protokolu</w:t>
      </w:r>
      <w:r w:rsidRPr="00FF0474">
        <w:rPr>
          <w:rFonts w:ascii="Segoe UI" w:hAnsi="Segoe UI" w:cs="Segoe UI"/>
          <w:sz w:val="22"/>
          <w:szCs w:val="22"/>
        </w:rPr>
        <w:t xml:space="preserve"> TDI Zhotovitel předá příslušnou fakturu Objednateli.</w:t>
      </w:r>
    </w:p>
    <w:p w14:paraId="27DB4D73" w14:textId="77777777" w:rsidR="00BC3C34" w:rsidRPr="00AA227E" w:rsidRDefault="00BC3C34"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AA227E">
        <w:rPr>
          <w:rFonts w:ascii="Segoe UI" w:hAnsi="Segoe UI" w:cs="Segoe UI"/>
          <w:sz w:val="22"/>
          <w:szCs w:val="22"/>
        </w:rPr>
        <w:t>Pokud bude faktura Zhotovitele obsahovat i práce, které nebyly TDI odsouhlaseny a potvrzeny, je Objednatel oprávněn uhradit pouze tu část fakturované částky, která byla odsouhlasena TDI</w:t>
      </w:r>
      <w:r w:rsidR="00244819" w:rsidRPr="00AA227E">
        <w:rPr>
          <w:rFonts w:ascii="Segoe UI" w:hAnsi="Segoe UI" w:cs="Segoe UI"/>
          <w:sz w:val="22"/>
          <w:szCs w:val="22"/>
        </w:rPr>
        <w:t xml:space="preserve"> (tzn. skutečně a řádně provedené práce)</w:t>
      </w:r>
      <w:r w:rsidRPr="00AA227E">
        <w:rPr>
          <w:rFonts w:ascii="Segoe UI" w:hAnsi="Segoe UI" w:cs="Segoe UI"/>
          <w:sz w:val="22"/>
          <w:szCs w:val="22"/>
        </w:rPr>
        <w:t>. Na zbývající část fakturované částky nemůže Zhotovitel uplatňovat vůči Objednatel</w:t>
      </w:r>
      <w:r w:rsidR="00B63B03" w:rsidRPr="00AA227E">
        <w:rPr>
          <w:rFonts w:ascii="Segoe UI" w:hAnsi="Segoe UI" w:cs="Segoe UI"/>
          <w:sz w:val="22"/>
          <w:szCs w:val="22"/>
        </w:rPr>
        <w:t>i</w:t>
      </w:r>
      <w:r w:rsidRPr="00AA227E">
        <w:rPr>
          <w:rFonts w:ascii="Segoe UI" w:hAnsi="Segoe UI" w:cs="Segoe UI"/>
          <w:sz w:val="22"/>
          <w:szCs w:val="22"/>
        </w:rPr>
        <w:t xml:space="preserve"> žádné sankce.</w:t>
      </w:r>
    </w:p>
    <w:p w14:paraId="2336E9C1" w14:textId="24A2B6D6" w:rsidR="00BC3C34" w:rsidRDefault="00BC3C34"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Práce a dodávky, u kterých nedošlo k</w:t>
      </w:r>
      <w:r w:rsidR="007D6B33">
        <w:rPr>
          <w:rFonts w:ascii="Segoe UI" w:hAnsi="Segoe UI" w:cs="Segoe UI"/>
          <w:sz w:val="22"/>
          <w:szCs w:val="22"/>
        </w:rPr>
        <w:t> </w:t>
      </w:r>
      <w:r w:rsidRPr="00FF0474">
        <w:rPr>
          <w:rFonts w:ascii="Segoe UI" w:hAnsi="Segoe UI" w:cs="Segoe UI"/>
          <w:sz w:val="22"/>
          <w:szCs w:val="22"/>
        </w:rPr>
        <w:t>dohodě o jejich provedení nebo u kterých nedošlo k</w:t>
      </w:r>
      <w:r w:rsidR="007D6B33">
        <w:rPr>
          <w:rFonts w:ascii="Segoe UI" w:hAnsi="Segoe UI" w:cs="Segoe UI"/>
          <w:sz w:val="22"/>
          <w:szCs w:val="22"/>
        </w:rPr>
        <w:t> </w:t>
      </w:r>
      <w:r w:rsidRPr="00FF0474">
        <w:rPr>
          <w:rFonts w:ascii="Segoe UI" w:hAnsi="Segoe UI" w:cs="Segoe UI"/>
          <w:sz w:val="22"/>
          <w:szCs w:val="22"/>
        </w:rPr>
        <w:t>dohodě o provedeném množství, projednají Zhotovitel s</w:t>
      </w:r>
      <w:r w:rsidR="007D6B33">
        <w:rPr>
          <w:rFonts w:ascii="Segoe UI" w:hAnsi="Segoe UI" w:cs="Segoe UI"/>
          <w:sz w:val="22"/>
          <w:szCs w:val="22"/>
        </w:rPr>
        <w:t> </w:t>
      </w:r>
      <w:r w:rsidRPr="00FF0474">
        <w:rPr>
          <w:rFonts w:ascii="Segoe UI" w:hAnsi="Segoe UI" w:cs="Segoe UI"/>
          <w:sz w:val="22"/>
          <w:szCs w:val="22"/>
        </w:rPr>
        <w:t>Objednatelem v</w:t>
      </w:r>
      <w:r w:rsidR="007D6B33">
        <w:rPr>
          <w:rFonts w:ascii="Segoe UI" w:hAnsi="Segoe UI" w:cs="Segoe UI"/>
          <w:sz w:val="22"/>
          <w:szCs w:val="22"/>
        </w:rPr>
        <w:t> </w:t>
      </w:r>
      <w:r w:rsidRPr="00FF0474">
        <w:rPr>
          <w:rFonts w:ascii="Segoe UI" w:hAnsi="Segoe UI" w:cs="Segoe UI"/>
          <w:sz w:val="22"/>
          <w:szCs w:val="22"/>
        </w:rPr>
        <w:t>samostatném řízení, ze kterého pořídí zápis s</w:t>
      </w:r>
      <w:r w:rsidR="007D6B33">
        <w:rPr>
          <w:rFonts w:ascii="Segoe UI" w:hAnsi="Segoe UI" w:cs="Segoe UI"/>
          <w:sz w:val="22"/>
          <w:szCs w:val="22"/>
        </w:rPr>
        <w:t> </w:t>
      </w:r>
      <w:r w:rsidRPr="00FF0474">
        <w:rPr>
          <w:rFonts w:ascii="Segoe UI" w:hAnsi="Segoe UI" w:cs="Segoe UI"/>
          <w:sz w:val="22"/>
          <w:szCs w:val="22"/>
        </w:rPr>
        <w:t xml:space="preserve">uvedením důvodů obou stran. </w:t>
      </w:r>
    </w:p>
    <w:p w14:paraId="0CB254B4" w14:textId="311E84AE" w:rsidR="008F350D" w:rsidRPr="00FF0474" w:rsidRDefault="008F350D"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8F350D">
        <w:rPr>
          <w:rFonts w:ascii="Segoe UI" w:hAnsi="Segoe UI" w:cs="Segoe UI"/>
          <w:sz w:val="22"/>
          <w:szCs w:val="22"/>
        </w:rPr>
        <w:t>Objednatel je oprávněn před uplynutím doby splatnosti vrátit kteroukoli fakturu, pokud neobsahuje požadované náležitosti nebo obsahuje nesprávné cenové údaje. Uvedené se vztahuje i na nesprávné cenové, množstevní nebo kvalitativní údaje v</w:t>
      </w:r>
      <w:r w:rsidR="007D6B33">
        <w:rPr>
          <w:rFonts w:ascii="Segoe UI" w:hAnsi="Segoe UI" w:cs="Segoe UI"/>
          <w:sz w:val="22"/>
          <w:szCs w:val="22"/>
        </w:rPr>
        <w:t> </w:t>
      </w:r>
      <w:r w:rsidRPr="008F350D">
        <w:rPr>
          <w:rFonts w:ascii="Segoe UI" w:hAnsi="Segoe UI" w:cs="Segoe UI"/>
          <w:sz w:val="22"/>
          <w:szCs w:val="22"/>
        </w:rPr>
        <w:t>Zjišťovacím protokolu odsouhlaseném TDI. Oprávněným vrácením daňového dokladu – faktury, přestává běžet původní lhůta splatnosti. Opravená nebo přepracovaná faktura bude opatřena novou dobou splatnosti. V</w:t>
      </w:r>
      <w:r w:rsidR="007D6B33">
        <w:rPr>
          <w:rFonts w:ascii="Segoe UI" w:hAnsi="Segoe UI" w:cs="Segoe UI"/>
          <w:sz w:val="22"/>
          <w:szCs w:val="22"/>
        </w:rPr>
        <w:t> </w:t>
      </w:r>
      <w:r w:rsidRPr="008F350D">
        <w:rPr>
          <w:rFonts w:ascii="Segoe UI" w:hAnsi="Segoe UI" w:cs="Segoe UI"/>
          <w:sz w:val="22"/>
          <w:szCs w:val="22"/>
        </w:rPr>
        <w:t>případě vrácení faktury v</w:t>
      </w:r>
      <w:r w:rsidR="007D6B33">
        <w:rPr>
          <w:rFonts w:ascii="Segoe UI" w:hAnsi="Segoe UI" w:cs="Segoe UI"/>
          <w:sz w:val="22"/>
          <w:szCs w:val="22"/>
        </w:rPr>
        <w:t> </w:t>
      </w:r>
      <w:r w:rsidRPr="008F350D">
        <w:rPr>
          <w:rFonts w:ascii="Segoe UI" w:hAnsi="Segoe UI" w:cs="Segoe UI"/>
          <w:sz w:val="22"/>
          <w:szCs w:val="22"/>
        </w:rPr>
        <w:t>souladu s</w:t>
      </w:r>
      <w:r w:rsidR="007D6B33">
        <w:rPr>
          <w:rFonts w:ascii="Segoe UI" w:hAnsi="Segoe UI" w:cs="Segoe UI"/>
          <w:sz w:val="22"/>
          <w:szCs w:val="22"/>
        </w:rPr>
        <w:t> </w:t>
      </w:r>
      <w:r w:rsidRPr="008F350D">
        <w:rPr>
          <w:rFonts w:ascii="Segoe UI" w:hAnsi="Segoe UI" w:cs="Segoe UI"/>
          <w:sz w:val="22"/>
          <w:szCs w:val="22"/>
        </w:rPr>
        <w:t>oprávněním Objednatele podle tohoto odstavce není Objednatel v</w:t>
      </w:r>
      <w:r w:rsidR="007D6B33">
        <w:rPr>
          <w:rFonts w:ascii="Segoe UI" w:hAnsi="Segoe UI" w:cs="Segoe UI"/>
          <w:sz w:val="22"/>
          <w:szCs w:val="22"/>
        </w:rPr>
        <w:t> </w:t>
      </w:r>
      <w:r w:rsidRPr="008F350D">
        <w:rPr>
          <w:rFonts w:ascii="Segoe UI" w:hAnsi="Segoe UI" w:cs="Segoe UI"/>
          <w:sz w:val="22"/>
          <w:szCs w:val="22"/>
        </w:rPr>
        <w:t>prodlení.</w:t>
      </w:r>
    </w:p>
    <w:p w14:paraId="30682AB9" w14:textId="0A19C9F7" w:rsidR="0089695B" w:rsidRPr="00D734BC" w:rsidRDefault="00BC3C34"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Objednatel se zavazuje uhradit jednotlivé faktury </w:t>
      </w:r>
      <w:r w:rsidR="00AA227E" w:rsidRPr="00BD121B">
        <w:rPr>
          <w:rFonts w:ascii="Segoe UI" w:hAnsi="Segoe UI" w:cs="Segoe UI"/>
          <w:sz w:val="22"/>
          <w:szCs w:val="22"/>
        </w:rPr>
        <w:t xml:space="preserve">do výše </w:t>
      </w:r>
      <w:r w:rsidR="00DB72A2">
        <w:rPr>
          <w:rFonts w:ascii="Segoe UI" w:hAnsi="Segoe UI" w:cs="Segoe UI"/>
          <w:sz w:val="22"/>
          <w:szCs w:val="22"/>
        </w:rPr>
        <w:t>95</w:t>
      </w:r>
      <w:r w:rsidR="00AA227E" w:rsidRPr="00BD121B">
        <w:rPr>
          <w:rFonts w:ascii="Segoe UI" w:hAnsi="Segoe UI" w:cs="Segoe UI"/>
          <w:sz w:val="22"/>
          <w:szCs w:val="22"/>
        </w:rPr>
        <w:t xml:space="preserve"> % </w:t>
      </w:r>
      <w:r w:rsidR="003B3BAF">
        <w:rPr>
          <w:rFonts w:ascii="Segoe UI" w:hAnsi="Segoe UI" w:cs="Segoe UI"/>
          <w:sz w:val="22"/>
          <w:szCs w:val="22"/>
        </w:rPr>
        <w:t>C</w:t>
      </w:r>
      <w:r w:rsidR="00AA227E" w:rsidRPr="00BD121B">
        <w:rPr>
          <w:rFonts w:ascii="Segoe UI" w:hAnsi="Segoe UI" w:cs="Segoe UI"/>
          <w:sz w:val="22"/>
          <w:szCs w:val="22"/>
        </w:rPr>
        <w:t>elkové ceny za zhotovení Stavby</w:t>
      </w:r>
      <w:r w:rsidRPr="00BD121B">
        <w:rPr>
          <w:rFonts w:ascii="Segoe UI" w:hAnsi="Segoe UI" w:cs="Segoe UI"/>
          <w:sz w:val="22"/>
          <w:szCs w:val="22"/>
        </w:rPr>
        <w:t xml:space="preserve">. </w:t>
      </w:r>
      <w:r w:rsidR="00110062" w:rsidRPr="00BD121B">
        <w:rPr>
          <w:rFonts w:ascii="Segoe UI" w:hAnsi="Segoe UI" w:cs="Segoe UI"/>
          <w:sz w:val="22"/>
          <w:szCs w:val="22"/>
        </w:rPr>
        <w:t xml:space="preserve">Zbývající část </w:t>
      </w:r>
      <w:r w:rsidR="0088023A" w:rsidRPr="00BD121B">
        <w:rPr>
          <w:rFonts w:ascii="Segoe UI" w:hAnsi="Segoe UI" w:cs="Segoe UI"/>
          <w:sz w:val="22"/>
          <w:szCs w:val="22"/>
        </w:rPr>
        <w:t>c</w:t>
      </w:r>
      <w:r w:rsidR="006563CF" w:rsidRPr="00BD121B">
        <w:rPr>
          <w:rFonts w:ascii="Segoe UI" w:hAnsi="Segoe UI" w:cs="Segoe UI"/>
          <w:sz w:val="22"/>
          <w:szCs w:val="22"/>
        </w:rPr>
        <w:t xml:space="preserve">elkové ceny </w:t>
      </w:r>
      <w:r w:rsidR="0088023A" w:rsidRPr="00BD121B">
        <w:rPr>
          <w:rFonts w:ascii="Segoe UI" w:hAnsi="Segoe UI" w:cs="Segoe UI"/>
          <w:sz w:val="22"/>
          <w:szCs w:val="22"/>
        </w:rPr>
        <w:t>za zhotovení</w:t>
      </w:r>
      <w:r w:rsidR="0088023A" w:rsidRPr="00FF0474">
        <w:rPr>
          <w:rFonts w:ascii="Segoe UI" w:hAnsi="Segoe UI" w:cs="Segoe UI"/>
          <w:sz w:val="22"/>
          <w:szCs w:val="22"/>
        </w:rPr>
        <w:t xml:space="preserve"> Stavby </w:t>
      </w:r>
      <w:r w:rsidR="00110062" w:rsidRPr="00FF0474">
        <w:rPr>
          <w:rFonts w:ascii="Segoe UI" w:hAnsi="Segoe UI" w:cs="Segoe UI"/>
          <w:sz w:val="22"/>
          <w:szCs w:val="22"/>
        </w:rPr>
        <w:t xml:space="preserve">bude </w:t>
      </w:r>
      <w:r w:rsidR="00BE2007" w:rsidRPr="00FF0474">
        <w:rPr>
          <w:rFonts w:ascii="Segoe UI" w:hAnsi="Segoe UI" w:cs="Segoe UI"/>
          <w:sz w:val="22"/>
          <w:szCs w:val="22"/>
        </w:rPr>
        <w:t>Objednatel</w:t>
      </w:r>
      <w:r w:rsidR="00110062" w:rsidRPr="00FF0474">
        <w:rPr>
          <w:rFonts w:ascii="Segoe UI" w:hAnsi="Segoe UI" w:cs="Segoe UI"/>
          <w:sz w:val="22"/>
          <w:szCs w:val="22"/>
        </w:rPr>
        <w:t xml:space="preserve">em uhrazena na základě faktury vystavené </w:t>
      </w:r>
      <w:r w:rsidR="00BE2007" w:rsidRPr="00FF0474">
        <w:rPr>
          <w:rFonts w:ascii="Segoe UI" w:hAnsi="Segoe UI" w:cs="Segoe UI"/>
          <w:sz w:val="22"/>
          <w:szCs w:val="22"/>
        </w:rPr>
        <w:t>Zhotovitel</w:t>
      </w:r>
      <w:r w:rsidR="00110062" w:rsidRPr="00FF0474">
        <w:rPr>
          <w:rFonts w:ascii="Segoe UI" w:hAnsi="Segoe UI" w:cs="Segoe UI"/>
          <w:sz w:val="22"/>
          <w:szCs w:val="22"/>
        </w:rPr>
        <w:t>em podle pravidel sjednaných v</w:t>
      </w:r>
      <w:r w:rsidR="007D6B33">
        <w:rPr>
          <w:rFonts w:ascii="Segoe UI" w:hAnsi="Segoe UI" w:cs="Segoe UI"/>
          <w:sz w:val="22"/>
          <w:szCs w:val="22"/>
        </w:rPr>
        <w:t> </w:t>
      </w:r>
      <w:r w:rsidR="00110062" w:rsidRPr="00FF0474">
        <w:rPr>
          <w:rFonts w:ascii="Segoe UI" w:hAnsi="Segoe UI" w:cs="Segoe UI"/>
          <w:sz w:val="22"/>
          <w:szCs w:val="22"/>
        </w:rPr>
        <w:t>této smlouvě</w:t>
      </w:r>
      <w:r w:rsidR="00035F9A" w:rsidRPr="00FF0474">
        <w:rPr>
          <w:rFonts w:ascii="Segoe UI" w:hAnsi="Segoe UI" w:cs="Segoe UI"/>
          <w:sz w:val="22"/>
          <w:szCs w:val="22"/>
        </w:rPr>
        <w:t xml:space="preserve"> (</w:t>
      </w:r>
      <w:r w:rsidR="00B33AE6" w:rsidRPr="00FF0474">
        <w:rPr>
          <w:rFonts w:ascii="Segoe UI" w:hAnsi="Segoe UI" w:cs="Segoe UI"/>
          <w:sz w:val="22"/>
          <w:szCs w:val="22"/>
        </w:rPr>
        <w:t xml:space="preserve">pro účely této smlouvy </w:t>
      </w:r>
      <w:r w:rsidR="00035F9A" w:rsidRPr="00FF0474">
        <w:rPr>
          <w:rFonts w:ascii="Segoe UI" w:hAnsi="Segoe UI" w:cs="Segoe UI"/>
          <w:sz w:val="22"/>
          <w:szCs w:val="22"/>
        </w:rPr>
        <w:t>jen „</w:t>
      </w:r>
      <w:r w:rsidR="00E479A1" w:rsidRPr="00C70D8E">
        <w:rPr>
          <w:rFonts w:ascii="Segoe UI" w:hAnsi="Segoe UI" w:cs="Segoe UI"/>
          <w:b/>
          <w:bCs/>
          <w:i/>
          <w:iCs/>
          <w:sz w:val="22"/>
          <w:szCs w:val="22"/>
        </w:rPr>
        <w:t>Finální</w:t>
      </w:r>
      <w:r w:rsidR="00035F9A" w:rsidRPr="00C70D8E">
        <w:rPr>
          <w:rFonts w:ascii="Segoe UI" w:hAnsi="Segoe UI" w:cs="Segoe UI"/>
          <w:b/>
          <w:bCs/>
          <w:i/>
          <w:iCs/>
          <w:sz w:val="22"/>
          <w:szCs w:val="22"/>
        </w:rPr>
        <w:t xml:space="preserve"> faktura</w:t>
      </w:r>
      <w:r w:rsidR="00035F9A" w:rsidRPr="00FF0474">
        <w:rPr>
          <w:rFonts w:ascii="Segoe UI" w:hAnsi="Segoe UI" w:cs="Segoe UI"/>
          <w:sz w:val="22"/>
          <w:szCs w:val="22"/>
        </w:rPr>
        <w:t>“)</w:t>
      </w:r>
      <w:r w:rsidR="00110062" w:rsidRPr="00FF0474">
        <w:rPr>
          <w:rFonts w:ascii="Segoe UI" w:hAnsi="Segoe UI" w:cs="Segoe UI"/>
          <w:sz w:val="22"/>
          <w:szCs w:val="22"/>
        </w:rPr>
        <w:t xml:space="preserve">. </w:t>
      </w:r>
    </w:p>
    <w:p w14:paraId="273BD0ED" w14:textId="313B5D66" w:rsidR="003D1050" w:rsidRPr="00FF0474" w:rsidRDefault="00E479A1"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Finální </w:t>
      </w:r>
      <w:r w:rsidR="001E2158" w:rsidRPr="00FF0474">
        <w:rPr>
          <w:rFonts w:ascii="Segoe UI" w:hAnsi="Segoe UI" w:cs="Segoe UI"/>
          <w:sz w:val="22"/>
          <w:szCs w:val="22"/>
        </w:rPr>
        <w:t>fakturu</w:t>
      </w:r>
      <w:r w:rsidR="0088023A" w:rsidRPr="00FF0474">
        <w:rPr>
          <w:rFonts w:ascii="Segoe UI" w:hAnsi="Segoe UI" w:cs="Segoe UI"/>
          <w:sz w:val="22"/>
          <w:szCs w:val="22"/>
        </w:rPr>
        <w:t xml:space="preserve"> za zhotovení Stavby</w:t>
      </w:r>
      <w:r w:rsidR="001E2158" w:rsidRPr="00FF0474">
        <w:rPr>
          <w:rFonts w:ascii="Segoe UI" w:hAnsi="Segoe UI" w:cs="Segoe UI"/>
          <w:sz w:val="22"/>
          <w:szCs w:val="22"/>
        </w:rPr>
        <w:t xml:space="preserve"> je </w:t>
      </w:r>
      <w:r w:rsidR="00BE2007" w:rsidRPr="00FF0474">
        <w:rPr>
          <w:rFonts w:ascii="Segoe UI" w:hAnsi="Segoe UI" w:cs="Segoe UI"/>
          <w:sz w:val="22"/>
          <w:szCs w:val="22"/>
        </w:rPr>
        <w:t>Zhotovitel</w:t>
      </w:r>
      <w:r w:rsidR="009C15DE" w:rsidRPr="00FF0474">
        <w:rPr>
          <w:rFonts w:ascii="Segoe UI" w:hAnsi="Segoe UI" w:cs="Segoe UI"/>
          <w:sz w:val="22"/>
          <w:szCs w:val="22"/>
        </w:rPr>
        <w:t xml:space="preserve"> </w:t>
      </w:r>
      <w:r w:rsidR="00E57BAC">
        <w:rPr>
          <w:rFonts w:ascii="Segoe UI" w:hAnsi="Segoe UI" w:cs="Segoe UI"/>
          <w:sz w:val="22"/>
          <w:szCs w:val="22"/>
        </w:rPr>
        <w:t>oprávněn</w:t>
      </w:r>
      <w:r w:rsidR="009C15DE" w:rsidRPr="00FF0474">
        <w:rPr>
          <w:rFonts w:ascii="Segoe UI" w:hAnsi="Segoe UI" w:cs="Segoe UI"/>
          <w:sz w:val="22"/>
          <w:szCs w:val="22"/>
        </w:rPr>
        <w:t xml:space="preserve"> vystavit </w:t>
      </w:r>
      <w:r w:rsidR="00E57BAC">
        <w:rPr>
          <w:rFonts w:ascii="Segoe UI" w:hAnsi="Segoe UI" w:cs="Segoe UI"/>
          <w:sz w:val="22"/>
          <w:szCs w:val="22"/>
        </w:rPr>
        <w:t>po úplném dokončení předmětu plnění dle této smlouvy, tj. po předání pravomocného kolaudačního rozhodnutí a po odstranění všech Drobných vad a vyklizení Staveniště, dle toho, která z</w:t>
      </w:r>
      <w:r w:rsidR="007D6B33">
        <w:rPr>
          <w:rFonts w:ascii="Segoe UI" w:hAnsi="Segoe UI" w:cs="Segoe UI"/>
          <w:sz w:val="22"/>
          <w:szCs w:val="22"/>
        </w:rPr>
        <w:t> </w:t>
      </w:r>
      <w:r w:rsidR="00E57BAC">
        <w:rPr>
          <w:rFonts w:ascii="Segoe UI" w:hAnsi="Segoe UI" w:cs="Segoe UI"/>
          <w:sz w:val="22"/>
          <w:szCs w:val="22"/>
        </w:rPr>
        <w:t xml:space="preserve">těchto podmínek nastane poslední. </w:t>
      </w:r>
      <w:r w:rsidR="003D1050" w:rsidRPr="00FF0474">
        <w:rPr>
          <w:rFonts w:ascii="Segoe UI" w:hAnsi="Segoe UI" w:cs="Segoe UI"/>
          <w:sz w:val="22"/>
          <w:szCs w:val="22"/>
        </w:rPr>
        <w:t>Součástí Finální faktury</w:t>
      </w:r>
      <w:r w:rsidR="0088023A" w:rsidRPr="00FF0474">
        <w:rPr>
          <w:rFonts w:ascii="Segoe UI" w:hAnsi="Segoe UI" w:cs="Segoe UI"/>
          <w:sz w:val="22"/>
          <w:szCs w:val="22"/>
        </w:rPr>
        <w:t xml:space="preserve"> </w:t>
      </w:r>
      <w:r w:rsidR="00244819" w:rsidRPr="00FF0474">
        <w:rPr>
          <w:rFonts w:ascii="Segoe UI" w:hAnsi="Segoe UI" w:cs="Segoe UI"/>
          <w:sz w:val="22"/>
          <w:szCs w:val="22"/>
        </w:rPr>
        <w:t>bude</w:t>
      </w:r>
      <w:r w:rsidR="003D1050" w:rsidRPr="00FF0474">
        <w:rPr>
          <w:rFonts w:ascii="Segoe UI" w:hAnsi="Segoe UI" w:cs="Segoe UI"/>
          <w:sz w:val="22"/>
          <w:szCs w:val="22"/>
        </w:rPr>
        <w:t xml:space="preserve"> finální rozpočet Stavby, který musí obsahovat položkový rozpočet skutečně vyfakturovaných stavebních prací a dodávek, a to celkem ve </w:t>
      </w:r>
      <w:r w:rsidR="00E57BAC" w:rsidRPr="00D35F3E">
        <w:rPr>
          <w:rFonts w:ascii="Segoe UI" w:hAnsi="Segoe UI" w:cs="Segoe UI"/>
          <w:sz w:val="22"/>
          <w:szCs w:val="22"/>
        </w:rPr>
        <w:t>2</w:t>
      </w:r>
      <w:r w:rsidR="003D1050" w:rsidRPr="00D35F3E">
        <w:rPr>
          <w:rFonts w:ascii="Segoe UI" w:hAnsi="Segoe UI" w:cs="Segoe UI"/>
          <w:sz w:val="22"/>
          <w:szCs w:val="22"/>
        </w:rPr>
        <w:t xml:space="preserve"> vyhotoveních v</w:t>
      </w:r>
      <w:r w:rsidR="007D6B33">
        <w:rPr>
          <w:rFonts w:ascii="Segoe UI" w:hAnsi="Segoe UI" w:cs="Segoe UI"/>
          <w:sz w:val="22"/>
          <w:szCs w:val="22"/>
        </w:rPr>
        <w:t> </w:t>
      </w:r>
      <w:r w:rsidR="003D1050" w:rsidRPr="00D35F3E">
        <w:rPr>
          <w:rFonts w:ascii="Segoe UI" w:hAnsi="Segoe UI" w:cs="Segoe UI"/>
          <w:sz w:val="22"/>
          <w:szCs w:val="22"/>
        </w:rPr>
        <w:t>listinné</w:t>
      </w:r>
      <w:r w:rsidR="003D1050" w:rsidRPr="00FF0474">
        <w:rPr>
          <w:rFonts w:ascii="Segoe UI" w:hAnsi="Segoe UI" w:cs="Segoe UI"/>
          <w:sz w:val="22"/>
          <w:szCs w:val="22"/>
        </w:rPr>
        <w:t xml:space="preserve"> podobě a v</w:t>
      </w:r>
      <w:r w:rsidR="007D6B33">
        <w:rPr>
          <w:rFonts w:ascii="Segoe UI" w:hAnsi="Segoe UI" w:cs="Segoe UI"/>
          <w:sz w:val="22"/>
          <w:szCs w:val="22"/>
        </w:rPr>
        <w:t> </w:t>
      </w:r>
      <w:r w:rsidR="00E57BAC">
        <w:rPr>
          <w:rFonts w:ascii="Segoe UI" w:hAnsi="Segoe UI" w:cs="Segoe UI"/>
          <w:sz w:val="22"/>
          <w:szCs w:val="22"/>
        </w:rPr>
        <w:t xml:space="preserve">elektronické </w:t>
      </w:r>
      <w:r w:rsidR="003D1050" w:rsidRPr="00FF0474">
        <w:rPr>
          <w:rFonts w:ascii="Segoe UI" w:hAnsi="Segoe UI" w:cs="Segoe UI"/>
          <w:sz w:val="22"/>
          <w:szCs w:val="22"/>
        </w:rPr>
        <w:t>podobě na CD</w:t>
      </w:r>
      <w:r w:rsidR="00AA227E">
        <w:rPr>
          <w:rFonts w:ascii="Segoe UI" w:hAnsi="Segoe UI" w:cs="Segoe UI"/>
          <w:sz w:val="22"/>
          <w:szCs w:val="22"/>
        </w:rPr>
        <w:t xml:space="preserve"> (či obdobném) nosiči</w:t>
      </w:r>
      <w:r w:rsidR="003D1050" w:rsidRPr="00FF0474">
        <w:rPr>
          <w:rFonts w:ascii="Segoe UI" w:hAnsi="Segoe UI" w:cs="Segoe UI"/>
          <w:sz w:val="22"/>
          <w:szCs w:val="22"/>
        </w:rPr>
        <w:t>.</w:t>
      </w:r>
      <w:r w:rsidR="00AA227E">
        <w:rPr>
          <w:rFonts w:ascii="Segoe UI" w:hAnsi="Segoe UI" w:cs="Segoe UI"/>
          <w:sz w:val="22"/>
          <w:szCs w:val="22"/>
        </w:rPr>
        <w:t xml:space="preserve"> </w:t>
      </w:r>
      <w:r w:rsidR="003D1050" w:rsidRPr="00FF0474">
        <w:rPr>
          <w:rFonts w:ascii="Segoe UI" w:hAnsi="Segoe UI" w:cs="Segoe UI"/>
          <w:sz w:val="22"/>
          <w:szCs w:val="22"/>
        </w:rPr>
        <w:t xml:space="preserve"> </w:t>
      </w:r>
    </w:p>
    <w:p w14:paraId="3CCAE625" w14:textId="77777777" w:rsidR="003329E9" w:rsidRPr="00FF0474" w:rsidRDefault="009C15DE"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Na základě </w:t>
      </w:r>
      <w:r w:rsidR="00A53BC5" w:rsidRPr="00FF0474">
        <w:rPr>
          <w:rFonts w:ascii="Segoe UI" w:hAnsi="Segoe UI" w:cs="Segoe UI"/>
          <w:sz w:val="22"/>
          <w:szCs w:val="22"/>
        </w:rPr>
        <w:t>F</w:t>
      </w:r>
      <w:r w:rsidR="00AC0192" w:rsidRPr="00FF0474">
        <w:rPr>
          <w:rFonts w:ascii="Segoe UI" w:hAnsi="Segoe UI" w:cs="Segoe UI"/>
          <w:sz w:val="22"/>
          <w:szCs w:val="22"/>
        </w:rPr>
        <w:t xml:space="preserve">inální </w:t>
      </w:r>
      <w:r w:rsidRPr="00FF0474">
        <w:rPr>
          <w:rFonts w:ascii="Segoe UI" w:hAnsi="Segoe UI" w:cs="Segoe UI"/>
          <w:sz w:val="22"/>
          <w:szCs w:val="22"/>
        </w:rPr>
        <w:t>faktury</w:t>
      </w:r>
      <w:r w:rsidR="0088023A" w:rsidRPr="00FF0474">
        <w:rPr>
          <w:rFonts w:ascii="Segoe UI" w:hAnsi="Segoe UI" w:cs="Segoe UI"/>
          <w:sz w:val="22"/>
          <w:szCs w:val="22"/>
        </w:rPr>
        <w:t xml:space="preserve"> za zhotovení Stavby</w:t>
      </w:r>
      <w:r w:rsidRPr="00FF0474">
        <w:rPr>
          <w:rFonts w:ascii="Segoe UI" w:hAnsi="Segoe UI" w:cs="Segoe UI"/>
          <w:sz w:val="22"/>
          <w:szCs w:val="22"/>
        </w:rPr>
        <w:t xml:space="preserve"> bude </w:t>
      </w:r>
      <w:r w:rsidR="00BE2007" w:rsidRPr="00FF0474">
        <w:rPr>
          <w:rFonts w:ascii="Segoe UI" w:hAnsi="Segoe UI" w:cs="Segoe UI"/>
          <w:sz w:val="22"/>
          <w:szCs w:val="22"/>
        </w:rPr>
        <w:t>Zhotovitel</w:t>
      </w:r>
      <w:r w:rsidRPr="00FF0474">
        <w:rPr>
          <w:rFonts w:ascii="Segoe UI" w:hAnsi="Segoe UI" w:cs="Segoe UI"/>
          <w:sz w:val="22"/>
          <w:szCs w:val="22"/>
        </w:rPr>
        <w:t>i uhrazen</w:t>
      </w:r>
      <w:r w:rsidR="00880DB1" w:rsidRPr="00FF0474">
        <w:rPr>
          <w:rFonts w:ascii="Segoe UI" w:hAnsi="Segoe UI" w:cs="Segoe UI"/>
          <w:sz w:val="22"/>
          <w:szCs w:val="22"/>
        </w:rPr>
        <w:t>a cena za</w:t>
      </w:r>
      <w:r w:rsidRPr="00FF0474">
        <w:rPr>
          <w:rFonts w:ascii="Segoe UI" w:hAnsi="Segoe UI" w:cs="Segoe UI"/>
          <w:sz w:val="22"/>
          <w:szCs w:val="22"/>
        </w:rPr>
        <w:t xml:space="preserve"> </w:t>
      </w:r>
      <w:r w:rsidR="00AC0192" w:rsidRPr="00FF0474">
        <w:rPr>
          <w:rFonts w:ascii="Segoe UI" w:hAnsi="Segoe UI" w:cs="Segoe UI"/>
          <w:sz w:val="22"/>
          <w:szCs w:val="22"/>
        </w:rPr>
        <w:t>zbývající</w:t>
      </w:r>
      <w:r w:rsidR="00C7350B" w:rsidRPr="00FF0474">
        <w:rPr>
          <w:rFonts w:ascii="Segoe UI" w:hAnsi="Segoe UI" w:cs="Segoe UI"/>
          <w:sz w:val="22"/>
          <w:szCs w:val="22"/>
        </w:rPr>
        <w:t xml:space="preserve"> </w:t>
      </w:r>
      <w:r w:rsidR="00F84D49" w:rsidRPr="00FF0474">
        <w:rPr>
          <w:rFonts w:ascii="Segoe UI" w:hAnsi="Segoe UI" w:cs="Segoe UI"/>
          <w:sz w:val="22"/>
          <w:szCs w:val="22"/>
        </w:rPr>
        <w:t>provedené odsouhlasené plnění</w:t>
      </w:r>
      <w:r w:rsidR="00880DB1" w:rsidRPr="00FF0474">
        <w:rPr>
          <w:rFonts w:ascii="Segoe UI" w:hAnsi="Segoe UI" w:cs="Segoe UI"/>
          <w:sz w:val="22"/>
          <w:szCs w:val="22"/>
        </w:rPr>
        <w:t xml:space="preserve">, </w:t>
      </w:r>
      <w:r w:rsidR="00F84D49" w:rsidRPr="00FF0474">
        <w:rPr>
          <w:rFonts w:ascii="Segoe UI" w:hAnsi="Segoe UI" w:cs="Segoe UI"/>
          <w:sz w:val="22"/>
          <w:szCs w:val="22"/>
        </w:rPr>
        <w:t>která ne</w:t>
      </w:r>
      <w:r w:rsidR="00D55FF0" w:rsidRPr="00FF0474">
        <w:rPr>
          <w:rFonts w:ascii="Segoe UI" w:hAnsi="Segoe UI" w:cs="Segoe UI"/>
          <w:sz w:val="22"/>
          <w:szCs w:val="22"/>
        </w:rPr>
        <w:t>byla</w:t>
      </w:r>
      <w:r w:rsidR="00F84D49" w:rsidRPr="00FF0474">
        <w:rPr>
          <w:rFonts w:ascii="Segoe UI" w:hAnsi="Segoe UI" w:cs="Segoe UI"/>
          <w:sz w:val="22"/>
          <w:szCs w:val="22"/>
        </w:rPr>
        <w:t xml:space="preserve"> uhrazena na základě Průběžných faktur</w:t>
      </w:r>
      <w:r w:rsidR="0042789D" w:rsidRPr="00FF0474">
        <w:rPr>
          <w:rFonts w:ascii="Segoe UI" w:hAnsi="Segoe UI" w:cs="Segoe UI"/>
          <w:sz w:val="22"/>
          <w:szCs w:val="22"/>
        </w:rPr>
        <w:t xml:space="preserve">. </w:t>
      </w:r>
    </w:p>
    <w:p w14:paraId="4EEBEF4F" w14:textId="77777777" w:rsidR="001E2158"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Objednatel</w:t>
      </w:r>
      <w:r w:rsidR="001E2158" w:rsidRPr="00FF0474">
        <w:rPr>
          <w:rFonts w:ascii="Segoe UI" w:hAnsi="Segoe UI" w:cs="Segoe UI"/>
          <w:sz w:val="22"/>
          <w:szCs w:val="22"/>
        </w:rPr>
        <w:t xml:space="preserve">i bude </w:t>
      </w:r>
      <w:r w:rsidR="0088023A" w:rsidRPr="00FF0474">
        <w:rPr>
          <w:rFonts w:ascii="Segoe UI" w:hAnsi="Segoe UI" w:cs="Segoe UI"/>
          <w:sz w:val="22"/>
          <w:szCs w:val="22"/>
        </w:rPr>
        <w:t>F</w:t>
      </w:r>
      <w:r w:rsidR="0042789D" w:rsidRPr="00FF0474">
        <w:rPr>
          <w:rFonts w:ascii="Segoe UI" w:hAnsi="Segoe UI" w:cs="Segoe UI"/>
          <w:sz w:val="22"/>
          <w:szCs w:val="22"/>
        </w:rPr>
        <w:t>inální</w:t>
      </w:r>
      <w:r w:rsidR="001E2158" w:rsidRPr="00FF0474">
        <w:rPr>
          <w:rFonts w:ascii="Segoe UI" w:hAnsi="Segoe UI" w:cs="Segoe UI"/>
          <w:sz w:val="22"/>
          <w:szCs w:val="22"/>
        </w:rPr>
        <w:t xml:space="preserve"> faktura</w:t>
      </w:r>
      <w:r w:rsidR="0088023A" w:rsidRPr="00FF0474">
        <w:rPr>
          <w:rFonts w:ascii="Segoe UI" w:hAnsi="Segoe UI" w:cs="Segoe UI"/>
          <w:sz w:val="22"/>
          <w:szCs w:val="22"/>
        </w:rPr>
        <w:t xml:space="preserve"> </w:t>
      </w:r>
      <w:r w:rsidR="001E2158" w:rsidRPr="00FF0474">
        <w:rPr>
          <w:rFonts w:ascii="Segoe UI" w:hAnsi="Segoe UI" w:cs="Segoe UI"/>
          <w:sz w:val="22"/>
          <w:szCs w:val="22"/>
        </w:rPr>
        <w:t>předána</w:t>
      </w:r>
      <w:r w:rsidR="00AA227E">
        <w:rPr>
          <w:rFonts w:ascii="Segoe UI" w:hAnsi="Segoe UI" w:cs="Segoe UI"/>
          <w:sz w:val="22"/>
          <w:szCs w:val="22"/>
        </w:rPr>
        <w:t xml:space="preserve">, vč. </w:t>
      </w:r>
      <w:r w:rsidR="00E57BAC">
        <w:rPr>
          <w:rFonts w:ascii="Segoe UI" w:hAnsi="Segoe UI" w:cs="Segoe UI"/>
          <w:sz w:val="22"/>
          <w:szCs w:val="22"/>
        </w:rPr>
        <w:t>Zjišťovacího protokolu a finálního rozpočtu stavby,</w:t>
      </w:r>
      <w:r w:rsidR="001E2158" w:rsidRPr="00FF0474">
        <w:rPr>
          <w:rFonts w:ascii="Segoe UI" w:hAnsi="Segoe UI" w:cs="Segoe UI"/>
          <w:sz w:val="22"/>
          <w:szCs w:val="22"/>
        </w:rPr>
        <w:t xml:space="preserve"> po </w:t>
      </w:r>
      <w:r w:rsidR="0088023A" w:rsidRPr="00FF0474">
        <w:rPr>
          <w:rFonts w:ascii="Segoe UI" w:hAnsi="Segoe UI" w:cs="Segoe UI"/>
          <w:sz w:val="22"/>
          <w:szCs w:val="22"/>
        </w:rPr>
        <w:t xml:space="preserve">jejím </w:t>
      </w:r>
      <w:r w:rsidR="001E2158" w:rsidRPr="00FF0474">
        <w:rPr>
          <w:rFonts w:ascii="Segoe UI" w:hAnsi="Segoe UI" w:cs="Segoe UI"/>
          <w:sz w:val="22"/>
          <w:szCs w:val="22"/>
        </w:rPr>
        <w:t>odsouhlasení TDI.</w:t>
      </w:r>
    </w:p>
    <w:p w14:paraId="4C4889AF" w14:textId="1C53E9A6" w:rsidR="00110062" w:rsidRPr="008F350D" w:rsidRDefault="00E57BAC"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 xml:space="preserve">Objednatel se zavazuje </w:t>
      </w:r>
      <w:r w:rsidR="00035F9A" w:rsidRPr="00FF0474">
        <w:rPr>
          <w:rFonts w:ascii="Segoe UI" w:hAnsi="Segoe UI" w:cs="Segoe UI"/>
          <w:sz w:val="22"/>
          <w:szCs w:val="22"/>
        </w:rPr>
        <w:t xml:space="preserve">uhradit </w:t>
      </w:r>
      <w:r w:rsidR="008F350D">
        <w:rPr>
          <w:rFonts w:ascii="Segoe UI" w:hAnsi="Segoe UI" w:cs="Segoe UI"/>
          <w:sz w:val="22"/>
          <w:szCs w:val="22"/>
        </w:rPr>
        <w:t xml:space="preserve">jakoukoliv fakturu </w:t>
      </w:r>
      <w:r w:rsidR="00035F9A" w:rsidRPr="00FF0474">
        <w:rPr>
          <w:rFonts w:ascii="Segoe UI" w:hAnsi="Segoe UI" w:cs="Segoe UI"/>
          <w:sz w:val="22"/>
          <w:szCs w:val="22"/>
        </w:rPr>
        <w:t>nejpozději do </w:t>
      </w:r>
      <w:r w:rsidR="00244819" w:rsidRPr="00FF0474">
        <w:rPr>
          <w:rFonts w:ascii="Segoe UI" w:hAnsi="Segoe UI" w:cs="Segoe UI"/>
          <w:sz w:val="22"/>
          <w:szCs w:val="22"/>
        </w:rPr>
        <w:t xml:space="preserve">30 </w:t>
      </w:r>
      <w:r w:rsidR="00035F9A" w:rsidRPr="00FF0474">
        <w:rPr>
          <w:rFonts w:ascii="Segoe UI" w:hAnsi="Segoe UI" w:cs="Segoe UI"/>
          <w:sz w:val="22"/>
          <w:szCs w:val="22"/>
        </w:rPr>
        <w:t xml:space="preserve">dnů ode dne, kdy mu bude </w:t>
      </w:r>
      <w:r w:rsidR="0088023A" w:rsidRPr="00FF0474">
        <w:rPr>
          <w:rFonts w:ascii="Segoe UI" w:hAnsi="Segoe UI" w:cs="Segoe UI"/>
          <w:sz w:val="22"/>
          <w:szCs w:val="22"/>
        </w:rPr>
        <w:t>příslušná faktura</w:t>
      </w:r>
      <w:r w:rsidR="00035F9A" w:rsidRPr="00FF0474">
        <w:rPr>
          <w:rFonts w:ascii="Segoe UI" w:hAnsi="Segoe UI" w:cs="Segoe UI"/>
          <w:sz w:val="22"/>
          <w:szCs w:val="22"/>
        </w:rPr>
        <w:t xml:space="preserve"> doručena</w:t>
      </w:r>
      <w:r w:rsidR="008F350D">
        <w:rPr>
          <w:rFonts w:ascii="Segoe UI" w:hAnsi="Segoe UI" w:cs="Segoe UI"/>
          <w:sz w:val="22"/>
          <w:szCs w:val="22"/>
        </w:rPr>
        <w:t>, nebude-li z</w:t>
      </w:r>
      <w:r w:rsidR="007D6B33">
        <w:rPr>
          <w:rFonts w:ascii="Segoe UI" w:hAnsi="Segoe UI" w:cs="Segoe UI"/>
          <w:sz w:val="22"/>
          <w:szCs w:val="22"/>
        </w:rPr>
        <w:t> </w:t>
      </w:r>
      <w:r w:rsidR="008F350D">
        <w:rPr>
          <w:rFonts w:ascii="Segoe UI" w:hAnsi="Segoe UI" w:cs="Segoe UI"/>
          <w:sz w:val="22"/>
          <w:szCs w:val="22"/>
        </w:rPr>
        <w:t>důvodů uvedených v</w:t>
      </w:r>
      <w:r w:rsidR="007D6B33">
        <w:rPr>
          <w:rFonts w:ascii="Segoe UI" w:hAnsi="Segoe UI" w:cs="Segoe UI"/>
          <w:sz w:val="22"/>
          <w:szCs w:val="22"/>
        </w:rPr>
        <w:t> </w:t>
      </w:r>
      <w:r w:rsidR="008F350D">
        <w:rPr>
          <w:rFonts w:ascii="Segoe UI" w:hAnsi="Segoe UI" w:cs="Segoe UI"/>
          <w:sz w:val="22"/>
          <w:szCs w:val="22"/>
        </w:rPr>
        <w:t>této smlouvě faktura vrácena nebo nedohodnou-li se smluvní strany jinak.</w:t>
      </w:r>
    </w:p>
    <w:p w14:paraId="15D6CC34" w14:textId="2B249CA9" w:rsidR="00F3543D" w:rsidRPr="00FF0474" w:rsidRDefault="00F3543D"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3543D">
        <w:rPr>
          <w:rFonts w:ascii="Segoe UI" w:hAnsi="Segoe UI" w:cs="Segoe UI"/>
          <w:sz w:val="22"/>
          <w:szCs w:val="22"/>
        </w:rPr>
        <w:t xml:space="preserve">Objednatel je oprávněn proti nároku Zhotovitele na </w:t>
      </w:r>
      <w:r w:rsidR="0044323F">
        <w:rPr>
          <w:rFonts w:ascii="Segoe UI" w:hAnsi="Segoe UI" w:cs="Segoe UI"/>
          <w:sz w:val="22"/>
          <w:szCs w:val="22"/>
        </w:rPr>
        <w:t>úhradu</w:t>
      </w:r>
      <w:r w:rsidRPr="00F3543D">
        <w:rPr>
          <w:rFonts w:ascii="Segoe UI" w:hAnsi="Segoe UI" w:cs="Segoe UI"/>
          <w:sz w:val="22"/>
          <w:szCs w:val="22"/>
        </w:rPr>
        <w:t xml:space="preserve"> jakékoli části Ce</w:t>
      </w:r>
      <w:r w:rsidR="00477921">
        <w:rPr>
          <w:rFonts w:ascii="Segoe UI" w:hAnsi="Segoe UI" w:cs="Segoe UI"/>
          <w:sz w:val="22"/>
          <w:szCs w:val="22"/>
        </w:rPr>
        <w:t>lkové ce</w:t>
      </w:r>
      <w:r w:rsidRPr="00F3543D">
        <w:rPr>
          <w:rFonts w:ascii="Segoe UI" w:hAnsi="Segoe UI" w:cs="Segoe UI"/>
          <w:sz w:val="22"/>
          <w:szCs w:val="22"/>
        </w:rPr>
        <w:t>ny</w:t>
      </w:r>
      <w:r>
        <w:rPr>
          <w:rFonts w:ascii="Segoe UI" w:hAnsi="Segoe UI" w:cs="Segoe UI"/>
          <w:sz w:val="22"/>
          <w:szCs w:val="22"/>
        </w:rPr>
        <w:t xml:space="preserve"> na základě Průběžné faktury nebo Finální faktury</w:t>
      </w:r>
      <w:r w:rsidRPr="00F3543D">
        <w:rPr>
          <w:rFonts w:ascii="Segoe UI" w:hAnsi="Segoe UI" w:cs="Segoe UI"/>
          <w:sz w:val="22"/>
          <w:szCs w:val="22"/>
        </w:rPr>
        <w:t xml:space="preserve"> započítat jakékoli své pohledávky za Zhotovitelem, spočívající zejm</w:t>
      </w:r>
      <w:r w:rsidR="00477921">
        <w:rPr>
          <w:rFonts w:ascii="Segoe UI" w:hAnsi="Segoe UI" w:cs="Segoe UI"/>
          <w:sz w:val="22"/>
          <w:szCs w:val="22"/>
        </w:rPr>
        <w:t>éna,</w:t>
      </w:r>
      <w:r w:rsidRPr="00F3543D">
        <w:rPr>
          <w:rFonts w:ascii="Segoe UI" w:hAnsi="Segoe UI" w:cs="Segoe UI"/>
          <w:sz w:val="22"/>
          <w:szCs w:val="22"/>
        </w:rPr>
        <w:t xml:space="preserve"> nikoli však výlučně, v</w:t>
      </w:r>
      <w:r w:rsidR="007D6B33">
        <w:rPr>
          <w:rFonts w:ascii="Segoe UI" w:hAnsi="Segoe UI" w:cs="Segoe UI"/>
          <w:sz w:val="22"/>
          <w:szCs w:val="22"/>
        </w:rPr>
        <w:t> </w:t>
      </w:r>
      <w:r w:rsidRPr="00F3543D">
        <w:rPr>
          <w:rFonts w:ascii="Segoe UI" w:hAnsi="Segoe UI" w:cs="Segoe UI"/>
          <w:sz w:val="22"/>
          <w:szCs w:val="22"/>
        </w:rPr>
        <w:t xml:space="preserve">nárocích na úhradu nákladů na odstranění vad a nedodělků, neodstraní-li tyto vady či nedodělky Zhotovitel řádně a včas, nároků na zaplacení smluvních pokut, které </w:t>
      </w:r>
      <w:r w:rsidR="0044323F">
        <w:rPr>
          <w:rFonts w:ascii="Segoe UI" w:hAnsi="Segoe UI" w:cs="Segoe UI"/>
          <w:sz w:val="22"/>
          <w:szCs w:val="22"/>
        </w:rPr>
        <w:t>je</w:t>
      </w:r>
      <w:r w:rsidRPr="00F3543D">
        <w:rPr>
          <w:rFonts w:ascii="Segoe UI" w:hAnsi="Segoe UI" w:cs="Segoe UI"/>
          <w:sz w:val="22"/>
          <w:szCs w:val="22"/>
        </w:rPr>
        <w:t xml:space="preserve"> Zhotovitel povinen dle této smlouvy zaplatit, nároků na náhradu škod vzniklých Objednateli</w:t>
      </w:r>
      <w:r w:rsidR="0044323F">
        <w:rPr>
          <w:rFonts w:ascii="Segoe UI" w:hAnsi="Segoe UI" w:cs="Segoe UI"/>
          <w:sz w:val="22"/>
          <w:szCs w:val="22"/>
        </w:rPr>
        <w:t xml:space="preserve"> či</w:t>
      </w:r>
      <w:r w:rsidRPr="00F3543D">
        <w:rPr>
          <w:rFonts w:ascii="Segoe UI" w:hAnsi="Segoe UI" w:cs="Segoe UI"/>
          <w:sz w:val="22"/>
          <w:szCs w:val="22"/>
        </w:rPr>
        <w:t xml:space="preserve"> jakékoli jiné finanční nároky.</w:t>
      </w:r>
    </w:p>
    <w:p w14:paraId="6C64A142" w14:textId="353E98E2" w:rsidR="007575D2" w:rsidRPr="00FF0474" w:rsidRDefault="0011006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Peněžitý závazek (dluh) </w:t>
      </w:r>
      <w:r w:rsidR="00BE2007" w:rsidRPr="00FF0474">
        <w:rPr>
          <w:rFonts w:ascii="Segoe UI" w:hAnsi="Segoe UI" w:cs="Segoe UI"/>
          <w:sz w:val="22"/>
          <w:szCs w:val="22"/>
        </w:rPr>
        <w:t>Objednatel</w:t>
      </w:r>
      <w:r w:rsidRPr="00FF0474">
        <w:rPr>
          <w:rFonts w:ascii="Segoe UI" w:hAnsi="Segoe UI" w:cs="Segoe UI"/>
          <w:sz w:val="22"/>
          <w:szCs w:val="22"/>
        </w:rPr>
        <w:t>e se považuje za splněný v</w:t>
      </w:r>
      <w:r w:rsidR="007D6B33">
        <w:rPr>
          <w:rFonts w:ascii="Segoe UI" w:hAnsi="Segoe UI" w:cs="Segoe UI"/>
          <w:sz w:val="22"/>
          <w:szCs w:val="22"/>
        </w:rPr>
        <w:t> </w:t>
      </w:r>
      <w:r w:rsidRPr="00FF0474">
        <w:rPr>
          <w:rFonts w:ascii="Segoe UI" w:hAnsi="Segoe UI" w:cs="Segoe UI"/>
          <w:sz w:val="22"/>
          <w:szCs w:val="22"/>
        </w:rPr>
        <w:t>den, kdy je dlužná částka odepsána z</w:t>
      </w:r>
      <w:r w:rsidR="007D6B33">
        <w:rPr>
          <w:rFonts w:ascii="Segoe UI" w:hAnsi="Segoe UI" w:cs="Segoe UI"/>
          <w:sz w:val="22"/>
          <w:szCs w:val="22"/>
        </w:rPr>
        <w:t> </w:t>
      </w:r>
      <w:r w:rsidRPr="00FF0474">
        <w:rPr>
          <w:rFonts w:ascii="Segoe UI" w:hAnsi="Segoe UI" w:cs="Segoe UI"/>
          <w:sz w:val="22"/>
          <w:szCs w:val="22"/>
        </w:rPr>
        <w:t xml:space="preserve">účtu </w:t>
      </w:r>
      <w:r w:rsidR="00BE2007" w:rsidRPr="00FF0474">
        <w:rPr>
          <w:rFonts w:ascii="Segoe UI" w:hAnsi="Segoe UI" w:cs="Segoe UI"/>
          <w:sz w:val="22"/>
          <w:szCs w:val="22"/>
        </w:rPr>
        <w:t>Objednatel</w:t>
      </w:r>
      <w:r w:rsidRPr="00FF0474">
        <w:rPr>
          <w:rFonts w:ascii="Segoe UI" w:hAnsi="Segoe UI" w:cs="Segoe UI"/>
          <w:sz w:val="22"/>
          <w:szCs w:val="22"/>
        </w:rPr>
        <w:t>e</w:t>
      </w:r>
      <w:r w:rsidR="00994653" w:rsidRPr="00FF0474">
        <w:rPr>
          <w:rFonts w:ascii="Segoe UI" w:hAnsi="Segoe UI" w:cs="Segoe UI"/>
          <w:sz w:val="22"/>
          <w:szCs w:val="22"/>
        </w:rPr>
        <w:t>.</w:t>
      </w:r>
      <w:r w:rsidRPr="00FF0474">
        <w:rPr>
          <w:rFonts w:ascii="Segoe UI" w:hAnsi="Segoe UI" w:cs="Segoe UI"/>
          <w:sz w:val="22"/>
          <w:szCs w:val="22"/>
        </w:rPr>
        <w:t xml:space="preserve"> Jestliže dojde z</w:t>
      </w:r>
      <w:r w:rsidR="007D6B33">
        <w:rPr>
          <w:rFonts w:ascii="Segoe UI" w:hAnsi="Segoe UI" w:cs="Segoe UI"/>
          <w:sz w:val="22"/>
          <w:szCs w:val="22"/>
        </w:rPr>
        <w:t> </w:t>
      </w:r>
      <w:r w:rsidRPr="00FF0474">
        <w:rPr>
          <w:rFonts w:ascii="Segoe UI" w:hAnsi="Segoe UI" w:cs="Segoe UI"/>
          <w:sz w:val="22"/>
          <w:szCs w:val="22"/>
        </w:rPr>
        <w:t>důvodů na straně banky k</w:t>
      </w:r>
      <w:r w:rsidR="007D6B33">
        <w:rPr>
          <w:rFonts w:ascii="Segoe UI" w:hAnsi="Segoe UI" w:cs="Segoe UI"/>
          <w:sz w:val="22"/>
          <w:szCs w:val="22"/>
        </w:rPr>
        <w:t> </w:t>
      </w:r>
      <w:r w:rsidRPr="00FF0474">
        <w:rPr>
          <w:rFonts w:ascii="Segoe UI" w:hAnsi="Segoe UI" w:cs="Segoe UI"/>
          <w:sz w:val="22"/>
          <w:szCs w:val="22"/>
        </w:rPr>
        <w:t>prodlení s</w:t>
      </w:r>
      <w:r w:rsidR="007D6B33">
        <w:rPr>
          <w:rFonts w:ascii="Segoe UI" w:hAnsi="Segoe UI" w:cs="Segoe UI"/>
          <w:sz w:val="22"/>
          <w:szCs w:val="22"/>
        </w:rPr>
        <w:t> </w:t>
      </w:r>
      <w:r w:rsidRPr="00FF0474">
        <w:rPr>
          <w:rFonts w:ascii="Segoe UI" w:hAnsi="Segoe UI" w:cs="Segoe UI"/>
          <w:sz w:val="22"/>
          <w:szCs w:val="22"/>
        </w:rPr>
        <w:t xml:space="preserve">proveditelnou platbou faktury, není </w:t>
      </w:r>
      <w:r w:rsidR="00BE2007" w:rsidRPr="00FF0474">
        <w:rPr>
          <w:rFonts w:ascii="Segoe UI" w:hAnsi="Segoe UI" w:cs="Segoe UI"/>
          <w:sz w:val="22"/>
          <w:szCs w:val="22"/>
        </w:rPr>
        <w:t>Objednatel</w:t>
      </w:r>
      <w:r w:rsidRPr="00FF0474">
        <w:rPr>
          <w:rFonts w:ascii="Segoe UI" w:hAnsi="Segoe UI" w:cs="Segoe UI"/>
          <w:sz w:val="22"/>
          <w:szCs w:val="22"/>
        </w:rPr>
        <w:t xml:space="preserve"> po tuto dobu v</w:t>
      </w:r>
      <w:r w:rsidR="007D6B33">
        <w:rPr>
          <w:rFonts w:ascii="Segoe UI" w:hAnsi="Segoe UI" w:cs="Segoe UI"/>
          <w:sz w:val="22"/>
          <w:szCs w:val="22"/>
        </w:rPr>
        <w:t> </w:t>
      </w:r>
      <w:r w:rsidRPr="00FF0474">
        <w:rPr>
          <w:rFonts w:ascii="Segoe UI" w:hAnsi="Segoe UI" w:cs="Segoe UI"/>
          <w:sz w:val="22"/>
          <w:szCs w:val="22"/>
        </w:rPr>
        <w:t>prodlení se zaplacením příslušné částky.</w:t>
      </w:r>
    </w:p>
    <w:p w14:paraId="6B8B4DEC" w14:textId="77777777" w:rsidR="001B4FBB" w:rsidRPr="00FF0474" w:rsidRDefault="001B4FBB" w:rsidP="001B4FBB">
      <w:pPr>
        <w:tabs>
          <w:tab w:val="left" w:pos="426"/>
        </w:tabs>
        <w:spacing w:after="120" w:line="276" w:lineRule="auto"/>
        <w:ind w:left="426"/>
        <w:jc w:val="both"/>
        <w:rPr>
          <w:rFonts w:ascii="Segoe UI" w:hAnsi="Segoe UI" w:cs="Segoe UI"/>
          <w:sz w:val="22"/>
          <w:szCs w:val="22"/>
        </w:rPr>
      </w:pPr>
    </w:p>
    <w:p w14:paraId="5A3934C5" w14:textId="77777777" w:rsidR="00431EF9" w:rsidRPr="00FF0474" w:rsidRDefault="00431EF9"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Práva a povinnosti smluvních stran, vlastnické právo a nebezpečí škody</w:t>
      </w:r>
    </w:p>
    <w:p w14:paraId="5FAA41E8" w14:textId="4A1911CD" w:rsidR="00CE0125" w:rsidRPr="00CA5E01" w:rsidRDefault="00CA5E01"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CA5E01">
        <w:rPr>
          <w:rFonts w:ascii="Segoe UI" w:hAnsi="Segoe UI" w:cs="Segoe UI"/>
          <w:sz w:val="22"/>
          <w:szCs w:val="22"/>
        </w:rPr>
        <w:t xml:space="preserve">Vlastníkem zhotovovaného </w:t>
      </w:r>
      <w:r>
        <w:rPr>
          <w:rFonts w:ascii="Segoe UI" w:hAnsi="Segoe UI" w:cs="Segoe UI"/>
          <w:sz w:val="22"/>
          <w:szCs w:val="22"/>
        </w:rPr>
        <w:t>d</w:t>
      </w:r>
      <w:r w:rsidRPr="00CA5E01">
        <w:rPr>
          <w:rFonts w:ascii="Segoe UI" w:hAnsi="Segoe UI" w:cs="Segoe UI"/>
          <w:sz w:val="22"/>
          <w:szCs w:val="22"/>
        </w:rPr>
        <w:t xml:space="preserve">íla je Objednatel. Nebezpečí škody na </w:t>
      </w:r>
      <w:r>
        <w:rPr>
          <w:rFonts w:ascii="Segoe UI" w:hAnsi="Segoe UI" w:cs="Segoe UI"/>
          <w:sz w:val="22"/>
          <w:szCs w:val="22"/>
        </w:rPr>
        <w:t>d</w:t>
      </w:r>
      <w:r w:rsidRPr="00CA5E01">
        <w:rPr>
          <w:rFonts w:ascii="Segoe UI" w:hAnsi="Segoe UI" w:cs="Segoe UI"/>
          <w:sz w:val="22"/>
          <w:szCs w:val="22"/>
        </w:rPr>
        <w:t>íl</w:t>
      </w:r>
      <w:r>
        <w:rPr>
          <w:rFonts w:ascii="Segoe UI" w:hAnsi="Segoe UI" w:cs="Segoe UI"/>
          <w:sz w:val="22"/>
          <w:szCs w:val="22"/>
        </w:rPr>
        <w:t>e</w:t>
      </w:r>
      <w:r w:rsidRPr="00CA5E01">
        <w:rPr>
          <w:rFonts w:ascii="Segoe UI" w:hAnsi="Segoe UI" w:cs="Segoe UI"/>
          <w:sz w:val="22"/>
          <w:szCs w:val="22"/>
        </w:rPr>
        <w:t xml:space="preserve"> nese Zhotovitel ode dne převzetí </w:t>
      </w:r>
      <w:r>
        <w:rPr>
          <w:rFonts w:ascii="Segoe UI" w:hAnsi="Segoe UI" w:cs="Segoe UI"/>
          <w:sz w:val="22"/>
          <w:szCs w:val="22"/>
        </w:rPr>
        <w:t>S</w:t>
      </w:r>
      <w:r w:rsidRPr="00CA5E01">
        <w:rPr>
          <w:rFonts w:ascii="Segoe UI" w:hAnsi="Segoe UI" w:cs="Segoe UI"/>
          <w:sz w:val="22"/>
          <w:szCs w:val="22"/>
        </w:rPr>
        <w:t xml:space="preserve">taveniště. Nebezpečí škody na </w:t>
      </w:r>
      <w:r>
        <w:rPr>
          <w:rFonts w:ascii="Segoe UI" w:hAnsi="Segoe UI" w:cs="Segoe UI"/>
          <w:sz w:val="22"/>
          <w:szCs w:val="22"/>
        </w:rPr>
        <w:t>d</w:t>
      </w:r>
      <w:r w:rsidRPr="00CA5E01">
        <w:rPr>
          <w:rFonts w:ascii="Segoe UI" w:hAnsi="Segoe UI" w:cs="Segoe UI"/>
          <w:sz w:val="22"/>
          <w:szCs w:val="22"/>
        </w:rPr>
        <w:t>íl</w:t>
      </w:r>
      <w:r w:rsidR="00CB51BC">
        <w:rPr>
          <w:rFonts w:ascii="Segoe UI" w:hAnsi="Segoe UI" w:cs="Segoe UI"/>
          <w:sz w:val="22"/>
          <w:szCs w:val="22"/>
        </w:rPr>
        <w:t>e</w:t>
      </w:r>
      <w:r w:rsidRPr="00CA5E01">
        <w:rPr>
          <w:rFonts w:ascii="Segoe UI" w:hAnsi="Segoe UI" w:cs="Segoe UI"/>
          <w:sz w:val="22"/>
          <w:szCs w:val="22"/>
        </w:rPr>
        <w:t xml:space="preserve"> přechází na Objednatele dnem převzetí </w:t>
      </w:r>
      <w:r>
        <w:rPr>
          <w:rFonts w:ascii="Segoe UI" w:hAnsi="Segoe UI" w:cs="Segoe UI"/>
          <w:sz w:val="22"/>
          <w:szCs w:val="22"/>
        </w:rPr>
        <w:t>d</w:t>
      </w:r>
      <w:r w:rsidRPr="00CA5E01">
        <w:rPr>
          <w:rFonts w:ascii="Segoe UI" w:hAnsi="Segoe UI" w:cs="Segoe UI"/>
          <w:sz w:val="22"/>
          <w:szCs w:val="22"/>
        </w:rPr>
        <w:t>íla Objednatelem</w:t>
      </w:r>
      <w:r>
        <w:rPr>
          <w:rFonts w:ascii="Segoe UI" w:hAnsi="Segoe UI" w:cs="Segoe UI"/>
          <w:sz w:val="22"/>
          <w:szCs w:val="22"/>
        </w:rPr>
        <w:t>.</w:t>
      </w:r>
    </w:p>
    <w:p w14:paraId="21AF410B" w14:textId="2F045FFC" w:rsidR="006465F2" w:rsidRPr="00FF0474"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6465F2" w:rsidRPr="00FF0474">
        <w:rPr>
          <w:rFonts w:ascii="Segoe UI" w:hAnsi="Segoe UI" w:cs="Segoe UI"/>
          <w:sz w:val="22"/>
          <w:szCs w:val="22"/>
        </w:rPr>
        <w:t xml:space="preserve"> je povinen učinit veškerá opatření potřebná k</w:t>
      </w:r>
      <w:r w:rsidR="007D6B33">
        <w:rPr>
          <w:rFonts w:ascii="Segoe UI" w:hAnsi="Segoe UI" w:cs="Segoe UI"/>
          <w:sz w:val="22"/>
          <w:szCs w:val="22"/>
        </w:rPr>
        <w:t> </w:t>
      </w:r>
      <w:r w:rsidR="006465F2" w:rsidRPr="00FF0474">
        <w:rPr>
          <w:rFonts w:ascii="Segoe UI" w:hAnsi="Segoe UI" w:cs="Segoe UI"/>
          <w:sz w:val="22"/>
          <w:szCs w:val="22"/>
        </w:rPr>
        <w:t>odvrácení škody nebo k</w:t>
      </w:r>
      <w:r w:rsidR="007D6B33">
        <w:rPr>
          <w:rFonts w:ascii="Segoe UI" w:hAnsi="Segoe UI" w:cs="Segoe UI"/>
          <w:sz w:val="22"/>
          <w:szCs w:val="22"/>
        </w:rPr>
        <w:t> </w:t>
      </w:r>
      <w:r w:rsidR="006465F2" w:rsidRPr="00FF0474">
        <w:rPr>
          <w:rFonts w:ascii="Segoe UI" w:hAnsi="Segoe UI" w:cs="Segoe UI"/>
          <w:sz w:val="22"/>
          <w:szCs w:val="22"/>
        </w:rPr>
        <w:t xml:space="preserve">jejímu zmírnění. </w:t>
      </w:r>
    </w:p>
    <w:p w14:paraId="5B5EFBB7" w14:textId="7B352596" w:rsidR="006465F2" w:rsidRPr="00FF0474"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6465F2" w:rsidRPr="00FF0474">
        <w:rPr>
          <w:rFonts w:ascii="Segoe UI" w:hAnsi="Segoe UI" w:cs="Segoe UI"/>
          <w:sz w:val="22"/>
          <w:szCs w:val="22"/>
        </w:rPr>
        <w:t xml:space="preserve"> je povinen nahradit </w:t>
      </w:r>
      <w:r w:rsidRPr="00FF0474">
        <w:rPr>
          <w:rFonts w:ascii="Segoe UI" w:hAnsi="Segoe UI" w:cs="Segoe UI"/>
          <w:sz w:val="22"/>
          <w:szCs w:val="22"/>
        </w:rPr>
        <w:t>Objednatel</w:t>
      </w:r>
      <w:r w:rsidR="006465F2" w:rsidRPr="00FF0474">
        <w:rPr>
          <w:rFonts w:ascii="Segoe UI" w:hAnsi="Segoe UI" w:cs="Segoe UI"/>
          <w:sz w:val="22"/>
          <w:szCs w:val="22"/>
        </w:rPr>
        <w:t>i v</w:t>
      </w:r>
      <w:r w:rsidR="007D6B33">
        <w:rPr>
          <w:rFonts w:ascii="Segoe UI" w:hAnsi="Segoe UI" w:cs="Segoe UI"/>
          <w:sz w:val="22"/>
          <w:szCs w:val="22"/>
        </w:rPr>
        <w:t> </w:t>
      </w:r>
      <w:r w:rsidR="006465F2" w:rsidRPr="00FF0474">
        <w:rPr>
          <w:rFonts w:ascii="Segoe UI" w:hAnsi="Segoe UI" w:cs="Segoe UI"/>
          <w:sz w:val="22"/>
          <w:szCs w:val="22"/>
        </w:rPr>
        <w:t>plné výši škodu, která vznikla při</w:t>
      </w:r>
      <w:r w:rsidR="001B424B" w:rsidRPr="00FF0474">
        <w:rPr>
          <w:rFonts w:ascii="Segoe UI" w:hAnsi="Segoe UI" w:cs="Segoe UI"/>
          <w:sz w:val="22"/>
          <w:szCs w:val="22"/>
        </w:rPr>
        <w:t> </w:t>
      </w:r>
      <w:r w:rsidR="006465F2" w:rsidRPr="00FF0474">
        <w:rPr>
          <w:rFonts w:ascii="Segoe UI" w:hAnsi="Segoe UI" w:cs="Segoe UI"/>
          <w:sz w:val="22"/>
          <w:szCs w:val="22"/>
        </w:rPr>
        <w:t>realizaci a užívání díla v</w:t>
      </w:r>
      <w:r w:rsidR="007D6B33">
        <w:rPr>
          <w:rFonts w:ascii="Segoe UI" w:hAnsi="Segoe UI" w:cs="Segoe UI"/>
          <w:sz w:val="22"/>
          <w:szCs w:val="22"/>
        </w:rPr>
        <w:t> </w:t>
      </w:r>
      <w:r w:rsidR="006465F2" w:rsidRPr="00FF0474">
        <w:rPr>
          <w:rFonts w:ascii="Segoe UI" w:hAnsi="Segoe UI" w:cs="Segoe UI"/>
          <w:sz w:val="22"/>
          <w:szCs w:val="22"/>
        </w:rPr>
        <w:t xml:space="preserve">souvislosti nebo jako důsledek porušení závazků </w:t>
      </w:r>
      <w:r w:rsidRPr="00FF0474">
        <w:rPr>
          <w:rFonts w:ascii="Segoe UI" w:hAnsi="Segoe UI" w:cs="Segoe UI"/>
          <w:sz w:val="22"/>
          <w:szCs w:val="22"/>
        </w:rPr>
        <w:t>Zhotovitel</w:t>
      </w:r>
      <w:r w:rsidR="006465F2" w:rsidRPr="00FF0474">
        <w:rPr>
          <w:rFonts w:ascii="Segoe UI" w:hAnsi="Segoe UI" w:cs="Segoe UI"/>
          <w:sz w:val="22"/>
          <w:szCs w:val="22"/>
        </w:rPr>
        <w:t>e dle této smlouvy</w:t>
      </w:r>
      <w:r w:rsidR="002D4747">
        <w:rPr>
          <w:rFonts w:ascii="Segoe UI" w:hAnsi="Segoe UI" w:cs="Segoe UI"/>
          <w:sz w:val="22"/>
          <w:szCs w:val="22"/>
        </w:rPr>
        <w:t>, a to včetně nákladů vynaložených na náhradu škody vzniklé třetím osobám ze strany Objednatele, kterou takové třetí osoby uplatnily vůči Objednateli</w:t>
      </w:r>
      <w:r w:rsidR="006465F2" w:rsidRPr="00FF0474">
        <w:rPr>
          <w:rFonts w:ascii="Segoe UI" w:hAnsi="Segoe UI" w:cs="Segoe UI"/>
          <w:sz w:val="22"/>
          <w:szCs w:val="22"/>
        </w:rPr>
        <w:t>.</w:t>
      </w:r>
      <w:r w:rsidR="00CA5E01">
        <w:rPr>
          <w:rFonts w:ascii="Segoe UI" w:hAnsi="Segoe UI" w:cs="Segoe UI"/>
          <w:sz w:val="22"/>
          <w:szCs w:val="22"/>
        </w:rPr>
        <w:t xml:space="preserve"> </w:t>
      </w:r>
    </w:p>
    <w:p w14:paraId="65EB8893" w14:textId="77777777" w:rsidR="00B07B7A" w:rsidRPr="00B62DD7" w:rsidRDefault="009B6D2B"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9B6D2B">
        <w:rPr>
          <w:rFonts w:ascii="Segoe UI" w:hAnsi="Segoe UI" w:cs="Segoe UI"/>
          <w:sz w:val="22"/>
          <w:szCs w:val="22"/>
        </w:rPr>
        <w:t xml:space="preserve">Zhotovitel jako odborně způsobilá osoba je povinen zkontrolovat příslušnou technickou část předané dokumentace a upozornit Objednatele bez zbytečného odkladu na zjištěné vady a nedostatky. Případný soupis zjištěných vad a nedostatků předané dokumentace včetně návrhů na jejich odstranění a uvedení dopadů na předmět a cenu </w:t>
      </w:r>
      <w:r>
        <w:rPr>
          <w:rFonts w:ascii="Segoe UI" w:hAnsi="Segoe UI" w:cs="Segoe UI"/>
          <w:sz w:val="22"/>
          <w:szCs w:val="22"/>
        </w:rPr>
        <w:t>d</w:t>
      </w:r>
      <w:r w:rsidRPr="009B6D2B">
        <w:rPr>
          <w:rFonts w:ascii="Segoe UI" w:hAnsi="Segoe UI" w:cs="Segoe UI"/>
          <w:sz w:val="22"/>
          <w:szCs w:val="22"/>
        </w:rPr>
        <w:t>íla Zhotovitel předá bez zbytečného odkladu Objednateli</w:t>
      </w:r>
      <w:r w:rsidR="00B07B7A" w:rsidRPr="00B62DD7">
        <w:rPr>
          <w:rFonts w:ascii="Segoe UI" w:hAnsi="Segoe UI" w:cs="Segoe UI"/>
          <w:sz w:val="22"/>
          <w:szCs w:val="22"/>
        </w:rPr>
        <w:t xml:space="preserve">. </w:t>
      </w:r>
    </w:p>
    <w:p w14:paraId="17E35B3A" w14:textId="77777777" w:rsidR="00122125" w:rsidRPr="00B62DD7" w:rsidRDefault="009B6D2B"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9B6D2B">
        <w:rPr>
          <w:rFonts w:ascii="Segoe UI" w:hAnsi="Segoe UI" w:cs="Segoe UI"/>
          <w:sz w:val="22"/>
          <w:szCs w:val="22"/>
        </w:rPr>
        <w:t>Zhotovitel je povinen realizovat dílo v souladu s touto smlouvou a se všemi obecně platnými právními předpisy a normami, jejichž závaznost si smluvní strany výslovně sjednávají. Zhotovitel je rovněž povinen zajistit veškerá nezbytná povolení, atesty, revize, souhlasy dle platných právních předpisů a norem, případně podle právních předpisů a norem platných v době plnění předmětu díla a v době zajištění kolaudačního souhlasu</w:t>
      </w:r>
    </w:p>
    <w:p w14:paraId="082F8229" w14:textId="77777777" w:rsidR="002D4747" w:rsidRPr="00D03810"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Objednatel</w:t>
      </w:r>
      <w:r w:rsidR="007575D2" w:rsidRPr="00FF0474">
        <w:rPr>
          <w:rFonts w:ascii="Segoe UI" w:hAnsi="Segoe UI" w:cs="Segoe UI"/>
          <w:sz w:val="22"/>
          <w:szCs w:val="22"/>
        </w:rPr>
        <w:t xml:space="preserve"> se zavazuje v době realizace díla umožnit </w:t>
      </w:r>
      <w:r w:rsidRPr="00FF0474">
        <w:rPr>
          <w:rFonts w:ascii="Segoe UI" w:hAnsi="Segoe UI" w:cs="Segoe UI"/>
          <w:sz w:val="22"/>
          <w:szCs w:val="22"/>
        </w:rPr>
        <w:t>Zhotovitel</w:t>
      </w:r>
      <w:r w:rsidR="007575D2" w:rsidRPr="00FF0474">
        <w:rPr>
          <w:rFonts w:ascii="Segoe UI" w:hAnsi="Segoe UI" w:cs="Segoe UI"/>
          <w:sz w:val="22"/>
          <w:szCs w:val="22"/>
        </w:rPr>
        <w:t xml:space="preserve">i (včetně zaměstnanců </w:t>
      </w:r>
      <w:r w:rsidRPr="00FF0474">
        <w:rPr>
          <w:rFonts w:ascii="Segoe UI" w:hAnsi="Segoe UI" w:cs="Segoe UI"/>
          <w:sz w:val="22"/>
          <w:szCs w:val="22"/>
        </w:rPr>
        <w:t>Zhotovitel</w:t>
      </w:r>
      <w:r w:rsidR="007575D2" w:rsidRPr="00FF0474">
        <w:rPr>
          <w:rFonts w:ascii="Segoe UI" w:hAnsi="Segoe UI" w:cs="Segoe UI"/>
          <w:sz w:val="22"/>
          <w:szCs w:val="22"/>
        </w:rPr>
        <w:t xml:space="preserve">e, kteří se budou podílet na zhotovení díla, případně jiných osob, které se budou podílet na zhotovení díla) vstup na </w:t>
      </w:r>
      <w:r w:rsidR="00F501AC" w:rsidRPr="00FF0474">
        <w:rPr>
          <w:rFonts w:ascii="Segoe UI" w:hAnsi="Segoe UI" w:cs="Segoe UI"/>
          <w:sz w:val="22"/>
          <w:szCs w:val="22"/>
        </w:rPr>
        <w:t>místo pro provádění díla</w:t>
      </w:r>
      <w:r w:rsidR="007575D2" w:rsidRPr="00FF0474">
        <w:rPr>
          <w:rFonts w:ascii="Segoe UI" w:hAnsi="Segoe UI" w:cs="Segoe UI"/>
          <w:sz w:val="22"/>
          <w:szCs w:val="22"/>
        </w:rPr>
        <w:t xml:space="preserve">. </w:t>
      </w:r>
      <w:bookmarkStart w:id="37" w:name="_Ref443922855"/>
    </w:p>
    <w:p w14:paraId="21A11A51" w14:textId="34BBE5C3" w:rsidR="007575D2" w:rsidRPr="00FF0474"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38" w:name="_Ref114217253"/>
      <w:bookmarkStart w:id="39" w:name="_Ref127262813"/>
      <w:r w:rsidRPr="00FF0474">
        <w:rPr>
          <w:rFonts w:ascii="Segoe UI" w:hAnsi="Segoe UI" w:cs="Segoe UI"/>
          <w:sz w:val="22"/>
          <w:szCs w:val="22"/>
        </w:rPr>
        <w:t>Objednatel</w:t>
      </w:r>
      <w:r w:rsidR="007575D2" w:rsidRPr="00FF0474">
        <w:rPr>
          <w:rFonts w:ascii="Segoe UI" w:hAnsi="Segoe UI" w:cs="Segoe UI"/>
          <w:sz w:val="22"/>
          <w:szCs w:val="22"/>
        </w:rPr>
        <w:t xml:space="preserve"> se zavazuje ve lhůtě </w:t>
      </w:r>
      <w:r w:rsidR="000A3144" w:rsidRPr="00FF0474">
        <w:rPr>
          <w:rFonts w:ascii="Segoe UI" w:hAnsi="Segoe UI" w:cs="Segoe UI"/>
          <w:sz w:val="22"/>
          <w:szCs w:val="22"/>
        </w:rPr>
        <w:t>do 1</w:t>
      </w:r>
      <w:r w:rsidR="000E148D">
        <w:rPr>
          <w:rFonts w:ascii="Segoe UI" w:hAnsi="Segoe UI" w:cs="Segoe UI"/>
          <w:sz w:val="22"/>
          <w:szCs w:val="22"/>
        </w:rPr>
        <w:t>4</w:t>
      </w:r>
      <w:r w:rsidR="007575D2" w:rsidRPr="00FF0474">
        <w:rPr>
          <w:rFonts w:ascii="Segoe UI" w:hAnsi="Segoe UI" w:cs="Segoe UI"/>
          <w:sz w:val="22"/>
          <w:szCs w:val="22"/>
        </w:rPr>
        <w:t xml:space="preserve"> dnů od </w:t>
      </w:r>
      <w:r w:rsidR="002D4747">
        <w:rPr>
          <w:rFonts w:ascii="Segoe UI" w:hAnsi="Segoe UI" w:cs="Segoe UI"/>
          <w:sz w:val="22"/>
          <w:szCs w:val="22"/>
        </w:rPr>
        <w:t>účinnosti</w:t>
      </w:r>
      <w:r w:rsidR="007575D2" w:rsidRPr="00FF0474">
        <w:rPr>
          <w:rFonts w:ascii="Segoe UI" w:hAnsi="Segoe UI" w:cs="Segoe UI"/>
          <w:sz w:val="22"/>
          <w:szCs w:val="22"/>
        </w:rPr>
        <w:t xml:space="preserve"> této smlouvy předat </w:t>
      </w:r>
      <w:r w:rsidRPr="00FF0474">
        <w:rPr>
          <w:rFonts w:ascii="Segoe UI" w:hAnsi="Segoe UI" w:cs="Segoe UI"/>
          <w:sz w:val="22"/>
          <w:szCs w:val="22"/>
        </w:rPr>
        <w:t>Zhotovitel</w:t>
      </w:r>
      <w:r w:rsidR="007575D2" w:rsidRPr="00FF0474">
        <w:rPr>
          <w:rFonts w:ascii="Segoe UI" w:hAnsi="Segoe UI" w:cs="Segoe UI"/>
          <w:sz w:val="22"/>
          <w:szCs w:val="22"/>
        </w:rPr>
        <w:t xml:space="preserve">i </w:t>
      </w:r>
      <w:r w:rsidR="001B424B" w:rsidRPr="00FF0474">
        <w:rPr>
          <w:rFonts w:ascii="Segoe UI" w:hAnsi="Segoe UI" w:cs="Segoe UI"/>
          <w:sz w:val="22"/>
          <w:szCs w:val="22"/>
        </w:rPr>
        <w:t>Staveniště</w:t>
      </w:r>
      <w:r w:rsidR="009E66DA" w:rsidRPr="00FF0474">
        <w:rPr>
          <w:rFonts w:ascii="Segoe UI" w:hAnsi="Segoe UI" w:cs="Segoe UI"/>
          <w:sz w:val="22"/>
          <w:szCs w:val="22"/>
        </w:rPr>
        <w:t xml:space="preserve"> a Zhotovitel se zavazuje Staveniště převzít</w:t>
      </w:r>
      <w:r w:rsidR="00E105D0">
        <w:rPr>
          <w:rFonts w:ascii="Segoe UI" w:hAnsi="Segoe UI" w:cs="Segoe UI"/>
          <w:sz w:val="22"/>
          <w:szCs w:val="22"/>
        </w:rPr>
        <w:t xml:space="preserve">, </w:t>
      </w:r>
      <w:r w:rsidR="00E105D0" w:rsidRPr="00892B44">
        <w:rPr>
          <w:rFonts w:ascii="Segoe UI" w:hAnsi="Segoe UI" w:cs="Segoe UI"/>
          <w:sz w:val="22"/>
          <w:szCs w:val="22"/>
        </w:rPr>
        <w:t>nebo v</w:t>
      </w:r>
      <w:r w:rsidR="00E105D0">
        <w:rPr>
          <w:rFonts w:ascii="Segoe UI" w:hAnsi="Segoe UI" w:cs="Segoe UI"/>
          <w:sz w:val="22"/>
          <w:szCs w:val="22"/>
        </w:rPr>
        <w:t>e</w:t>
      </w:r>
      <w:r w:rsidR="00E105D0" w:rsidRPr="00892B44">
        <w:rPr>
          <w:rFonts w:ascii="Segoe UI" w:hAnsi="Segoe UI" w:cs="Segoe UI"/>
          <w:sz w:val="22"/>
          <w:szCs w:val="22"/>
        </w:rPr>
        <w:t xml:space="preserve"> lhůtě </w:t>
      </w:r>
      <w:r w:rsidR="00E105D0">
        <w:rPr>
          <w:rFonts w:ascii="Segoe UI" w:hAnsi="Segoe UI" w:cs="Segoe UI"/>
          <w:sz w:val="22"/>
          <w:szCs w:val="22"/>
        </w:rPr>
        <w:t xml:space="preserve">do 7 dnů </w:t>
      </w:r>
      <w:r w:rsidR="00E105D0" w:rsidRPr="00107D07">
        <w:rPr>
          <w:rFonts w:ascii="Segoe UI" w:hAnsi="Segoe UI" w:cs="Segoe UI"/>
          <w:sz w:val="22"/>
          <w:szCs w:val="22"/>
        </w:rPr>
        <w:t xml:space="preserve">od účinnosti této smlouvy </w:t>
      </w:r>
      <w:r w:rsidR="00E105D0" w:rsidRPr="000B3EEF">
        <w:rPr>
          <w:rFonts w:ascii="Segoe UI" w:hAnsi="Segoe UI" w:cs="Segoe UI"/>
          <w:sz w:val="22"/>
          <w:szCs w:val="22"/>
        </w:rPr>
        <w:t>Zh</w:t>
      </w:r>
      <w:r w:rsidR="00E105D0" w:rsidRPr="0029022C">
        <w:rPr>
          <w:rFonts w:ascii="Segoe UI" w:hAnsi="Segoe UI" w:cs="Segoe UI"/>
          <w:sz w:val="22"/>
          <w:szCs w:val="22"/>
        </w:rPr>
        <w:t>otov</w:t>
      </w:r>
      <w:r w:rsidR="00E105D0" w:rsidRPr="00C80E86">
        <w:rPr>
          <w:rFonts w:ascii="Segoe UI" w:hAnsi="Segoe UI" w:cs="Segoe UI"/>
          <w:sz w:val="22"/>
          <w:szCs w:val="22"/>
        </w:rPr>
        <w:t xml:space="preserve">iteli sdělit, </w:t>
      </w:r>
      <w:r w:rsidR="00E105D0" w:rsidRPr="00792FFA">
        <w:rPr>
          <w:rFonts w:ascii="Segoe UI" w:hAnsi="Segoe UI" w:cs="Segoe UI"/>
          <w:sz w:val="22"/>
          <w:szCs w:val="22"/>
        </w:rPr>
        <w:t>že Staveniště bu</w:t>
      </w:r>
      <w:r w:rsidR="00E105D0" w:rsidRPr="00901680">
        <w:rPr>
          <w:rFonts w:ascii="Segoe UI" w:hAnsi="Segoe UI" w:cs="Segoe UI"/>
          <w:sz w:val="22"/>
          <w:szCs w:val="22"/>
        </w:rPr>
        <w:t>de předáno až na zákl</w:t>
      </w:r>
      <w:r w:rsidR="00E105D0" w:rsidRPr="0068792E">
        <w:rPr>
          <w:rFonts w:ascii="Segoe UI" w:hAnsi="Segoe UI" w:cs="Segoe UI"/>
          <w:sz w:val="22"/>
          <w:szCs w:val="22"/>
        </w:rPr>
        <w:t>a</w:t>
      </w:r>
      <w:r w:rsidR="00E105D0" w:rsidRPr="005F034D">
        <w:rPr>
          <w:rFonts w:ascii="Segoe UI" w:hAnsi="Segoe UI" w:cs="Segoe UI"/>
          <w:sz w:val="22"/>
          <w:szCs w:val="22"/>
        </w:rPr>
        <w:t>dě předchozí výzvy Objednatele k </w:t>
      </w:r>
      <w:r w:rsidR="00E105D0" w:rsidRPr="004C55BF">
        <w:rPr>
          <w:rFonts w:ascii="Segoe UI" w:hAnsi="Segoe UI" w:cs="Segoe UI"/>
          <w:sz w:val="22"/>
          <w:szCs w:val="22"/>
        </w:rPr>
        <w:t>jeho před</w:t>
      </w:r>
      <w:r w:rsidR="00E105D0" w:rsidRPr="007642A4">
        <w:rPr>
          <w:rFonts w:ascii="Segoe UI" w:hAnsi="Segoe UI" w:cs="Segoe UI"/>
          <w:sz w:val="22"/>
          <w:szCs w:val="22"/>
        </w:rPr>
        <w:t>ání; v posléze zmíněném případě musí být výzva doručena Zhotovite</w:t>
      </w:r>
      <w:r w:rsidR="00E105D0" w:rsidRPr="00892B44">
        <w:rPr>
          <w:rFonts w:ascii="Segoe UI" w:hAnsi="Segoe UI" w:cs="Segoe UI"/>
          <w:sz w:val="22"/>
          <w:szCs w:val="22"/>
        </w:rPr>
        <w:t>li nejpozději 1</w:t>
      </w:r>
      <w:r w:rsidR="007F79C8">
        <w:rPr>
          <w:rFonts w:ascii="Segoe UI" w:hAnsi="Segoe UI" w:cs="Segoe UI"/>
          <w:sz w:val="22"/>
          <w:szCs w:val="22"/>
        </w:rPr>
        <w:t>4</w:t>
      </w:r>
      <w:r w:rsidR="00E105D0" w:rsidRPr="00892B44">
        <w:rPr>
          <w:rFonts w:ascii="Segoe UI" w:hAnsi="Segoe UI" w:cs="Segoe UI"/>
          <w:sz w:val="22"/>
          <w:szCs w:val="22"/>
        </w:rPr>
        <w:t xml:space="preserve"> dnů před předáním Staveniště</w:t>
      </w:r>
      <w:r w:rsidR="001B424B" w:rsidRPr="00FF0474">
        <w:rPr>
          <w:rFonts w:ascii="Segoe UI" w:hAnsi="Segoe UI" w:cs="Segoe UI"/>
          <w:sz w:val="22"/>
          <w:szCs w:val="22"/>
        </w:rPr>
        <w:t xml:space="preserve">. </w:t>
      </w:r>
      <w:r w:rsidR="00743A15" w:rsidRPr="00FF0474">
        <w:rPr>
          <w:rFonts w:ascii="Segoe UI" w:hAnsi="Segoe UI" w:cs="Segoe UI"/>
          <w:sz w:val="22"/>
          <w:szCs w:val="22"/>
        </w:rPr>
        <w:t xml:space="preserve">O předání </w:t>
      </w:r>
      <w:r w:rsidR="00A0668F" w:rsidRPr="00FF0474">
        <w:rPr>
          <w:rFonts w:ascii="Segoe UI" w:hAnsi="Segoe UI" w:cs="Segoe UI"/>
          <w:sz w:val="22"/>
          <w:szCs w:val="22"/>
        </w:rPr>
        <w:t xml:space="preserve">a převzetí </w:t>
      </w:r>
      <w:r w:rsidR="00A51482" w:rsidRPr="00FF0474">
        <w:rPr>
          <w:rFonts w:ascii="Segoe UI" w:hAnsi="Segoe UI" w:cs="Segoe UI"/>
          <w:sz w:val="22"/>
          <w:szCs w:val="22"/>
        </w:rPr>
        <w:t>Staveniště</w:t>
      </w:r>
      <w:r w:rsidR="00743A15" w:rsidRPr="00FF0474">
        <w:rPr>
          <w:rFonts w:ascii="Segoe UI" w:hAnsi="Segoe UI" w:cs="Segoe UI"/>
          <w:sz w:val="22"/>
          <w:szCs w:val="22"/>
        </w:rPr>
        <w:t xml:space="preserve"> sepíší smluvní strany protokol</w:t>
      </w:r>
      <w:r w:rsidR="007575D2" w:rsidRPr="00FF0474">
        <w:rPr>
          <w:rFonts w:ascii="Segoe UI" w:hAnsi="Segoe UI" w:cs="Segoe UI"/>
          <w:sz w:val="22"/>
          <w:szCs w:val="22"/>
        </w:rPr>
        <w:t xml:space="preserve"> v den předání</w:t>
      </w:r>
      <w:r w:rsidR="00743A15" w:rsidRPr="00FF0474">
        <w:rPr>
          <w:rFonts w:ascii="Segoe UI" w:hAnsi="Segoe UI" w:cs="Segoe UI"/>
          <w:sz w:val="22"/>
          <w:szCs w:val="22"/>
        </w:rPr>
        <w:t xml:space="preserve"> </w:t>
      </w:r>
      <w:r w:rsidR="00A51482" w:rsidRPr="00FF0474">
        <w:rPr>
          <w:rFonts w:ascii="Segoe UI" w:hAnsi="Segoe UI" w:cs="Segoe UI"/>
          <w:sz w:val="22"/>
          <w:szCs w:val="22"/>
        </w:rPr>
        <w:t>Staveniště</w:t>
      </w:r>
      <w:r w:rsidR="007575D2" w:rsidRPr="00FF0474">
        <w:rPr>
          <w:rFonts w:ascii="Segoe UI" w:hAnsi="Segoe UI" w:cs="Segoe UI"/>
          <w:sz w:val="22"/>
          <w:szCs w:val="22"/>
        </w:rPr>
        <w:t>.</w:t>
      </w:r>
      <w:bookmarkEnd w:id="37"/>
      <w:bookmarkEnd w:id="38"/>
      <w:r w:rsidR="007575D2" w:rsidRPr="00FF0474">
        <w:rPr>
          <w:rFonts w:ascii="Segoe UI" w:hAnsi="Segoe UI" w:cs="Segoe UI"/>
          <w:sz w:val="22"/>
          <w:szCs w:val="22"/>
        </w:rPr>
        <w:t xml:space="preserve"> </w:t>
      </w:r>
      <w:r w:rsidR="00E105D0" w:rsidRPr="00892B44">
        <w:rPr>
          <w:rFonts w:ascii="Segoe UI" w:hAnsi="Segoe UI" w:cs="Segoe UI"/>
          <w:sz w:val="22"/>
          <w:szCs w:val="22"/>
        </w:rPr>
        <w:t xml:space="preserve">Neučiní-li Objednatel výzvu k převzetí Staveniště Zhotovitelem ani do </w:t>
      </w:r>
      <w:r w:rsidR="00E105D0">
        <w:rPr>
          <w:rFonts w:ascii="Segoe UI" w:hAnsi="Segoe UI" w:cs="Segoe UI"/>
          <w:sz w:val="22"/>
          <w:szCs w:val="22"/>
        </w:rPr>
        <w:t>6</w:t>
      </w:r>
      <w:r w:rsidR="00E105D0" w:rsidRPr="00892B44">
        <w:rPr>
          <w:rFonts w:ascii="Segoe UI" w:hAnsi="Segoe UI" w:cs="Segoe UI"/>
          <w:sz w:val="22"/>
          <w:szCs w:val="22"/>
        </w:rPr>
        <w:t xml:space="preserve"> </w:t>
      </w:r>
      <w:r w:rsidR="00E105D0">
        <w:rPr>
          <w:rFonts w:ascii="Segoe UI" w:hAnsi="Segoe UI" w:cs="Segoe UI"/>
          <w:sz w:val="22"/>
          <w:szCs w:val="22"/>
        </w:rPr>
        <w:t>měsíců</w:t>
      </w:r>
      <w:r w:rsidR="00E105D0" w:rsidRPr="00892B44">
        <w:rPr>
          <w:rFonts w:ascii="Segoe UI" w:hAnsi="Segoe UI" w:cs="Segoe UI"/>
          <w:sz w:val="22"/>
          <w:szCs w:val="22"/>
        </w:rPr>
        <w:t xml:space="preserve"> </w:t>
      </w:r>
      <w:r w:rsidR="00E105D0" w:rsidRPr="000B3EEF">
        <w:rPr>
          <w:rFonts w:ascii="Segoe UI" w:hAnsi="Segoe UI" w:cs="Segoe UI"/>
          <w:sz w:val="22"/>
          <w:szCs w:val="22"/>
        </w:rPr>
        <w:t xml:space="preserve">od </w:t>
      </w:r>
      <w:r w:rsidR="001B1A4A">
        <w:rPr>
          <w:rFonts w:ascii="Segoe UI" w:hAnsi="Segoe UI" w:cs="Segoe UI"/>
          <w:sz w:val="22"/>
          <w:szCs w:val="22"/>
        </w:rPr>
        <w:t>účinnosti</w:t>
      </w:r>
      <w:r w:rsidR="00E105D0" w:rsidRPr="000B3EEF">
        <w:rPr>
          <w:rFonts w:ascii="Segoe UI" w:hAnsi="Segoe UI" w:cs="Segoe UI"/>
          <w:sz w:val="22"/>
          <w:szCs w:val="22"/>
        </w:rPr>
        <w:t xml:space="preserve"> této </w:t>
      </w:r>
      <w:r w:rsidR="00E105D0" w:rsidRPr="0029022C">
        <w:rPr>
          <w:rFonts w:ascii="Segoe UI" w:hAnsi="Segoe UI" w:cs="Segoe UI"/>
          <w:sz w:val="22"/>
          <w:szCs w:val="22"/>
        </w:rPr>
        <w:t>s</w:t>
      </w:r>
      <w:r w:rsidR="00E105D0" w:rsidRPr="00C80E86">
        <w:rPr>
          <w:rFonts w:ascii="Segoe UI" w:hAnsi="Segoe UI" w:cs="Segoe UI"/>
          <w:sz w:val="22"/>
          <w:szCs w:val="22"/>
        </w:rPr>
        <w:t>mlouvy, m</w:t>
      </w:r>
      <w:r w:rsidR="00E105D0" w:rsidRPr="00792FFA">
        <w:rPr>
          <w:rFonts w:ascii="Segoe UI" w:hAnsi="Segoe UI" w:cs="Segoe UI"/>
          <w:sz w:val="22"/>
          <w:szCs w:val="22"/>
        </w:rPr>
        <w:t>á se za to, že dnem následujícím po uply</w:t>
      </w:r>
      <w:r w:rsidR="00E105D0" w:rsidRPr="00901680">
        <w:rPr>
          <w:rFonts w:ascii="Segoe UI" w:hAnsi="Segoe UI" w:cs="Segoe UI"/>
          <w:sz w:val="22"/>
          <w:szCs w:val="22"/>
        </w:rPr>
        <w:t xml:space="preserve">nutí </w:t>
      </w:r>
      <w:r w:rsidR="00E105D0" w:rsidRPr="0068792E">
        <w:rPr>
          <w:rFonts w:ascii="Segoe UI" w:hAnsi="Segoe UI" w:cs="Segoe UI"/>
          <w:sz w:val="22"/>
          <w:szCs w:val="22"/>
        </w:rPr>
        <w:t xml:space="preserve">této </w:t>
      </w:r>
      <w:r w:rsidR="00E105D0" w:rsidRPr="005F034D">
        <w:rPr>
          <w:rFonts w:ascii="Segoe UI" w:hAnsi="Segoe UI" w:cs="Segoe UI"/>
          <w:sz w:val="22"/>
          <w:szCs w:val="22"/>
        </w:rPr>
        <w:t xml:space="preserve">lhůty </w:t>
      </w:r>
      <w:r w:rsidR="00E105D0">
        <w:rPr>
          <w:rFonts w:ascii="Segoe UI" w:hAnsi="Segoe UI" w:cs="Segoe UI"/>
          <w:sz w:val="22"/>
          <w:szCs w:val="22"/>
        </w:rPr>
        <w:t>pozbývá tato Smlouva platnosti a účinnosti v celém rozsahu</w:t>
      </w:r>
      <w:r w:rsidR="003A7E7C">
        <w:rPr>
          <w:rFonts w:ascii="Segoe UI" w:hAnsi="Segoe UI" w:cs="Segoe UI"/>
          <w:sz w:val="22"/>
          <w:szCs w:val="22"/>
        </w:rPr>
        <w:t xml:space="preserve"> a stranám na základě této skutečnosti nevznikají žádné nároky na jakékoli plnění</w:t>
      </w:r>
      <w:r w:rsidR="00E105D0">
        <w:rPr>
          <w:rFonts w:ascii="Segoe UI" w:hAnsi="Segoe UI" w:cs="Segoe UI"/>
          <w:sz w:val="22"/>
          <w:szCs w:val="22"/>
        </w:rPr>
        <w:t>.</w:t>
      </w:r>
      <w:r w:rsidR="003A7E7C">
        <w:rPr>
          <w:rFonts w:ascii="Segoe UI" w:hAnsi="Segoe UI" w:cs="Segoe UI"/>
          <w:sz w:val="22"/>
          <w:szCs w:val="22"/>
        </w:rPr>
        <w:t xml:space="preserve"> Tím nejsou dotčeny jakékoli nároky, které jakákoli ze stran na základě této </w:t>
      </w:r>
      <w:proofErr w:type="spellStart"/>
      <w:r w:rsidR="003A7E7C">
        <w:rPr>
          <w:rFonts w:ascii="Segoe UI" w:hAnsi="Segoe UI" w:cs="Segoe UI"/>
          <w:sz w:val="22"/>
          <w:szCs w:val="22"/>
        </w:rPr>
        <w:t>Smlouvby</w:t>
      </w:r>
      <w:proofErr w:type="spellEnd"/>
      <w:r w:rsidR="003A7E7C">
        <w:rPr>
          <w:rFonts w:ascii="Segoe UI" w:hAnsi="Segoe UI" w:cs="Segoe UI"/>
          <w:sz w:val="22"/>
          <w:szCs w:val="22"/>
        </w:rPr>
        <w:t xml:space="preserve"> nabyla do okamžiku splnění rozvazovací podmínky dle předchozí věty.</w:t>
      </w:r>
      <w:bookmarkEnd w:id="39"/>
      <w:r w:rsidR="003A7E7C">
        <w:rPr>
          <w:rFonts w:ascii="Segoe UI" w:hAnsi="Segoe UI" w:cs="Segoe UI"/>
          <w:sz w:val="22"/>
          <w:szCs w:val="22"/>
        </w:rPr>
        <w:t xml:space="preserve"> </w:t>
      </w:r>
      <w:bookmarkStart w:id="40" w:name="_Hlk127264357"/>
      <w:r w:rsidR="00994514">
        <w:rPr>
          <w:rFonts w:ascii="Segoe UI" w:hAnsi="Segoe UI" w:cs="Segoe UI"/>
          <w:sz w:val="22"/>
          <w:szCs w:val="22"/>
        </w:rPr>
        <w:t xml:space="preserve">Strany výslovně sjednávají, že </w:t>
      </w:r>
      <w:r w:rsidR="008654AD">
        <w:rPr>
          <w:rFonts w:ascii="Segoe UI" w:hAnsi="Segoe UI" w:cs="Segoe UI"/>
          <w:sz w:val="22"/>
          <w:szCs w:val="22"/>
        </w:rPr>
        <w:t xml:space="preserve">právo k učinění </w:t>
      </w:r>
      <w:r w:rsidR="00994514">
        <w:rPr>
          <w:rFonts w:ascii="Segoe UI" w:hAnsi="Segoe UI" w:cs="Segoe UI"/>
          <w:sz w:val="22"/>
          <w:szCs w:val="22"/>
        </w:rPr>
        <w:t>výzv</w:t>
      </w:r>
      <w:r w:rsidR="008654AD">
        <w:rPr>
          <w:rFonts w:ascii="Segoe UI" w:hAnsi="Segoe UI" w:cs="Segoe UI"/>
          <w:sz w:val="22"/>
          <w:szCs w:val="22"/>
        </w:rPr>
        <w:t>y</w:t>
      </w:r>
      <w:r w:rsidR="00994514">
        <w:rPr>
          <w:rFonts w:ascii="Segoe UI" w:hAnsi="Segoe UI" w:cs="Segoe UI"/>
          <w:sz w:val="22"/>
          <w:szCs w:val="22"/>
        </w:rPr>
        <w:t xml:space="preserve"> k převzetí Staveniště</w:t>
      </w:r>
      <w:r w:rsidR="008654AD">
        <w:rPr>
          <w:rFonts w:ascii="Segoe UI" w:hAnsi="Segoe UI" w:cs="Segoe UI"/>
          <w:sz w:val="22"/>
          <w:szCs w:val="22"/>
        </w:rPr>
        <w:t xml:space="preserve"> je plně na zvážení Objednatele a v případě, že tento tak z jakéhokoli důvodu neučiní, nejedná se o zmaření s účinky ve smyslu § 549 odst. 2 OZ.</w:t>
      </w:r>
      <w:r w:rsidR="00994514">
        <w:rPr>
          <w:rFonts w:ascii="Segoe UI" w:hAnsi="Segoe UI" w:cs="Segoe UI"/>
          <w:sz w:val="22"/>
          <w:szCs w:val="22"/>
        </w:rPr>
        <w:t xml:space="preserve"> </w:t>
      </w:r>
      <w:bookmarkEnd w:id="40"/>
    </w:p>
    <w:p w14:paraId="3C7B4A7A" w14:textId="40EFE9BF" w:rsidR="00C7426D" w:rsidRPr="00FF0474" w:rsidRDefault="007575D2"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Dílo nebo jeho část vykazující prokazatelný nesoulad s </w:t>
      </w:r>
      <w:r w:rsidR="00F235C1" w:rsidRPr="00FF0474">
        <w:rPr>
          <w:rFonts w:ascii="Segoe UI" w:hAnsi="Segoe UI" w:cs="Segoe UI"/>
          <w:sz w:val="22"/>
          <w:szCs w:val="22"/>
        </w:rPr>
        <w:t>P</w:t>
      </w:r>
      <w:r w:rsidRPr="00FF0474">
        <w:rPr>
          <w:rFonts w:ascii="Segoe UI" w:hAnsi="Segoe UI" w:cs="Segoe UI"/>
          <w:sz w:val="22"/>
          <w:szCs w:val="22"/>
        </w:rPr>
        <w:t>rojektovou dokumentací</w:t>
      </w:r>
      <w:r w:rsidR="00BF1947">
        <w:rPr>
          <w:rFonts w:ascii="Segoe UI" w:hAnsi="Segoe UI" w:cs="Segoe UI"/>
          <w:sz w:val="22"/>
          <w:szCs w:val="22"/>
        </w:rPr>
        <w:t xml:space="preserve"> či pokyny Objednatele</w:t>
      </w:r>
      <w:r w:rsidR="00ED0112" w:rsidRPr="00FF0474">
        <w:rPr>
          <w:rFonts w:ascii="Segoe UI" w:hAnsi="Segoe UI" w:cs="Segoe UI"/>
          <w:sz w:val="22"/>
          <w:szCs w:val="22"/>
        </w:rPr>
        <w:t xml:space="preserve"> </w:t>
      </w:r>
      <w:r w:rsidRPr="00FF0474">
        <w:rPr>
          <w:rFonts w:ascii="Segoe UI" w:hAnsi="Segoe UI" w:cs="Segoe UI"/>
          <w:sz w:val="22"/>
          <w:szCs w:val="22"/>
        </w:rPr>
        <w:t xml:space="preserve">je </w:t>
      </w:r>
      <w:r w:rsidR="00BE2007" w:rsidRPr="00FF0474">
        <w:rPr>
          <w:rFonts w:ascii="Segoe UI" w:hAnsi="Segoe UI" w:cs="Segoe UI"/>
          <w:sz w:val="22"/>
          <w:szCs w:val="22"/>
        </w:rPr>
        <w:t>Zhotovitel</w:t>
      </w:r>
      <w:r w:rsidRPr="00FF0474">
        <w:rPr>
          <w:rFonts w:ascii="Segoe UI" w:hAnsi="Segoe UI" w:cs="Segoe UI"/>
          <w:sz w:val="22"/>
          <w:szCs w:val="22"/>
        </w:rPr>
        <w:t xml:space="preserve"> povinen na žádost </w:t>
      </w:r>
      <w:r w:rsidR="00BE2007" w:rsidRPr="00FF0474">
        <w:rPr>
          <w:rFonts w:ascii="Segoe UI" w:hAnsi="Segoe UI" w:cs="Segoe UI"/>
          <w:sz w:val="22"/>
          <w:szCs w:val="22"/>
        </w:rPr>
        <w:t>Objednatel</w:t>
      </w:r>
      <w:r w:rsidRPr="00FF0474">
        <w:rPr>
          <w:rFonts w:ascii="Segoe UI" w:hAnsi="Segoe UI" w:cs="Segoe UI"/>
          <w:sz w:val="22"/>
          <w:szCs w:val="22"/>
        </w:rPr>
        <w:t>e ve formě zápisu</w:t>
      </w:r>
      <w:r w:rsidR="002E58B6" w:rsidRPr="00FF0474">
        <w:rPr>
          <w:rFonts w:ascii="Segoe UI" w:hAnsi="Segoe UI" w:cs="Segoe UI"/>
          <w:sz w:val="22"/>
          <w:szCs w:val="22"/>
        </w:rPr>
        <w:t xml:space="preserve"> do </w:t>
      </w:r>
      <w:r w:rsidR="00EB6224" w:rsidRPr="00FF0474">
        <w:rPr>
          <w:rFonts w:ascii="Segoe UI" w:hAnsi="Segoe UI" w:cs="Segoe UI"/>
          <w:sz w:val="22"/>
          <w:szCs w:val="22"/>
        </w:rPr>
        <w:t>stavební</w:t>
      </w:r>
      <w:r w:rsidR="002E58B6" w:rsidRPr="00FF0474">
        <w:rPr>
          <w:rFonts w:ascii="Segoe UI" w:hAnsi="Segoe UI" w:cs="Segoe UI"/>
          <w:sz w:val="22"/>
          <w:szCs w:val="22"/>
        </w:rPr>
        <w:t>ho deníku</w:t>
      </w:r>
      <w:r w:rsidRPr="00FF0474">
        <w:rPr>
          <w:rFonts w:ascii="Segoe UI" w:hAnsi="Segoe UI" w:cs="Segoe UI"/>
          <w:sz w:val="22"/>
          <w:szCs w:val="22"/>
        </w:rPr>
        <w:t xml:space="preserve"> odstranit</w:t>
      </w:r>
      <w:r w:rsidR="00E00123" w:rsidRPr="00855607">
        <w:rPr>
          <w:rFonts w:ascii="Segoe UI" w:hAnsi="Segoe UI" w:cs="Segoe UI"/>
          <w:sz w:val="22"/>
          <w:szCs w:val="22"/>
        </w:rPr>
        <w:t xml:space="preserve"> </w:t>
      </w:r>
      <w:r w:rsidR="00E00123" w:rsidRPr="00FF0474">
        <w:rPr>
          <w:rFonts w:ascii="Segoe UI" w:hAnsi="Segoe UI" w:cs="Segoe UI"/>
          <w:sz w:val="22"/>
          <w:szCs w:val="22"/>
        </w:rPr>
        <w:t>ve lhůtě stanovené Objednatelem, která bude odpovídat časové náročnosti uvedení díla do souladu s Projektovou dokumentací či pokyny Objednatele</w:t>
      </w:r>
      <w:r w:rsidR="00A75128" w:rsidRPr="00FF0474">
        <w:rPr>
          <w:rFonts w:ascii="Segoe UI" w:hAnsi="Segoe UI" w:cs="Segoe UI"/>
          <w:sz w:val="22"/>
          <w:szCs w:val="22"/>
        </w:rPr>
        <w:t>, nikdy však tak, aby mohlo dojít k ohrožení lhůty</w:t>
      </w:r>
      <w:r w:rsidR="002D4747">
        <w:rPr>
          <w:rFonts w:ascii="Segoe UI" w:hAnsi="Segoe UI" w:cs="Segoe UI"/>
          <w:sz w:val="22"/>
          <w:szCs w:val="22"/>
        </w:rPr>
        <w:t xml:space="preserve"> k předání díla</w:t>
      </w:r>
      <w:r w:rsidR="00A75128" w:rsidRPr="00FF0474">
        <w:rPr>
          <w:rFonts w:ascii="Segoe UI" w:hAnsi="Segoe UI" w:cs="Segoe UI"/>
          <w:sz w:val="22"/>
          <w:szCs w:val="22"/>
        </w:rPr>
        <w:t>; v případě jejího ohrožení je Objednatel oprávněn stanovit lhůtu kratší</w:t>
      </w:r>
      <w:r w:rsidRPr="00FF0474">
        <w:rPr>
          <w:rFonts w:ascii="Segoe UI" w:hAnsi="Segoe UI" w:cs="Segoe UI"/>
          <w:sz w:val="22"/>
          <w:szCs w:val="22"/>
        </w:rPr>
        <w:t xml:space="preserve">. V případě, že tak </w:t>
      </w:r>
      <w:r w:rsidR="00BE2007" w:rsidRPr="00FF0474">
        <w:rPr>
          <w:rFonts w:ascii="Segoe UI" w:hAnsi="Segoe UI" w:cs="Segoe UI"/>
          <w:sz w:val="22"/>
          <w:szCs w:val="22"/>
        </w:rPr>
        <w:t>Zhotovitel</w:t>
      </w:r>
      <w:r w:rsidRPr="00FF0474">
        <w:rPr>
          <w:rFonts w:ascii="Segoe UI" w:hAnsi="Segoe UI" w:cs="Segoe UI"/>
          <w:sz w:val="22"/>
          <w:szCs w:val="22"/>
        </w:rPr>
        <w:t xml:space="preserve"> neučiní, je </w:t>
      </w:r>
      <w:r w:rsidR="00BE2007" w:rsidRPr="00FF0474">
        <w:rPr>
          <w:rFonts w:ascii="Segoe UI" w:hAnsi="Segoe UI" w:cs="Segoe UI"/>
          <w:sz w:val="22"/>
          <w:szCs w:val="22"/>
        </w:rPr>
        <w:t>Objednatel</w:t>
      </w:r>
      <w:r w:rsidRPr="00FF0474">
        <w:rPr>
          <w:rFonts w:ascii="Segoe UI" w:hAnsi="Segoe UI" w:cs="Segoe UI"/>
          <w:sz w:val="22"/>
          <w:szCs w:val="22"/>
        </w:rPr>
        <w:t xml:space="preserve"> oprávněn odstranit uvedené nedostatky třetí osobou na</w:t>
      </w:r>
      <w:r w:rsidR="00CE0125" w:rsidRPr="00FF0474">
        <w:rPr>
          <w:rFonts w:ascii="Segoe UI" w:hAnsi="Segoe UI" w:cs="Segoe UI"/>
          <w:sz w:val="22"/>
          <w:szCs w:val="22"/>
        </w:rPr>
        <w:t> </w:t>
      </w:r>
      <w:r w:rsidRPr="00FF0474">
        <w:rPr>
          <w:rFonts w:ascii="Segoe UI" w:hAnsi="Segoe UI" w:cs="Segoe UI"/>
          <w:sz w:val="22"/>
          <w:szCs w:val="22"/>
        </w:rPr>
        <w:t xml:space="preserve">náklady </w:t>
      </w:r>
      <w:r w:rsidR="00BE2007" w:rsidRPr="00FF0474">
        <w:rPr>
          <w:rFonts w:ascii="Segoe UI" w:hAnsi="Segoe UI" w:cs="Segoe UI"/>
          <w:sz w:val="22"/>
          <w:szCs w:val="22"/>
        </w:rPr>
        <w:t>Zhotovitel</w:t>
      </w:r>
      <w:r w:rsidRPr="00FF0474">
        <w:rPr>
          <w:rFonts w:ascii="Segoe UI" w:hAnsi="Segoe UI" w:cs="Segoe UI"/>
          <w:sz w:val="22"/>
          <w:szCs w:val="22"/>
        </w:rPr>
        <w:t>e</w:t>
      </w:r>
      <w:r w:rsidR="002D4747">
        <w:rPr>
          <w:rFonts w:ascii="Segoe UI" w:hAnsi="Segoe UI" w:cs="Segoe UI"/>
          <w:sz w:val="22"/>
          <w:szCs w:val="22"/>
        </w:rPr>
        <w:t xml:space="preserve">, </w:t>
      </w:r>
      <w:r w:rsidR="002D4747" w:rsidRPr="006B4CB7">
        <w:rPr>
          <w:rFonts w:ascii="Segoe UI" w:hAnsi="Segoe UI" w:cs="Segoe UI"/>
          <w:sz w:val="22"/>
          <w:szCs w:val="22"/>
        </w:rPr>
        <w:t>čímž není dotčena odpovědnost Zhotovitele za realizované části plnění</w:t>
      </w:r>
      <w:r w:rsidRPr="00FF0474">
        <w:rPr>
          <w:rFonts w:ascii="Segoe UI" w:hAnsi="Segoe UI" w:cs="Segoe UI"/>
          <w:sz w:val="22"/>
          <w:szCs w:val="22"/>
        </w:rPr>
        <w:t>.</w:t>
      </w:r>
    </w:p>
    <w:p w14:paraId="60E4F4DF" w14:textId="77777777" w:rsidR="00F235C1" w:rsidRPr="00FF0474" w:rsidRDefault="00F235C1"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 se zavazuje, že dílo bude mít obvyklé vlastnosti bezvadného díla obdobného charakteru jako dílo dle této smlouvy, zejména bude mít vlastnosti stanovené technickými normami, které se vztahují k materiálům a pracím prováděným na základě této smlouvy, a vyplývající z Projektové dokumentace</w:t>
      </w:r>
      <w:r w:rsidR="00ED0112" w:rsidRPr="00FF0474">
        <w:rPr>
          <w:rFonts w:ascii="Segoe UI" w:hAnsi="Segoe UI" w:cs="Segoe UI"/>
          <w:sz w:val="22"/>
          <w:szCs w:val="22"/>
        </w:rPr>
        <w:t xml:space="preserve"> a požadavků na výkon nebo funkci</w:t>
      </w:r>
      <w:r w:rsidRPr="00FF0474">
        <w:rPr>
          <w:rFonts w:ascii="Segoe UI" w:hAnsi="Segoe UI" w:cs="Segoe UI"/>
          <w:sz w:val="22"/>
          <w:szCs w:val="22"/>
        </w:rPr>
        <w:t xml:space="preserve">, a bude způsobilé k neomezenému užívání k účelu dle této smlouvy. </w:t>
      </w:r>
    </w:p>
    <w:p w14:paraId="4A9304F3" w14:textId="77777777" w:rsidR="003B2ADA" w:rsidRPr="00FF0474" w:rsidRDefault="003B2ADA"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Stavební materiály, polotovary a díly, které budou </w:t>
      </w:r>
      <w:r w:rsidR="00E74DFA">
        <w:rPr>
          <w:rFonts w:ascii="Segoe UI" w:hAnsi="Segoe UI" w:cs="Segoe UI"/>
          <w:sz w:val="22"/>
          <w:szCs w:val="22"/>
        </w:rPr>
        <w:t>Z</w:t>
      </w:r>
      <w:r w:rsidRPr="00FF0474">
        <w:rPr>
          <w:rFonts w:ascii="Segoe UI" w:hAnsi="Segoe UI" w:cs="Segoe UI"/>
          <w:sz w:val="22"/>
          <w:szCs w:val="22"/>
        </w:rPr>
        <w:t>hotovitelem použity pro dílo, musí být dodány v I. jakosti a musí plně odpovídat Projektové dokumentaci a dále musí být plně v souladu s příslušnými právními předpisy i technickými normami.</w:t>
      </w:r>
    </w:p>
    <w:p w14:paraId="0531B460" w14:textId="77777777" w:rsidR="00D03810" w:rsidRDefault="00D03810"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41" w:name="_Ref114215919"/>
      <w:r w:rsidRPr="00FF0474">
        <w:rPr>
          <w:rFonts w:ascii="Segoe UI" w:hAnsi="Segoe UI" w:cs="Segoe UI"/>
          <w:sz w:val="22"/>
          <w:szCs w:val="22"/>
        </w:rPr>
        <w:t>Zhotovitel nese odpovědnost původce odpadů, zavazuje se nezpůsobovat únik toxických či jiných škodlivých látek v souvislosti s prováděním díla</w:t>
      </w:r>
      <w:r>
        <w:rPr>
          <w:rFonts w:ascii="Segoe UI" w:hAnsi="Segoe UI" w:cs="Segoe UI"/>
          <w:sz w:val="22"/>
          <w:szCs w:val="22"/>
        </w:rPr>
        <w:t>.</w:t>
      </w:r>
      <w:bookmarkEnd w:id="41"/>
    </w:p>
    <w:p w14:paraId="5EE16F09" w14:textId="77777777" w:rsidR="007575D2" w:rsidRPr="00FF0474"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42" w:name="_Ref114215937"/>
      <w:r w:rsidRPr="00FF0474">
        <w:rPr>
          <w:rFonts w:ascii="Segoe UI" w:hAnsi="Segoe UI" w:cs="Segoe UI"/>
          <w:sz w:val="22"/>
          <w:szCs w:val="22"/>
        </w:rPr>
        <w:t>Zhotovitel</w:t>
      </w:r>
      <w:r w:rsidR="007575D2" w:rsidRPr="00FF0474">
        <w:rPr>
          <w:rFonts w:ascii="Segoe UI" w:hAnsi="Segoe UI" w:cs="Segoe UI"/>
          <w:sz w:val="22"/>
          <w:szCs w:val="22"/>
        </w:rPr>
        <w:t xml:space="preserve"> je povinen na svůj náklad udržovat pořádek a čistotu na </w:t>
      </w:r>
      <w:r w:rsidR="00EC31DA" w:rsidRPr="00FF0474">
        <w:rPr>
          <w:rFonts w:ascii="Segoe UI" w:hAnsi="Segoe UI" w:cs="Segoe UI"/>
          <w:sz w:val="22"/>
          <w:szCs w:val="22"/>
        </w:rPr>
        <w:t>S</w:t>
      </w:r>
      <w:r w:rsidR="007575D2" w:rsidRPr="00FF0474">
        <w:rPr>
          <w:rFonts w:ascii="Segoe UI" w:hAnsi="Segoe UI" w:cs="Segoe UI"/>
          <w:sz w:val="22"/>
          <w:szCs w:val="22"/>
        </w:rPr>
        <w:t xml:space="preserve">taveništi, a to tak, že bude provádět úklid. Zároveň bude </w:t>
      </w:r>
      <w:r w:rsidRPr="00FF0474">
        <w:rPr>
          <w:rFonts w:ascii="Segoe UI" w:hAnsi="Segoe UI" w:cs="Segoe UI"/>
          <w:sz w:val="22"/>
          <w:szCs w:val="22"/>
        </w:rPr>
        <w:t>Zhotovitel</w:t>
      </w:r>
      <w:r w:rsidR="007575D2" w:rsidRPr="00FF0474">
        <w:rPr>
          <w:rFonts w:ascii="Segoe UI" w:hAnsi="Segoe UI" w:cs="Segoe UI"/>
          <w:sz w:val="22"/>
          <w:szCs w:val="22"/>
        </w:rPr>
        <w:t xml:space="preserve"> průběžně, v souladu s právním</w:t>
      </w:r>
      <w:r w:rsidR="00B46FD7" w:rsidRPr="00FF0474">
        <w:rPr>
          <w:rFonts w:ascii="Segoe UI" w:hAnsi="Segoe UI" w:cs="Segoe UI"/>
          <w:sz w:val="22"/>
          <w:szCs w:val="22"/>
        </w:rPr>
        <w:t>i</w:t>
      </w:r>
      <w:r w:rsidR="007575D2" w:rsidRPr="00FF0474">
        <w:rPr>
          <w:rFonts w:ascii="Segoe UI" w:hAnsi="Segoe UI" w:cs="Segoe UI"/>
          <w:sz w:val="22"/>
          <w:szCs w:val="22"/>
        </w:rPr>
        <w:t xml:space="preserve"> předpisy o nakládání s odpady zajišťovat likvidaci odpadů vzniklých v souvislosti se zhotovováním díla (stavební suť, použité obaly apod.).</w:t>
      </w:r>
      <w:bookmarkEnd w:id="42"/>
    </w:p>
    <w:p w14:paraId="096D93E6" w14:textId="77777777" w:rsidR="007575D2" w:rsidRPr="00FF0474"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7575D2" w:rsidRPr="00FF0474">
        <w:rPr>
          <w:rFonts w:ascii="Segoe UI" w:hAnsi="Segoe UI" w:cs="Segoe UI"/>
          <w:sz w:val="22"/>
          <w:szCs w:val="22"/>
        </w:rPr>
        <w:t xml:space="preserve"> odpovídá </w:t>
      </w:r>
      <w:r w:rsidR="00975B76">
        <w:rPr>
          <w:rFonts w:ascii="Segoe UI" w:hAnsi="Segoe UI" w:cs="Segoe UI"/>
          <w:sz w:val="22"/>
          <w:szCs w:val="22"/>
        </w:rPr>
        <w:t xml:space="preserve">po dobu provádění díla a vypořádání případných vad a nedodělků </w:t>
      </w:r>
      <w:r w:rsidR="007575D2" w:rsidRPr="00FF0474">
        <w:rPr>
          <w:rFonts w:ascii="Segoe UI" w:hAnsi="Segoe UI" w:cs="Segoe UI"/>
          <w:sz w:val="22"/>
          <w:szCs w:val="22"/>
        </w:rPr>
        <w:t xml:space="preserve">za bezpečnost a ochranu zdraví při práci všech osob v prostoru </w:t>
      </w:r>
      <w:r w:rsidR="00A51482" w:rsidRPr="00FF0474">
        <w:rPr>
          <w:rFonts w:ascii="Segoe UI" w:hAnsi="Segoe UI" w:cs="Segoe UI"/>
          <w:sz w:val="22"/>
          <w:szCs w:val="22"/>
        </w:rPr>
        <w:t>Staveniště</w:t>
      </w:r>
      <w:r w:rsidR="007575D2" w:rsidRPr="00FF0474">
        <w:rPr>
          <w:rFonts w:ascii="Segoe UI" w:hAnsi="Segoe UI" w:cs="Segoe UI"/>
          <w:sz w:val="22"/>
          <w:szCs w:val="22"/>
        </w:rPr>
        <w:t xml:space="preserve"> a zabezpečí, aby osoby podílející se na zhotovení díla a pohybující se po </w:t>
      </w:r>
      <w:r w:rsidR="009C758B" w:rsidRPr="00FF0474">
        <w:rPr>
          <w:rFonts w:ascii="Segoe UI" w:hAnsi="Segoe UI" w:cs="Segoe UI"/>
          <w:sz w:val="22"/>
          <w:szCs w:val="22"/>
        </w:rPr>
        <w:t>S</w:t>
      </w:r>
      <w:r w:rsidR="007575D2" w:rsidRPr="00FF0474">
        <w:rPr>
          <w:rFonts w:ascii="Segoe UI" w:hAnsi="Segoe UI" w:cs="Segoe UI"/>
          <w:sz w:val="22"/>
          <w:szCs w:val="22"/>
        </w:rPr>
        <w:t xml:space="preserve">taveništi byly vybaveny ochrannými pracovními pomůckami a řádně proškoleny v oblasti bezpečnosti a ochrany zdraví při práci. </w:t>
      </w:r>
      <w:r w:rsidRPr="00FF0474">
        <w:rPr>
          <w:rFonts w:ascii="Segoe UI" w:hAnsi="Segoe UI" w:cs="Segoe UI"/>
          <w:sz w:val="22"/>
          <w:szCs w:val="22"/>
        </w:rPr>
        <w:t>Zhotovitel</w:t>
      </w:r>
      <w:r w:rsidR="007575D2" w:rsidRPr="00FF0474">
        <w:rPr>
          <w:rFonts w:ascii="Segoe UI" w:hAnsi="Segoe UI" w:cs="Segoe UI"/>
          <w:sz w:val="22"/>
          <w:szCs w:val="22"/>
        </w:rPr>
        <w:t xml:space="preserve"> nesmí umožnit bez souhlasu </w:t>
      </w:r>
      <w:r w:rsidRPr="00FF0474">
        <w:rPr>
          <w:rFonts w:ascii="Segoe UI" w:hAnsi="Segoe UI" w:cs="Segoe UI"/>
          <w:sz w:val="22"/>
          <w:szCs w:val="22"/>
        </w:rPr>
        <w:t>Objednatel</w:t>
      </w:r>
      <w:r w:rsidR="007575D2" w:rsidRPr="00FF0474">
        <w:rPr>
          <w:rFonts w:ascii="Segoe UI" w:hAnsi="Segoe UI" w:cs="Segoe UI"/>
          <w:sz w:val="22"/>
          <w:szCs w:val="22"/>
        </w:rPr>
        <w:t>e přístup na </w:t>
      </w:r>
      <w:r w:rsidR="00A51482" w:rsidRPr="00FF0474">
        <w:rPr>
          <w:rFonts w:ascii="Segoe UI" w:hAnsi="Segoe UI" w:cs="Segoe UI"/>
          <w:sz w:val="22"/>
          <w:szCs w:val="22"/>
        </w:rPr>
        <w:t>Staveniště</w:t>
      </w:r>
      <w:r w:rsidR="007575D2" w:rsidRPr="00FF0474">
        <w:rPr>
          <w:rFonts w:ascii="Segoe UI" w:hAnsi="Segoe UI" w:cs="Segoe UI"/>
          <w:sz w:val="22"/>
          <w:szCs w:val="22"/>
        </w:rPr>
        <w:t xml:space="preserve"> osobám, které se bezprostředně nepodílejí na</w:t>
      </w:r>
      <w:r w:rsidR="001B424B" w:rsidRPr="00FF0474">
        <w:rPr>
          <w:rFonts w:ascii="Segoe UI" w:hAnsi="Segoe UI" w:cs="Segoe UI"/>
          <w:sz w:val="22"/>
          <w:szCs w:val="22"/>
        </w:rPr>
        <w:t> </w:t>
      </w:r>
      <w:r w:rsidR="007575D2" w:rsidRPr="00FF0474">
        <w:rPr>
          <w:rFonts w:ascii="Segoe UI" w:hAnsi="Segoe UI" w:cs="Segoe UI"/>
          <w:sz w:val="22"/>
          <w:szCs w:val="22"/>
        </w:rPr>
        <w:t>provádění díla</w:t>
      </w:r>
      <w:r w:rsidR="001B424B" w:rsidRPr="00FF0474">
        <w:rPr>
          <w:rFonts w:ascii="Segoe UI" w:hAnsi="Segoe UI" w:cs="Segoe UI"/>
          <w:sz w:val="22"/>
          <w:szCs w:val="22"/>
        </w:rPr>
        <w:t xml:space="preserve"> nebo jeho kontrole</w:t>
      </w:r>
      <w:r w:rsidR="007575D2" w:rsidRPr="00FF0474">
        <w:rPr>
          <w:rFonts w:ascii="Segoe UI" w:hAnsi="Segoe UI" w:cs="Segoe UI"/>
          <w:sz w:val="22"/>
          <w:szCs w:val="22"/>
        </w:rPr>
        <w:t xml:space="preserve">. </w:t>
      </w:r>
      <w:r w:rsidRPr="00FF0474">
        <w:rPr>
          <w:rFonts w:ascii="Segoe UI" w:hAnsi="Segoe UI" w:cs="Segoe UI"/>
          <w:sz w:val="22"/>
          <w:szCs w:val="22"/>
        </w:rPr>
        <w:t>Zhotovitel</w:t>
      </w:r>
      <w:r w:rsidR="007575D2" w:rsidRPr="00FF0474">
        <w:rPr>
          <w:rFonts w:ascii="Segoe UI" w:hAnsi="Segoe UI" w:cs="Segoe UI"/>
          <w:sz w:val="22"/>
          <w:szCs w:val="22"/>
        </w:rPr>
        <w:t xml:space="preserve"> je povinen při provádění díla dle této smlouvy dostát svým povinnostem podle zákona č. 309/2006 Sb., kterým se upravují další požadavky bezpečnosti a ochrany zdraví při práci v pracovněprávních vztazích a o</w:t>
      </w:r>
      <w:r w:rsidR="001B424B" w:rsidRPr="00FF0474">
        <w:rPr>
          <w:rFonts w:ascii="Segoe UI" w:hAnsi="Segoe UI" w:cs="Segoe UI"/>
          <w:sz w:val="22"/>
          <w:szCs w:val="22"/>
        </w:rPr>
        <w:t> </w:t>
      </w:r>
      <w:r w:rsidR="007575D2" w:rsidRPr="00FF0474">
        <w:rPr>
          <w:rFonts w:ascii="Segoe UI" w:hAnsi="Segoe UI" w:cs="Segoe UI"/>
          <w:sz w:val="22"/>
          <w:szCs w:val="22"/>
        </w:rPr>
        <w:t>zajištění bezpečnosti a ochrany zdraví při činnosti nebo poskytování služeb mimo pracovněprávní vztahy (</w:t>
      </w:r>
      <w:r w:rsidR="00D03810">
        <w:rPr>
          <w:rFonts w:ascii="Segoe UI" w:hAnsi="Segoe UI" w:cs="Segoe UI"/>
          <w:sz w:val="22"/>
          <w:szCs w:val="22"/>
        </w:rPr>
        <w:t>dále jen „</w:t>
      </w:r>
      <w:r w:rsidR="007575D2" w:rsidRPr="007C39D1">
        <w:rPr>
          <w:rFonts w:ascii="Segoe UI" w:hAnsi="Segoe UI" w:cs="Segoe UI"/>
          <w:b/>
          <w:bCs/>
          <w:i/>
          <w:iCs/>
          <w:sz w:val="22"/>
          <w:szCs w:val="22"/>
        </w:rPr>
        <w:t>zákon o </w:t>
      </w:r>
      <w:r w:rsidR="00D03810" w:rsidRPr="007C39D1">
        <w:rPr>
          <w:rFonts w:ascii="Segoe UI" w:hAnsi="Segoe UI" w:cs="Segoe UI"/>
          <w:b/>
          <w:bCs/>
          <w:i/>
          <w:iCs/>
          <w:sz w:val="22"/>
          <w:szCs w:val="22"/>
        </w:rPr>
        <w:t>BOZP</w:t>
      </w:r>
      <w:r w:rsidR="00D03810">
        <w:rPr>
          <w:rFonts w:ascii="Segoe UI" w:hAnsi="Segoe UI" w:cs="Segoe UI"/>
          <w:sz w:val="22"/>
          <w:szCs w:val="22"/>
        </w:rPr>
        <w:t>“</w:t>
      </w:r>
      <w:r w:rsidR="007575D2" w:rsidRPr="00FF0474">
        <w:rPr>
          <w:rFonts w:ascii="Segoe UI" w:hAnsi="Segoe UI" w:cs="Segoe UI"/>
          <w:sz w:val="22"/>
          <w:szCs w:val="22"/>
        </w:rPr>
        <w:t xml:space="preserve">), </w:t>
      </w:r>
      <w:r w:rsidR="00B04CE9" w:rsidRPr="00FF0474">
        <w:rPr>
          <w:rFonts w:ascii="Segoe UI" w:hAnsi="Segoe UI" w:cs="Segoe UI"/>
          <w:sz w:val="22"/>
          <w:szCs w:val="22"/>
        </w:rPr>
        <w:t xml:space="preserve">ve znění pozdějších předpisů </w:t>
      </w:r>
      <w:r w:rsidR="007575D2" w:rsidRPr="00FF0474">
        <w:rPr>
          <w:rFonts w:ascii="Segoe UI" w:hAnsi="Segoe UI" w:cs="Segoe UI"/>
          <w:sz w:val="22"/>
          <w:szCs w:val="22"/>
        </w:rPr>
        <w:t>a dle prováděcích předpisů k tomuto zákonu, zejména nařízení vlády č. 591/2006 Sb., o</w:t>
      </w:r>
      <w:r w:rsidR="00994653" w:rsidRPr="00FF0474">
        <w:rPr>
          <w:rFonts w:ascii="Segoe UI" w:hAnsi="Segoe UI" w:cs="Segoe UI"/>
          <w:sz w:val="22"/>
          <w:szCs w:val="22"/>
        </w:rPr>
        <w:t> </w:t>
      </w:r>
      <w:r w:rsidR="007575D2" w:rsidRPr="00FF0474">
        <w:rPr>
          <w:rFonts w:ascii="Segoe UI" w:hAnsi="Segoe UI" w:cs="Segoe UI"/>
          <w:sz w:val="22"/>
          <w:szCs w:val="22"/>
        </w:rPr>
        <w:t>bližších minimálních požadavcích na bezpečnost a ochranu zdraví při práci na</w:t>
      </w:r>
      <w:r w:rsidR="00994653" w:rsidRPr="00FF0474">
        <w:rPr>
          <w:rFonts w:ascii="Segoe UI" w:hAnsi="Segoe UI" w:cs="Segoe UI"/>
          <w:sz w:val="22"/>
          <w:szCs w:val="22"/>
        </w:rPr>
        <w:t> </w:t>
      </w:r>
      <w:r w:rsidR="007575D2" w:rsidRPr="00FF0474">
        <w:rPr>
          <w:rFonts w:ascii="Segoe UI" w:hAnsi="Segoe UI" w:cs="Segoe UI"/>
          <w:sz w:val="22"/>
          <w:szCs w:val="22"/>
        </w:rPr>
        <w:t>staveništích</w:t>
      </w:r>
      <w:r w:rsidR="006D7E12" w:rsidRPr="00FF0474">
        <w:rPr>
          <w:rFonts w:ascii="Segoe UI" w:hAnsi="Segoe UI" w:cs="Segoe UI"/>
          <w:sz w:val="22"/>
          <w:szCs w:val="22"/>
        </w:rPr>
        <w:t>.</w:t>
      </w:r>
      <w:r w:rsidR="00975B76" w:rsidRPr="00975B76">
        <w:rPr>
          <w:rFonts w:ascii="Segoe UI" w:hAnsi="Segoe UI" w:cs="Segoe UI"/>
          <w:sz w:val="22"/>
          <w:szCs w:val="22"/>
        </w:rPr>
        <w:t xml:space="preserve"> </w:t>
      </w:r>
      <w:r w:rsidR="00975B76">
        <w:rPr>
          <w:rFonts w:ascii="Segoe UI" w:hAnsi="Segoe UI" w:cs="Segoe UI"/>
          <w:sz w:val="22"/>
          <w:szCs w:val="22"/>
        </w:rPr>
        <w:t>Současně se Zhotovitel zavazuje dodržovat bezpečnost a ochranu zdraví při práci a požární ochranu ve smyslu vyhlášky č. 498/2001 Sb., vyhlášky č. 48/1982 Sb., zákona č. 133/1985 Sb., o požární ochraně v platném znění, a zákona č. 262/2006 Sb., zákoník práce.</w:t>
      </w:r>
    </w:p>
    <w:p w14:paraId="4BCF9A0C" w14:textId="77777777" w:rsidR="00D03810" w:rsidRPr="00065420"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7575D2" w:rsidRPr="00FF0474">
        <w:rPr>
          <w:rFonts w:ascii="Segoe UI" w:hAnsi="Segoe UI" w:cs="Segoe UI"/>
          <w:sz w:val="22"/>
          <w:szCs w:val="22"/>
        </w:rPr>
        <w:t xml:space="preserve"> se zavazuje k poskytnutí nezbytné součinnosti </w:t>
      </w:r>
      <w:r w:rsidR="00792D2A" w:rsidRPr="00FF0474">
        <w:rPr>
          <w:rFonts w:ascii="Segoe UI" w:hAnsi="Segoe UI" w:cs="Segoe UI"/>
          <w:sz w:val="22"/>
          <w:szCs w:val="22"/>
        </w:rPr>
        <w:t xml:space="preserve">Objednateli a jím pověřeným osobám, TDI, </w:t>
      </w:r>
      <w:r w:rsidR="00B06287" w:rsidRPr="00FF0474">
        <w:rPr>
          <w:rFonts w:ascii="Segoe UI" w:hAnsi="Segoe UI" w:cs="Segoe UI"/>
          <w:sz w:val="22"/>
          <w:szCs w:val="22"/>
        </w:rPr>
        <w:t>K</w:t>
      </w:r>
      <w:r w:rsidR="007575D2" w:rsidRPr="00FF0474">
        <w:rPr>
          <w:rFonts w:ascii="Segoe UI" w:hAnsi="Segoe UI" w:cs="Segoe UI"/>
          <w:sz w:val="22"/>
          <w:szCs w:val="22"/>
        </w:rPr>
        <w:t xml:space="preserve">oordinátorovi </w:t>
      </w:r>
      <w:r w:rsidR="000848F7" w:rsidRPr="00FF0474">
        <w:rPr>
          <w:rFonts w:ascii="Segoe UI" w:hAnsi="Segoe UI" w:cs="Segoe UI"/>
          <w:sz w:val="22"/>
          <w:szCs w:val="22"/>
        </w:rPr>
        <w:t>BOZP</w:t>
      </w:r>
      <w:r w:rsidR="00792D2A" w:rsidRPr="00FF0474">
        <w:rPr>
          <w:rFonts w:ascii="Segoe UI" w:hAnsi="Segoe UI" w:cs="Segoe UI"/>
          <w:sz w:val="22"/>
          <w:szCs w:val="22"/>
        </w:rPr>
        <w:t>, AD i orgánům státní správy oprávněným ke kontrole na základě zvláštních předpisů</w:t>
      </w:r>
      <w:r w:rsidR="005B441F" w:rsidRPr="00FF0474">
        <w:rPr>
          <w:rFonts w:ascii="Segoe UI" w:hAnsi="Segoe UI" w:cs="Segoe UI"/>
          <w:sz w:val="22"/>
          <w:szCs w:val="22"/>
        </w:rPr>
        <w:t>, a to zejména ke kontrole provádění díla</w:t>
      </w:r>
      <w:r w:rsidR="00524BC6" w:rsidRPr="00FF0474">
        <w:rPr>
          <w:rFonts w:ascii="Segoe UI" w:hAnsi="Segoe UI" w:cs="Segoe UI"/>
          <w:sz w:val="22"/>
          <w:szCs w:val="22"/>
        </w:rPr>
        <w:t>. Zhotovitel zejména v rámci Staveniště zajistí podmínky pro výkon funkce výše jmenovaných osob, a to v přiměřeném rozsahu</w:t>
      </w:r>
      <w:r w:rsidR="00254D2C" w:rsidRPr="00FF0474">
        <w:rPr>
          <w:rFonts w:ascii="Segoe UI" w:hAnsi="Segoe UI" w:cs="Segoe UI"/>
          <w:sz w:val="22"/>
          <w:szCs w:val="22"/>
        </w:rPr>
        <w:t>.</w:t>
      </w:r>
      <w:r w:rsidR="007575D2" w:rsidRPr="00FF0474">
        <w:rPr>
          <w:rFonts w:ascii="Segoe UI" w:hAnsi="Segoe UI" w:cs="Segoe UI"/>
          <w:sz w:val="22"/>
          <w:szCs w:val="22"/>
        </w:rPr>
        <w:t xml:space="preserve"> </w:t>
      </w:r>
      <w:r w:rsidR="00D03810" w:rsidRPr="00892B44">
        <w:rPr>
          <w:rFonts w:ascii="Segoe UI" w:hAnsi="Segoe UI" w:cs="Segoe UI"/>
          <w:sz w:val="22"/>
          <w:szCs w:val="22"/>
        </w:rPr>
        <w:t xml:space="preserve">Zhotovitel </w:t>
      </w:r>
      <w:r w:rsidR="00D03810">
        <w:rPr>
          <w:rFonts w:ascii="Segoe UI" w:hAnsi="Segoe UI" w:cs="Segoe UI"/>
          <w:sz w:val="22"/>
          <w:szCs w:val="22"/>
        </w:rPr>
        <w:t xml:space="preserve">Správci stavby nebo </w:t>
      </w:r>
      <w:r w:rsidR="00D03810" w:rsidRPr="00892B44">
        <w:rPr>
          <w:rFonts w:ascii="Segoe UI" w:hAnsi="Segoe UI" w:cs="Segoe UI"/>
          <w:sz w:val="22"/>
          <w:szCs w:val="22"/>
        </w:rPr>
        <w:t>Objednateli poskytne na jeho výzvu informace, dokumenty či vysvětlení týkající se postupu při provádění díla.</w:t>
      </w:r>
      <w:r w:rsidR="00065420">
        <w:rPr>
          <w:rFonts w:ascii="Segoe UI" w:hAnsi="Segoe UI" w:cs="Segoe UI"/>
          <w:sz w:val="22"/>
          <w:szCs w:val="22"/>
        </w:rPr>
        <w:t xml:space="preserve"> Zhotovitel se rovněž zavazuje na žádost Objednatele poskytnout Objednateli nezbytnou součinnost při jednání s dotačními orgány, zejména poskytnutí relevantních podkladů, a to i po splnění předmětu této smlouvy.</w:t>
      </w:r>
    </w:p>
    <w:p w14:paraId="7655A0BD" w14:textId="77777777" w:rsidR="004105A3" w:rsidRPr="00FF0474" w:rsidRDefault="004105A3"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Kontrola prováděných prací bude realizována zejména v rámci kontrolních dnů, s tím, že:</w:t>
      </w:r>
    </w:p>
    <w:p w14:paraId="4E045F75" w14:textId="33E3075C" w:rsidR="004105A3" w:rsidRPr="00FF0474" w:rsidRDefault="004105A3" w:rsidP="001B3578">
      <w:pPr>
        <w:pStyle w:val="Smlouva-slo"/>
        <w:numPr>
          <w:ilvl w:val="0"/>
          <w:numId w:val="19"/>
        </w:numPr>
        <w:spacing w:before="0" w:after="120" w:line="276" w:lineRule="auto"/>
        <w:ind w:left="709"/>
        <w:rPr>
          <w:rFonts w:ascii="Segoe UI" w:hAnsi="Segoe UI" w:cs="Segoe UI"/>
          <w:sz w:val="22"/>
          <w:szCs w:val="22"/>
        </w:rPr>
      </w:pPr>
      <w:r w:rsidRPr="00FF0474">
        <w:rPr>
          <w:rFonts w:ascii="Segoe UI" w:hAnsi="Segoe UI" w:cs="Segoe UI"/>
          <w:sz w:val="22"/>
          <w:szCs w:val="22"/>
        </w:rPr>
        <w:t xml:space="preserve">kontrolní dny se budou konat dle potřeby, zpravidla jednou </w:t>
      </w:r>
      <w:r w:rsidR="007E0887" w:rsidRPr="00FF0474">
        <w:rPr>
          <w:rFonts w:ascii="Segoe UI" w:hAnsi="Segoe UI" w:cs="Segoe UI"/>
          <w:sz w:val="22"/>
          <w:szCs w:val="22"/>
        </w:rPr>
        <w:t xml:space="preserve">za </w:t>
      </w:r>
      <w:r w:rsidR="007D6B33">
        <w:rPr>
          <w:rFonts w:ascii="Segoe UI" w:hAnsi="Segoe UI" w:cs="Segoe UI"/>
          <w:sz w:val="22"/>
          <w:szCs w:val="22"/>
        </w:rPr>
        <w:t>7</w:t>
      </w:r>
      <w:r w:rsidR="00EA760D">
        <w:rPr>
          <w:rFonts w:ascii="Segoe UI" w:hAnsi="Segoe UI" w:cs="Segoe UI"/>
          <w:sz w:val="22"/>
          <w:szCs w:val="22"/>
        </w:rPr>
        <w:t xml:space="preserve"> dnů</w:t>
      </w:r>
      <w:r w:rsidR="00AA278C">
        <w:rPr>
          <w:rFonts w:ascii="Segoe UI" w:hAnsi="Segoe UI" w:cs="Segoe UI"/>
          <w:sz w:val="22"/>
          <w:szCs w:val="22"/>
        </w:rPr>
        <w:t>;</w:t>
      </w:r>
    </w:p>
    <w:p w14:paraId="18CEDB75" w14:textId="77777777" w:rsidR="00061F8C" w:rsidRPr="00FF0474" w:rsidRDefault="00061F8C" w:rsidP="001B3578">
      <w:pPr>
        <w:pStyle w:val="Smlouva-slo"/>
        <w:numPr>
          <w:ilvl w:val="0"/>
          <w:numId w:val="19"/>
        </w:numPr>
        <w:spacing w:before="0" w:after="120" w:line="276" w:lineRule="auto"/>
        <w:ind w:left="709"/>
        <w:rPr>
          <w:rFonts w:ascii="Segoe UI" w:hAnsi="Segoe UI" w:cs="Segoe UI"/>
          <w:sz w:val="22"/>
          <w:szCs w:val="22"/>
        </w:rPr>
      </w:pPr>
      <w:r w:rsidRPr="00FF0474">
        <w:rPr>
          <w:rFonts w:ascii="Segoe UI" w:hAnsi="Segoe UI" w:cs="Segoe UI"/>
          <w:sz w:val="22"/>
          <w:szCs w:val="22"/>
        </w:rPr>
        <w:t xml:space="preserve">Zhotovitel je povinen </w:t>
      </w:r>
      <w:r w:rsidR="00ED57F8" w:rsidRPr="00FF0474">
        <w:rPr>
          <w:rFonts w:ascii="Segoe UI" w:hAnsi="Segoe UI" w:cs="Segoe UI"/>
          <w:sz w:val="22"/>
          <w:szCs w:val="22"/>
        </w:rPr>
        <w:t xml:space="preserve">písemně </w:t>
      </w:r>
      <w:r w:rsidRPr="00FF0474">
        <w:rPr>
          <w:rFonts w:ascii="Segoe UI" w:hAnsi="Segoe UI" w:cs="Segoe UI"/>
          <w:sz w:val="22"/>
          <w:szCs w:val="22"/>
        </w:rPr>
        <w:t xml:space="preserve">vyzvat Objednatele ke kontrole prací, které budou v dalším postupu prací zakryty nebo se stanou nepřístupnými. Výzva ke kontrole musí být písemná </w:t>
      </w:r>
      <w:r w:rsidR="00ED57F8" w:rsidRPr="00FF0474">
        <w:rPr>
          <w:rFonts w:ascii="Segoe UI" w:hAnsi="Segoe UI" w:cs="Segoe UI"/>
          <w:sz w:val="22"/>
          <w:szCs w:val="22"/>
        </w:rPr>
        <w:t xml:space="preserve">a doručená Objednateli nejméně 3 pracovní dny předem a současně zapsaná </w:t>
      </w:r>
      <w:r w:rsidRPr="00FF0474">
        <w:rPr>
          <w:rFonts w:ascii="Segoe UI" w:hAnsi="Segoe UI" w:cs="Segoe UI"/>
          <w:sz w:val="22"/>
          <w:szCs w:val="22"/>
        </w:rPr>
        <w:t>ve stavebním deníku. V případě, že Zhotovitel tento závaz</w:t>
      </w:r>
      <w:r w:rsidR="00AA3BA9" w:rsidRPr="00FF0474">
        <w:rPr>
          <w:rFonts w:ascii="Segoe UI" w:hAnsi="Segoe UI" w:cs="Segoe UI"/>
          <w:sz w:val="22"/>
          <w:szCs w:val="22"/>
        </w:rPr>
        <w:t>ek nesplní, je povinen umožnit O</w:t>
      </w:r>
      <w:r w:rsidRPr="00FF0474">
        <w:rPr>
          <w:rFonts w:ascii="Segoe UI" w:hAnsi="Segoe UI" w:cs="Segoe UI"/>
          <w:sz w:val="22"/>
          <w:szCs w:val="22"/>
        </w:rPr>
        <w:t>bjednateli provedení dodatečné kontroly a nese náklady s tím spojené</w:t>
      </w:r>
      <w:r w:rsidR="00AA278C">
        <w:rPr>
          <w:rFonts w:ascii="Segoe UI" w:hAnsi="Segoe UI" w:cs="Segoe UI"/>
          <w:sz w:val="22"/>
          <w:szCs w:val="22"/>
        </w:rPr>
        <w:t>;</w:t>
      </w:r>
    </w:p>
    <w:p w14:paraId="52C5C3B6" w14:textId="77777777" w:rsidR="004105A3" w:rsidRPr="00FF0474" w:rsidRDefault="004105A3" w:rsidP="001B3578">
      <w:pPr>
        <w:pStyle w:val="Smlouva-slo"/>
        <w:numPr>
          <w:ilvl w:val="0"/>
          <w:numId w:val="19"/>
        </w:numPr>
        <w:spacing w:before="0" w:after="120" w:line="276" w:lineRule="auto"/>
        <w:ind w:left="709"/>
        <w:rPr>
          <w:rFonts w:ascii="Segoe UI" w:hAnsi="Segoe UI" w:cs="Segoe UI"/>
          <w:sz w:val="22"/>
          <w:szCs w:val="22"/>
        </w:rPr>
      </w:pPr>
      <w:r w:rsidRPr="00FF0474">
        <w:rPr>
          <w:rFonts w:ascii="Segoe UI" w:hAnsi="Segoe UI" w:cs="Segoe UI"/>
          <w:sz w:val="22"/>
          <w:szCs w:val="22"/>
        </w:rPr>
        <w:t xml:space="preserve">termíny konání kontrolních dnů budou stanoveny v zápisu o předání </w:t>
      </w:r>
      <w:r w:rsidR="00A51482" w:rsidRPr="00FF0474">
        <w:rPr>
          <w:rFonts w:ascii="Segoe UI" w:hAnsi="Segoe UI" w:cs="Segoe UI"/>
          <w:sz w:val="22"/>
          <w:szCs w:val="22"/>
        </w:rPr>
        <w:t>Staveniště</w:t>
      </w:r>
      <w:r w:rsidRPr="00FF0474">
        <w:rPr>
          <w:rFonts w:ascii="Segoe UI" w:hAnsi="Segoe UI" w:cs="Segoe UI"/>
          <w:sz w:val="22"/>
          <w:szCs w:val="22"/>
        </w:rPr>
        <w:t xml:space="preserve">; v případě potřeby budou kontrolní dny konány také mimo předem stanovený termín, a to buď na základě dohody stran uvedené v zápisu z kontrolního dne, nebo na základě výzvy </w:t>
      </w:r>
      <w:r w:rsidR="00BA1BB4" w:rsidRPr="00FF0474">
        <w:rPr>
          <w:rFonts w:ascii="Segoe UI" w:hAnsi="Segoe UI" w:cs="Segoe UI"/>
          <w:sz w:val="22"/>
          <w:szCs w:val="22"/>
        </w:rPr>
        <w:t>TDI nebo AD</w:t>
      </w:r>
      <w:r w:rsidR="00AA278C">
        <w:rPr>
          <w:rFonts w:ascii="Segoe UI" w:hAnsi="Segoe UI" w:cs="Segoe UI"/>
          <w:sz w:val="22"/>
          <w:szCs w:val="22"/>
        </w:rPr>
        <w:t>;</w:t>
      </w:r>
    </w:p>
    <w:p w14:paraId="07F1FD67" w14:textId="77777777" w:rsidR="004105A3" w:rsidRDefault="004105A3" w:rsidP="001B3578">
      <w:pPr>
        <w:pStyle w:val="Smlouva-slo"/>
        <w:numPr>
          <w:ilvl w:val="0"/>
          <w:numId w:val="19"/>
        </w:numPr>
        <w:spacing w:before="0" w:after="120" w:line="276" w:lineRule="auto"/>
        <w:ind w:left="709"/>
        <w:rPr>
          <w:rFonts w:ascii="Segoe UI" w:hAnsi="Segoe UI" w:cs="Segoe UI"/>
          <w:sz w:val="22"/>
          <w:szCs w:val="22"/>
        </w:rPr>
      </w:pPr>
      <w:r w:rsidRPr="00FF0474">
        <w:rPr>
          <w:rFonts w:ascii="Segoe UI" w:hAnsi="Segoe UI" w:cs="Segoe UI"/>
          <w:sz w:val="22"/>
          <w:szCs w:val="22"/>
        </w:rPr>
        <w:t>kontrolní dny budou řízeny</w:t>
      </w:r>
      <w:r w:rsidR="00065420">
        <w:rPr>
          <w:rFonts w:ascii="Segoe UI" w:hAnsi="Segoe UI" w:cs="Segoe UI"/>
          <w:sz w:val="22"/>
          <w:szCs w:val="22"/>
        </w:rPr>
        <w:t xml:space="preserve"> a organizovány</w:t>
      </w:r>
      <w:r w:rsidRPr="00FF0474">
        <w:rPr>
          <w:rFonts w:ascii="Segoe UI" w:hAnsi="Segoe UI" w:cs="Segoe UI"/>
          <w:sz w:val="22"/>
          <w:szCs w:val="22"/>
        </w:rPr>
        <w:t xml:space="preserve"> </w:t>
      </w:r>
      <w:r w:rsidR="00306916" w:rsidRPr="00FF0474">
        <w:rPr>
          <w:rFonts w:ascii="Segoe UI" w:hAnsi="Segoe UI" w:cs="Segoe UI"/>
          <w:sz w:val="22"/>
          <w:szCs w:val="22"/>
        </w:rPr>
        <w:t>TDI</w:t>
      </w:r>
      <w:r w:rsidR="00AA278C">
        <w:rPr>
          <w:rFonts w:ascii="Segoe UI" w:hAnsi="Segoe UI" w:cs="Segoe UI"/>
          <w:sz w:val="22"/>
          <w:szCs w:val="22"/>
        </w:rPr>
        <w:t>;</w:t>
      </w:r>
    </w:p>
    <w:p w14:paraId="69931B8D" w14:textId="4B45C588" w:rsidR="00CA0A61" w:rsidRPr="00FF0474" w:rsidRDefault="00CA0A61" w:rsidP="001B3578">
      <w:pPr>
        <w:pStyle w:val="Smlouva-slo"/>
        <w:numPr>
          <w:ilvl w:val="0"/>
          <w:numId w:val="19"/>
        </w:numPr>
        <w:spacing w:before="0" w:after="120" w:line="276" w:lineRule="auto"/>
        <w:ind w:left="709"/>
        <w:rPr>
          <w:rFonts w:ascii="Segoe UI" w:hAnsi="Segoe UI" w:cs="Segoe UI"/>
          <w:sz w:val="22"/>
          <w:szCs w:val="22"/>
        </w:rPr>
      </w:pPr>
      <w:r w:rsidRPr="00892B44">
        <w:rPr>
          <w:rFonts w:ascii="Segoe UI" w:hAnsi="Segoe UI" w:cs="Segoe UI"/>
          <w:sz w:val="22"/>
          <w:szCs w:val="22"/>
        </w:rPr>
        <w:t xml:space="preserve">kontrolních dnů se účastní </w:t>
      </w:r>
      <w:r>
        <w:rPr>
          <w:rFonts w:ascii="Segoe UI" w:hAnsi="Segoe UI" w:cs="Segoe UI"/>
          <w:sz w:val="22"/>
          <w:szCs w:val="22"/>
        </w:rPr>
        <w:t>TDI</w:t>
      </w:r>
      <w:r w:rsidRPr="00892B44">
        <w:rPr>
          <w:rFonts w:ascii="Segoe UI" w:hAnsi="Segoe UI" w:cs="Segoe UI"/>
          <w:sz w:val="22"/>
          <w:szCs w:val="22"/>
        </w:rPr>
        <w:t>, Zhotovitel</w:t>
      </w:r>
      <w:r>
        <w:rPr>
          <w:rFonts w:ascii="Segoe UI" w:hAnsi="Segoe UI" w:cs="Segoe UI"/>
          <w:sz w:val="22"/>
          <w:szCs w:val="22"/>
        </w:rPr>
        <w:t xml:space="preserve"> (tj. </w:t>
      </w:r>
      <w:r w:rsidRPr="00892B44">
        <w:rPr>
          <w:rFonts w:ascii="Segoe UI" w:hAnsi="Segoe UI" w:cs="Segoe UI"/>
          <w:sz w:val="22"/>
          <w:szCs w:val="22"/>
        </w:rPr>
        <w:t xml:space="preserve">stavbyvedoucí, příp. v jeho nepřítomnosti </w:t>
      </w:r>
      <w:r>
        <w:rPr>
          <w:rFonts w:ascii="Segoe UI" w:hAnsi="Segoe UI" w:cs="Segoe UI"/>
          <w:sz w:val="22"/>
          <w:szCs w:val="22"/>
        </w:rPr>
        <w:t xml:space="preserve">zástupce </w:t>
      </w:r>
      <w:r w:rsidRPr="00892B44">
        <w:rPr>
          <w:rFonts w:ascii="Segoe UI" w:hAnsi="Segoe UI" w:cs="Segoe UI"/>
          <w:sz w:val="22"/>
          <w:szCs w:val="22"/>
        </w:rPr>
        <w:t>stavbyvedoucí</w:t>
      </w:r>
      <w:r>
        <w:rPr>
          <w:rFonts w:ascii="Segoe UI" w:hAnsi="Segoe UI" w:cs="Segoe UI"/>
          <w:sz w:val="22"/>
          <w:szCs w:val="22"/>
        </w:rPr>
        <w:t>ho</w:t>
      </w:r>
      <w:r w:rsidRPr="00892B44">
        <w:rPr>
          <w:rFonts w:ascii="Segoe UI" w:hAnsi="Segoe UI" w:cs="Segoe UI"/>
          <w:sz w:val="22"/>
          <w:szCs w:val="22"/>
        </w:rPr>
        <w:t xml:space="preserve"> v souladu s </w:t>
      </w:r>
      <w:r w:rsidRPr="00264551">
        <w:rPr>
          <w:rFonts w:ascii="Segoe UI" w:hAnsi="Segoe UI" w:cs="Segoe UI"/>
          <w:sz w:val="22"/>
          <w:szCs w:val="22"/>
        </w:rPr>
        <w:t xml:space="preserve">odst. </w:t>
      </w:r>
      <w:r w:rsidR="00264551" w:rsidRPr="00264551">
        <w:rPr>
          <w:rFonts w:ascii="Segoe UI" w:hAnsi="Segoe UI" w:cs="Segoe UI"/>
          <w:sz w:val="22"/>
          <w:szCs w:val="22"/>
        </w:rPr>
        <w:fldChar w:fldCharType="begin"/>
      </w:r>
      <w:r w:rsidR="00264551" w:rsidRPr="00264551">
        <w:rPr>
          <w:rFonts w:ascii="Segoe UI" w:hAnsi="Segoe UI" w:cs="Segoe UI"/>
          <w:sz w:val="22"/>
          <w:szCs w:val="22"/>
        </w:rPr>
        <w:instrText xml:space="preserve"> REF _Ref114216190 \n \h </w:instrText>
      </w:r>
      <w:r w:rsidR="00264551">
        <w:rPr>
          <w:rFonts w:ascii="Segoe UI" w:hAnsi="Segoe UI" w:cs="Segoe UI"/>
          <w:sz w:val="22"/>
          <w:szCs w:val="22"/>
        </w:rPr>
        <w:instrText xml:space="preserve"> \* MERGEFORMAT </w:instrText>
      </w:r>
      <w:r w:rsidR="00264551" w:rsidRPr="00264551">
        <w:rPr>
          <w:rFonts w:ascii="Segoe UI" w:hAnsi="Segoe UI" w:cs="Segoe UI"/>
          <w:sz w:val="22"/>
          <w:szCs w:val="22"/>
        </w:rPr>
      </w:r>
      <w:r w:rsidR="00264551" w:rsidRPr="00264551">
        <w:rPr>
          <w:rFonts w:ascii="Segoe UI" w:hAnsi="Segoe UI" w:cs="Segoe UI"/>
          <w:sz w:val="22"/>
          <w:szCs w:val="22"/>
        </w:rPr>
        <w:fldChar w:fldCharType="separate"/>
      </w:r>
      <w:r w:rsidR="00264551" w:rsidRPr="00264551">
        <w:rPr>
          <w:rFonts w:ascii="Segoe UI" w:hAnsi="Segoe UI" w:cs="Segoe UI"/>
          <w:sz w:val="22"/>
          <w:szCs w:val="22"/>
        </w:rPr>
        <w:t>XVI.4</w:t>
      </w:r>
      <w:r w:rsidR="00264551" w:rsidRPr="00264551">
        <w:rPr>
          <w:rFonts w:ascii="Segoe UI" w:hAnsi="Segoe UI" w:cs="Segoe UI"/>
          <w:sz w:val="22"/>
          <w:szCs w:val="22"/>
        </w:rPr>
        <w:fldChar w:fldCharType="end"/>
      </w:r>
      <w:r w:rsidRPr="00264551">
        <w:rPr>
          <w:rFonts w:ascii="Segoe UI" w:hAnsi="Segoe UI" w:cs="Segoe UI"/>
          <w:sz w:val="22"/>
          <w:szCs w:val="22"/>
        </w:rPr>
        <w:t>. této smlouvy</w:t>
      </w:r>
      <w:r w:rsidRPr="00C80E86">
        <w:rPr>
          <w:rFonts w:ascii="Segoe UI" w:hAnsi="Segoe UI" w:cs="Segoe UI"/>
          <w:sz w:val="22"/>
          <w:szCs w:val="22"/>
        </w:rPr>
        <w:t>; kontrolníc</w:t>
      </w:r>
      <w:r w:rsidRPr="00792FFA">
        <w:rPr>
          <w:rFonts w:ascii="Segoe UI" w:hAnsi="Segoe UI" w:cs="Segoe UI"/>
          <w:sz w:val="22"/>
          <w:szCs w:val="22"/>
        </w:rPr>
        <w:t xml:space="preserve">h dnů mají </w:t>
      </w:r>
      <w:r w:rsidRPr="00901680">
        <w:rPr>
          <w:rFonts w:ascii="Segoe UI" w:hAnsi="Segoe UI" w:cs="Segoe UI"/>
          <w:sz w:val="22"/>
          <w:szCs w:val="22"/>
        </w:rPr>
        <w:t xml:space="preserve">právo se </w:t>
      </w:r>
      <w:r w:rsidRPr="0068792E">
        <w:rPr>
          <w:rFonts w:ascii="Segoe UI" w:hAnsi="Segoe UI" w:cs="Segoe UI"/>
          <w:sz w:val="22"/>
          <w:szCs w:val="22"/>
        </w:rPr>
        <w:t xml:space="preserve">dále </w:t>
      </w:r>
      <w:r w:rsidRPr="005F034D">
        <w:rPr>
          <w:rFonts w:ascii="Segoe UI" w:hAnsi="Segoe UI" w:cs="Segoe UI"/>
          <w:sz w:val="22"/>
          <w:szCs w:val="22"/>
        </w:rPr>
        <w:t xml:space="preserve">účastnit </w:t>
      </w:r>
      <w:r w:rsidRPr="004C55BF">
        <w:rPr>
          <w:rFonts w:ascii="Segoe UI" w:hAnsi="Segoe UI" w:cs="Segoe UI"/>
          <w:sz w:val="22"/>
          <w:szCs w:val="22"/>
        </w:rPr>
        <w:t>Objednatel</w:t>
      </w:r>
      <w:r w:rsidRPr="007642A4">
        <w:rPr>
          <w:rFonts w:ascii="Segoe UI" w:hAnsi="Segoe UI" w:cs="Segoe UI"/>
          <w:sz w:val="22"/>
          <w:szCs w:val="22"/>
        </w:rPr>
        <w:t xml:space="preserve">, </w:t>
      </w:r>
      <w:proofErr w:type="gramStart"/>
      <w:r w:rsidRPr="007642A4">
        <w:rPr>
          <w:rFonts w:ascii="Segoe UI" w:hAnsi="Segoe UI" w:cs="Segoe UI"/>
          <w:sz w:val="22"/>
          <w:szCs w:val="22"/>
        </w:rPr>
        <w:t>AD</w:t>
      </w:r>
      <w:r>
        <w:rPr>
          <w:rFonts w:ascii="Segoe UI" w:hAnsi="Segoe UI" w:cs="Segoe UI"/>
          <w:sz w:val="22"/>
          <w:szCs w:val="22"/>
        </w:rPr>
        <w:t xml:space="preserve">, </w:t>
      </w:r>
      <w:r w:rsidRPr="00D354D1">
        <w:rPr>
          <w:rFonts w:ascii="Segoe UI" w:hAnsi="Segoe UI" w:cs="Segoe UI"/>
          <w:sz w:val="22"/>
          <w:szCs w:val="22"/>
        </w:rPr>
        <w:t xml:space="preserve"> budoucí</w:t>
      </w:r>
      <w:proofErr w:type="gramEnd"/>
      <w:r>
        <w:rPr>
          <w:rFonts w:ascii="Segoe UI" w:hAnsi="Segoe UI" w:cs="Segoe UI"/>
          <w:sz w:val="22"/>
          <w:szCs w:val="22"/>
        </w:rPr>
        <w:t xml:space="preserve"> provozovatel díla (dále jen „</w:t>
      </w:r>
      <w:r w:rsidRPr="00CA0A61">
        <w:rPr>
          <w:rFonts w:ascii="Segoe UI" w:hAnsi="Segoe UI" w:cs="Segoe UI"/>
          <w:b/>
          <w:bCs/>
          <w:i/>
          <w:iCs/>
          <w:sz w:val="22"/>
          <w:szCs w:val="22"/>
        </w:rPr>
        <w:t>Provozovatel</w:t>
      </w:r>
      <w:r>
        <w:rPr>
          <w:rFonts w:ascii="Segoe UI" w:hAnsi="Segoe UI" w:cs="Segoe UI"/>
          <w:sz w:val="22"/>
          <w:szCs w:val="22"/>
        </w:rPr>
        <w:t>“)</w:t>
      </w:r>
      <w:r w:rsidRPr="00892B44">
        <w:rPr>
          <w:rFonts w:ascii="Segoe UI" w:hAnsi="Segoe UI" w:cs="Segoe UI"/>
          <w:sz w:val="22"/>
          <w:szCs w:val="22"/>
        </w:rPr>
        <w:t xml:space="preserve"> a případně další osoby pověřené Objednatelem</w:t>
      </w:r>
      <w:r>
        <w:rPr>
          <w:rFonts w:ascii="Segoe UI" w:hAnsi="Segoe UI" w:cs="Segoe UI"/>
          <w:sz w:val="22"/>
          <w:szCs w:val="22"/>
        </w:rPr>
        <w:t>;</w:t>
      </w:r>
    </w:p>
    <w:p w14:paraId="4B94E6D5" w14:textId="77777777" w:rsidR="004105A3" w:rsidRPr="00FF0474" w:rsidRDefault="004105A3" w:rsidP="001B3578">
      <w:pPr>
        <w:pStyle w:val="Smlouva-slo"/>
        <w:numPr>
          <w:ilvl w:val="0"/>
          <w:numId w:val="19"/>
        </w:numPr>
        <w:spacing w:before="0" w:after="120" w:line="276" w:lineRule="auto"/>
        <w:ind w:left="709"/>
        <w:rPr>
          <w:rFonts w:ascii="Segoe UI" w:hAnsi="Segoe UI" w:cs="Segoe UI"/>
          <w:sz w:val="22"/>
          <w:szCs w:val="22"/>
        </w:rPr>
      </w:pPr>
      <w:r w:rsidRPr="00FF0474">
        <w:rPr>
          <w:rFonts w:ascii="Segoe UI" w:hAnsi="Segoe UI" w:cs="Segoe UI"/>
          <w:sz w:val="22"/>
          <w:szCs w:val="22"/>
        </w:rPr>
        <w:t xml:space="preserve">z kontrolních dnů budou </w:t>
      </w:r>
      <w:r w:rsidR="00306916" w:rsidRPr="00FF0474">
        <w:rPr>
          <w:rFonts w:ascii="Segoe UI" w:hAnsi="Segoe UI" w:cs="Segoe UI"/>
          <w:sz w:val="22"/>
          <w:szCs w:val="22"/>
        </w:rPr>
        <w:t>TDI</w:t>
      </w:r>
      <w:r w:rsidR="00F501AC" w:rsidRPr="00FF0474">
        <w:rPr>
          <w:rFonts w:ascii="Segoe UI" w:hAnsi="Segoe UI" w:cs="Segoe UI"/>
          <w:sz w:val="22"/>
          <w:szCs w:val="22"/>
        </w:rPr>
        <w:t xml:space="preserve"> </w:t>
      </w:r>
      <w:r w:rsidRPr="00FF0474">
        <w:rPr>
          <w:rFonts w:ascii="Segoe UI" w:hAnsi="Segoe UI" w:cs="Segoe UI"/>
          <w:sz w:val="22"/>
          <w:szCs w:val="22"/>
        </w:rPr>
        <w:t xml:space="preserve">pořizovány zápisy, které budou </w:t>
      </w:r>
      <w:r w:rsidR="00BE2007" w:rsidRPr="00FF0474">
        <w:rPr>
          <w:rFonts w:ascii="Segoe UI" w:hAnsi="Segoe UI" w:cs="Segoe UI"/>
          <w:sz w:val="22"/>
          <w:szCs w:val="22"/>
        </w:rPr>
        <w:t>Zhotovitel</w:t>
      </w:r>
      <w:r w:rsidRPr="00FF0474">
        <w:rPr>
          <w:rFonts w:ascii="Segoe UI" w:hAnsi="Segoe UI" w:cs="Segoe UI"/>
          <w:sz w:val="22"/>
          <w:szCs w:val="22"/>
        </w:rPr>
        <w:t xml:space="preserve">i zasílány v elektronické podobě. </w:t>
      </w:r>
    </w:p>
    <w:p w14:paraId="2A6867D3" w14:textId="77777777" w:rsidR="00CA0A61" w:rsidRDefault="00CA0A61"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1C41D4">
        <w:rPr>
          <w:rFonts w:ascii="Segoe UI" w:hAnsi="Segoe UI" w:cs="Segoe UI"/>
          <w:sz w:val="22"/>
          <w:szCs w:val="22"/>
        </w:rPr>
        <w:t>Zhotovitel je povinen zajistit nápravu nedostatků nebo vad na zhotovovaném díle,</w:t>
      </w:r>
      <w:r>
        <w:rPr>
          <w:rFonts w:ascii="Segoe UI" w:hAnsi="Segoe UI" w:cs="Segoe UI"/>
          <w:sz w:val="22"/>
          <w:szCs w:val="22"/>
        </w:rPr>
        <w:t xml:space="preserve"> zjištěných zejména v rámci kontrolních dnů nebo v rámci jiných kontrol díla, a to bez zbytečného odkladu, nejpozději však do 15 dnů ode dne, kdy se Zhotovitel o takové vadě dozvěděl nebo dozvědět mohl a měl, nebude-li mezi Zhotovitelem a Objednatelem v konkrétním případě dohodnuto jinak</w:t>
      </w:r>
    </w:p>
    <w:p w14:paraId="0263D974" w14:textId="25606BD4" w:rsidR="00EA760D"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60202F" w:rsidRPr="00FF0474">
        <w:rPr>
          <w:rFonts w:ascii="Segoe UI" w:hAnsi="Segoe UI" w:cs="Segoe UI"/>
          <w:sz w:val="22"/>
          <w:szCs w:val="22"/>
        </w:rPr>
        <w:t xml:space="preserve"> bere na vědomí, že </w:t>
      </w:r>
      <w:r w:rsidR="00A2157E" w:rsidRPr="00FF0474">
        <w:rPr>
          <w:rFonts w:ascii="Segoe UI" w:hAnsi="Segoe UI" w:cs="Segoe UI"/>
          <w:sz w:val="22"/>
          <w:szCs w:val="22"/>
        </w:rPr>
        <w:t xml:space="preserve">je povinen odpovídajícím způsobem zajistit zabezpečení </w:t>
      </w:r>
      <w:r w:rsidR="003F057C">
        <w:rPr>
          <w:rFonts w:ascii="Segoe UI" w:hAnsi="Segoe UI" w:cs="Segoe UI"/>
          <w:sz w:val="22"/>
          <w:szCs w:val="22"/>
        </w:rPr>
        <w:t>S</w:t>
      </w:r>
      <w:r w:rsidR="00A2157E" w:rsidRPr="00FF0474">
        <w:rPr>
          <w:rFonts w:ascii="Segoe UI" w:hAnsi="Segoe UI" w:cs="Segoe UI"/>
          <w:sz w:val="22"/>
          <w:szCs w:val="22"/>
        </w:rPr>
        <w:t>taveniště</w:t>
      </w:r>
      <w:r w:rsidR="00956C9E" w:rsidRPr="00FF0474">
        <w:rPr>
          <w:rFonts w:ascii="Segoe UI" w:hAnsi="Segoe UI" w:cs="Segoe UI"/>
          <w:sz w:val="22"/>
          <w:szCs w:val="22"/>
        </w:rPr>
        <w:t>.</w:t>
      </w:r>
      <w:r w:rsidR="00BA270A" w:rsidRPr="00FF0474">
        <w:rPr>
          <w:rFonts w:ascii="Segoe UI" w:hAnsi="Segoe UI" w:cs="Segoe UI"/>
          <w:sz w:val="22"/>
          <w:szCs w:val="22"/>
        </w:rPr>
        <w:t xml:space="preserve"> Zhotovitel je především povinen </w:t>
      </w:r>
      <w:r w:rsidR="002C7685">
        <w:rPr>
          <w:rFonts w:ascii="Segoe UI" w:hAnsi="Segoe UI" w:cs="Segoe UI"/>
          <w:sz w:val="22"/>
          <w:szCs w:val="22"/>
        </w:rPr>
        <w:t>S</w:t>
      </w:r>
      <w:r w:rsidR="00BA270A" w:rsidRPr="00FF0474">
        <w:rPr>
          <w:rFonts w:ascii="Segoe UI" w:hAnsi="Segoe UI" w:cs="Segoe UI"/>
          <w:sz w:val="22"/>
          <w:szCs w:val="22"/>
        </w:rPr>
        <w:t>taveniště oplocením zabezpečit proti vstupu nepovolaných osob.</w:t>
      </w:r>
      <w:r w:rsidR="00EA760D" w:rsidRPr="00EA760D">
        <w:rPr>
          <w:rFonts w:ascii="Segoe UI" w:hAnsi="Segoe UI" w:cs="Segoe UI"/>
          <w:sz w:val="22"/>
          <w:szCs w:val="22"/>
        </w:rPr>
        <w:t xml:space="preserve"> </w:t>
      </w:r>
      <w:r w:rsidR="00EA760D">
        <w:rPr>
          <w:rFonts w:ascii="Segoe UI" w:hAnsi="Segoe UI" w:cs="Segoe UI"/>
          <w:sz w:val="22"/>
          <w:szCs w:val="22"/>
        </w:rPr>
        <w:t xml:space="preserve">Zhotovitel se zavazuje umístit Staveniště tak, aby neomezovalo a ekologicky neohrožovalo okolí Stavby ani dalších jiných pracovišť Objednatele (zejména prašnost a hluk). </w:t>
      </w:r>
      <w:r w:rsidR="003F2AE0">
        <w:rPr>
          <w:rFonts w:ascii="Segoe UI" w:hAnsi="Segoe UI" w:cs="Segoe UI"/>
          <w:sz w:val="22"/>
          <w:szCs w:val="22"/>
        </w:rPr>
        <w:t>N</w:t>
      </w:r>
      <w:r w:rsidR="00EA760D">
        <w:rPr>
          <w:rFonts w:ascii="Segoe UI" w:hAnsi="Segoe UI" w:cs="Segoe UI"/>
          <w:sz w:val="22"/>
          <w:szCs w:val="22"/>
        </w:rPr>
        <w:t xml:space="preserve">apojení zařízení Staveniště a Stavby na média  </w:t>
      </w:r>
      <w:r w:rsidR="003F2AE0">
        <w:rPr>
          <w:rFonts w:ascii="Segoe UI" w:hAnsi="Segoe UI" w:cs="Segoe UI"/>
          <w:sz w:val="22"/>
          <w:szCs w:val="22"/>
        </w:rPr>
        <w:t>zabezpečí Zhotovitel na své náklady</w:t>
      </w:r>
      <w:r w:rsidR="00EA760D">
        <w:rPr>
          <w:rFonts w:ascii="Segoe UI" w:hAnsi="Segoe UI" w:cs="Segoe UI"/>
          <w:sz w:val="22"/>
          <w:szCs w:val="22"/>
        </w:rPr>
        <w:t xml:space="preserve"> v rozsahu povoleném pro Stavbu</w:t>
      </w:r>
      <w:r w:rsidR="00EA760D" w:rsidRPr="00F65803">
        <w:rPr>
          <w:rFonts w:ascii="Segoe UI" w:hAnsi="Segoe UI" w:cs="Segoe UI"/>
          <w:sz w:val="22"/>
          <w:szCs w:val="22"/>
        </w:rPr>
        <w:t>. Zhotovitel současně zajistí a vhodně umístí informační tabuli s identifikačními údaji o</w:t>
      </w:r>
      <w:r w:rsidR="00EA760D">
        <w:rPr>
          <w:rFonts w:ascii="Segoe UI" w:hAnsi="Segoe UI" w:cs="Segoe UI"/>
          <w:sz w:val="22"/>
          <w:szCs w:val="22"/>
        </w:rPr>
        <w:t xml:space="preserve"> předmětu smlouvy. </w:t>
      </w:r>
    </w:p>
    <w:p w14:paraId="4B99FBC6" w14:textId="77777777" w:rsidR="00EA760D" w:rsidRDefault="00EA760D"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 xml:space="preserve">Zhotovitel je povinen při provádění díla spolupracovat s TDI a plnit jeho pokyny a pokyny Objednatele. Zhotovitel je povinen písemně upozornit Objednatele bez zbytečného odkladu na nevhodnou povahu pokynů daných mu TDI či Objednatelem. </w:t>
      </w:r>
    </w:p>
    <w:p w14:paraId="6D5CC374" w14:textId="09F82298" w:rsidR="0060202F" w:rsidRDefault="00EA760D"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BD121B">
        <w:rPr>
          <w:rFonts w:ascii="Segoe UI" w:hAnsi="Segoe UI" w:cs="Segoe UI"/>
          <w:sz w:val="22"/>
          <w:szCs w:val="22"/>
        </w:rPr>
        <w:t>Využije-li Zhotovitel k provádění díla poddodavatele, odpovídá za práce jím provedené tak, jako by je vykonal sám.</w:t>
      </w:r>
    </w:p>
    <w:p w14:paraId="1AC338E5" w14:textId="77777777" w:rsidR="00EA760D" w:rsidRPr="00BD121B" w:rsidRDefault="00EA760D"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BD121B">
        <w:rPr>
          <w:rFonts w:ascii="Segoe UI" w:hAnsi="Segoe UI" w:cs="Segoe UI"/>
          <w:sz w:val="22"/>
          <w:szCs w:val="22"/>
        </w:rPr>
        <w:t xml:space="preserve">Jestliže relevantní právní předpisy či normy ČSN stanoví provedení zkoušek osvědčujících vlastnosti díla či jeho části, provede Zhotovitel takové zkoušky tak, aby byly dokončeny před předáním a převzetím díla. Zhotovitel je povinen u dodávek a materiálů prověřit, zda disponují platným ověřením příslušnou státní zkušebnou nebo schválení či certifikaci, prověřit doklady o všech provedených průběžných zkouškách, revizích a měřeních dokládajících kvalitu a způsobilost díla i všech jeho částí.   </w:t>
      </w:r>
    </w:p>
    <w:p w14:paraId="4E6A777E" w14:textId="77777777" w:rsidR="00EA760D" w:rsidRPr="00BD121B" w:rsidRDefault="00EA760D"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BD121B">
        <w:rPr>
          <w:rFonts w:ascii="Segoe UI" w:hAnsi="Segoe UI" w:cs="Segoe UI"/>
          <w:sz w:val="22"/>
          <w:szCs w:val="22"/>
        </w:rPr>
        <w:t>Zhotovitel je dle zákona č. 258/2000 Sb., o ochraně veřejného zdraví a o změně některých souvisejících zákonů, a vyhlášky č. 409/2005 Sb., doložit, že veškeré materiály, chemické látky apod. přicházející do přímého styku s pit</w:t>
      </w:r>
      <w:r w:rsidR="003F057C">
        <w:rPr>
          <w:rFonts w:ascii="Segoe UI" w:hAnsi="Segoe UI" w:cs="Segoe UI"/>
          <w:sz w:val="22"/>
          <w:szCs w:val="22"/>
        </w:rPr>
        <w:t>n</w:t>
      </w:r>
      <w:r w:rsidRPr="00BD121B">
        <w:rPr>
          <w:rFonts w:ascii="Segoe UI" w:hAnsi="Segoe UI" w:cs="Segoe UI"/>
          <w:sz w:val="22"/>
          <w:szCs w:val="22"/>
        </w:rPr>
        <w:t>ou vodou byly schváleny na základě výluhových zkoušek pro styk s pitnou vodou</w:t>
      </w:r>
      <w:r w:rsidR="00A95C8C" w:rsidRPr="00BD121B">
        <w:rPr>
          <w:rFonts w:ascii="Segoe UI" w:hAnsi="Segoe UI" w:cs="Segoe UI"/>
          <w:sz w:val="22"/>
          <w:szCs w:val="22"/>
        </w:rPr>
        <w:t>.</w:t>
      </w:r>
    </w:p>
    <w:p w14:paraId="6576EF7E" w14:textId="2CBEE67F" w:rsidR="00EA760D" w:rsidRDefault="00EA760D"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Na odůvodněnou písemnou žádost Zhotovite</w:t>
      </w:r>
      <w:r w:rsidRPr="00F65803">
        <w:rPr>
          <w:rFonts w:ascii="Segoe UI" w:hAnsi="Segoe UI" w:cs="Segoe UI"/>
          <w:sz w:val="22"/>
          <w:szCs w:val="22"/>
        </w:rPr>
        <w:t>le</w:t>
      </w:r>
      <w:r>
        <w:rPr>
          <w:rFonts w:ascii="Segoe UI" w:hAnsi="Segoe UI" w:cs="Segoe UI"/>
          <w:sz w:val="22"/>
          <w:szCs w:val="22"/>
        </w:rPr>
        <w:t xml:space="preserve"> Objednatel poskytne Zhotoviteli součinnost, kterou je možné na něm dle odůvodněné žádosti Zhotovitele </w:t>
      </w:r>
      <w:r w:rsidR="003F057C">
        <w:rPr>
          <w:rFonts w:ascii="Segoe UI" w:hAnsi="Segoe UI" w:cs="Segoe UI"/>
          <w:sz w:val="22"/>
          <w:szCs w:val="22"/>
        </w:rPr>
        <w:t xml:space="preserve">spravedlivě </w:t>
      </w:r>
      <w:r>
        <w:rPr>
          <w:rFonts w:ascii="Segoe UI" w:hAnsi="Segoe UI" w:cs="Segoe UI"/>
          <w:sz w:val="22"/>
          <w:szCs w:val="22"/>
        </w:rPr>
        <w:t xml:space="preserve">požadovat. </w:t>
      </w:r>
    </w:p>
    <w:p w14:paraId="1ECEA2FF" w14:textId="4EE720C6" w:rsidR="00EA760D" w:rsidRDefault="00EA760D"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43" w:name="_Ref114216843"/>
      <w:r w:rsidRPr="0072483C">
        <w:rPr>
          <w:rFonts w:ascii="Segoe UI" w:hAnsi="Segoe UI" w:cs="Segoe UI"/>
          <w:sz w:val="22"/>
          <w:szCs w:val="22"/>
        </w:rPr>
        <w:t>Zhotovitel je povinen při provádění díla dodržovat požadavky související se sociální odpovědností stanovené v příloze č.</w:t>
      </w:r>
      <w:r w:rsidR="0072483C">
        <w:rPr>
          <w:rFonts w:ascii="Segoe UI" w:hAnsi="Segoe UI" w:cs="Segoe UI"/>
          <w:sz w:val="22"/>
          <w:szCs w:val="22"/>
        </w:rPr>
        <w:t> </w:t>
      </w:r>
      <w:r w:rsidR="00A32434">
        <w:rPr>
          <w:rFonts w:ascii="Segoe UI" w:hAnsi="Segoe UI" w:cs="Segoe UI"/>
          <w:sz w:val="22"/>
          <w:szCs w:val="22"/>
        </w:rPr>
        <w:t>3</w:t>
      </w:r>
      <w:r w:rsidR="00C2239E">
        <w:rPr>
          <w:rFonts w:ascii="Segoe UI" w:hAnsi="Segoe UI" w:cs="Segoe UI"/>
          <w:sz w:val="22"/>
          <w:szCs w:val="22"/>
        </w:rPr>
        <w:t>.</w:t>
      </w:r>
      <w:r w:rsidRPr="0072483C">
        <w:rPr>
          <w:rFonts w:ascii="Segoe UI" w:hAnsi="Segoe UI" w:cs="Segoe UI"/>
          <w:sz w:val="22"/>
          <w:szCs w:val="22"/>
        </w:rPr>
        <w:t xml:space="preserve"> Zhotovitel předloží Objednateli nejpozději do 10 dnů ode dne účinnosti této smlouvy seznam osob dle přílohy č.</w:t>
      </w:r>
      <w:r w:rsidR="0072483C">
        <w:rPr>
          <w:rFonts w:ascii="Segoe UI" w:hAnsi="Segoe UI" w:cs="Segoe UI"/>
          <w:sz w:val="22"/>
          <w:szCs w:val="22"/>
        </w:rPr>
        <w:t> </w:t>
      </w:r>
      <w:r w:rsidR="00A32434">
        <w:rPr>
          <w:rFonts w:ascii="Segoe UI" w:hAnsi="Segoe UI" w:cs="Segoe UI"/>
          <w:sz w:val="22"/>
          <w:szCs w:val="22"/>
        </w:rPr>
        <w:t>3</w:t>
      </w:r>
      <w:r>
        <w:rPr>
          <w:rFonts w:ascii="Segoe UI" w:hAnsi="Segoe UI" w:cs="Segoe UI"/>
          <w:sz w:val="22"/>
          <w:szCs w:val="22"/>
        </w:rPr>
        <w:t>.</w:t>
      </w:r>
      <w:bookmarkEnd w:id="43"/>
      <w:r>
        <w:rPr>
          <w:rFonts w:ascii="Segoe UI" w:hAnsi="Segoe UI" w:cs="Segoe UI"/>
          <w:sz w:val="22"/>
          <w:szCs w:val="22"/>
        </w:rPr>
        <w:t xml:space="preserve">  </w:t>
      </w:r>
    </w:p>
    <w:p w14:paraId="13E12459" w14:textId="5F8A0C03" w:rsidR="00300A4E" w:rsidRPr="00855607" w:rsidRDefault="00300A4E"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Zhotovitel je povinen při provádění díla dodržovat požadavky stanovené v příloze č. </w:t>
      </w:r>
      <w:r w:rsidR="00DB72A2">
        <w:rPr>
          <w:rFonts w:ascii="Segoe UI" w:hAnsi="Segoe UI" w:cs="Segoe UI"/>
          <w:sz w:val="22"/>
          <w:szCs w:val="22"/>
        </w:rPr>
        <w:t>4</w:t>
      </w:r>
      <w:r>
        <w:rPr>
          <w:rFonts w:ascii="Segoe UI" w:hAnsi="Segoe UI" w:cs="Segoe UI"/>
          <w:sz w:val="22"/>
          <w:szCs w:val="22"/>
        </w:rPr>
        <w:t xml:space="preserve"> této smlouvy Požadavky Objednatele na pravidla realizace předmětu veřejné zakázky. </w:t>
      </w:r>
    </w:p>
    <w:p w14:paraId="0994D2A8" w14:textId="3ECCD08C" w:rsidR="009C31E0" w:rsidRPr="00506716" w:rsidRDefault="00EA760D" w:rsidP="00506716">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44" w:name="_Ref114216527"/>
      <w:r>
        <w:rPr>
          <w:rFonts w:ascii="Segoe UI" w:hAnsi="Segoe UI" w:cs="Segoe UI"/>
          <w:sz w:val="22"/>
          <w:szCs w:val="22"/>
        </w:rPr>
        <w:t xml:space="preserve">Zhotovitel je povinen provádět práce na díle plynule tak, aby dodržel lhůtu pro </w:t>
      </w:r>
      <w:r w:rsidR="00A32434">
        <w:rPr>
          <w:rFonts w:ascii="Segoe UI" w:hAnsi="Segoe UI" w:cs="Segoe UI"/>
          <w:sz w:val="22"/>
          <w:szCs w:val="22"/>
        </w:rPr>
        <w:t xml:space="preserve">dokončení a </w:t>
      </w:r>
      <w:r>
        <w:rPr>
          <w:rFonts w:ascii="Segoe UI" w:hAnsi="Segoe UI" w:cs="Segoe UI"/>
          <w:sz w:val="22"/>
          <w:szCs w:val="22"/>
        </w:rPr>
        <w:t>předání a převzetí díla</w:t>
      </w:r>
      <w:r w:rsidR="00A32434">
        <w:rPr>
          <w:rFonts w:ascii="Segoe UI" w:hAnsi="Segoe UI" w:cs="Segoe UI"/>
          <w:sz w:val="22"/>
          <w:szCs w:val="22"/>
        </w:rPr>
        <w:t xml:space="preserve"> </w:t>
      </w:r>
      <w:r>
        <w:rPr>
          <w:rFonts w:ascii="Segoe UI" w:hAnsi="Segoe UI" w:cs="Segoe UI"/>
          <w:sz w:val="22"/>
          <w:szCs w:val="22"/>
        </w:rPr>
        <w:t>Objednatelem dle této smlouvy.</w:t>
      </w:r>
      <w:bookmarkEnd w:id="44"/>
      <w:r>
        <w:rPr>
          <w:rFonts w:ascii="Segoe UI" w:hAnsi="Segoe UI" w:cs="Segoe UI"/>
          <w:sz w:val="22"/>
          <w:szCs w:val="22"/>
        </w:rPr>
        <w:t xml:space="preserve">  </w:t>
      </w:r>
    </w:p>
    <w:p w14:paraId="283FF168" w14:textId="77777777" w:rsidR="009F6F15" w:rsidRDefault="00982400"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Zhotovitel se zavazuje poskytnout v průběhu provádění díla dle této smlouvy součinnost Objednateli i všem osobám Objednatelem pověřeným v případě, že vznikne potřeba využití Staveniště. Zhotovitel je zejména povinen</w:t>
      </w:r>
      <w:r w:rsidR="009F6F15">
        <w:rPr>
          <w:rFonts w:ascii="Segoe UI" w:hAnsi="Segoe UI" w:cs="Segoe UI"/>
          <w:sz w:val="22"/>
          <w:szCs w:val="22"/>
        </w:rPr>
        <w:t xml:space="preserve">: </w:t>
      </w:r>
    </w:p>
    <w:p w14:paraId="381CE3E5" w14:textId="77777777" w:rsidR="009F6F15" w:rsidRPr="009832A4" w:rsidRDefault="00982400" w:rsidP="00D35F3E">
      <w:pPr>
        <w:numPr>
          <w:ilvl w:val="0"/>
          <w:numId w:val="79"/>
        </w:numPr>
        <w:spacing w:after="120" w:line="276" w:lineRule="auto"/>
        <w:jc w:val="both"/>
        <w:rPr>
          <w:rFonts w:ascii="Segoe UI" w:hAnsi="Segoe UI" w:cs="Segoe UI"/>
          <w:sz w:val="22"/>
          <w:szCs w:val="22"/>
        </w:rPr>
      </w:pPr>
      <w:r w:rsidRPr="00A91C77">
        <w:rPr>
          <w:rFonts w:ascii="Segoe UI" w:hAnsi="Segoe UI" w:cs="Segoe UI"/>
          <w:sz w:val="22"/>
          <w:szCs w:val="22"/>
        </w:rPr>
        <w:t>Staveniště zpřístupnit Objednateli a jím pověřeným třetím osobá</w:t>
      </w:r>
      <w:r w:rsidRPr="00DC0216">
        <w:rPr>
          <w:rFonts w:ascii="Segoe UI" w:hAnsi="Segoe UI" w:cs="Segoe UI"/>
          <w:sz w:val="22"/>
          <w:szCs w:val="22"/>
        </w:rPr>
        <w:t>m a umožnit</w:t>
      </w:r>
      <w:r w:rsidR="006A7A7C" w:rsidRPr="00DC0216">
        <w:rPr>
          <w:rFonts w:ascii="Segoe UI" w:hAnsi="Segoe UI" w:cs="Segoe UI"/>
          <w:sz w:val="22"/>
          <w:szCs w:val="22"/>
        </w:rPr>
        <w:t xml:space="preserve"> jim </w:t>
      </w:r>
      <w:r w:rsidR="006A7A7C" w:rsidRPr="0080376E">
        <w:rPr>
          <w:rFonts w:ascii="Segoe UI" w:hAnsi="Segoe UI" w:cs="Segoe UI"/>
          <w:sz w:val="22"/>
          <w:szCs w:val="22"/>
        </w:rPr>
        <w:t xml:space="preserve">průjezd </w:t>
      </w:r>
      <w:r w:rsidR="006A7A7C" w:rsidRPr="0023357F">
        <w:rPr>
          <w:rFonts w:ascii="Segoe UI" w:hAnsi="Segoe UI" w:cs="Segoe UI"/>
          <w:sz w:val="22"/>
          <w:szCs w:val="22"/>
        </w:rPr>
        <w:t>i průchod k </w:t>
      </w:r>
      <w:r w:rsidR="006A7A7C" w:rsidRPr="009832A4">
        <w:rPr>
          <w:rFonts w:ascii="Segoe UI" w:hAnsi="Segoe UI" w:cs="Segoe UI"/>
          <w:sz w:val="22"/>
          <w:szCs w:val="22"/>
        </w:rPr>
        <w:t>přilehlým pozemkům</w:t>
      </w:r>
      <w:r w:rsidR="009F6F15" w:rsidRPr="009832A4">
        <w:rPr>
          <w:rFonts w:ascii="Segoe UI" w:hAnsi="Segoe UI" w:cs="Segoe UI"/>
          <w:sz w:val="22"/>
          <w:szCs w:val="22"/>
        </w:rPr>
        <w:t>;</w:t>
      </w:r>
    </w:p>
    <w:p w14:paraId="475F9C1C" w14:textId="77777777" w:rsidR="00982400" w:rsidRDefault="009F6F15" w:rsidP="00D35F3E">
      <w:pPr>
        <w:numPr>
          <w:ilvl w:val="0"/>
          <w:numId w:val="79"/>
        </w:numPr>
        <w:spacing w:after="120" w:line="276" w:lineRule="auto"/>
        <w:jc w:val="both"/>
        <w:rPr>
          <w:rFonts w:ascii="Segoe UI" w:hAnsi="Segoe UI" w:cs="Segoe UI"/>
          <w:sz w:val="22"/>
          <w:szCs w:val="22"/>
        </w:rPr>
      </w:pPr>
      <w:r w:rsidRPr="009832A4">
        <w:rPr>
          <w:rFonts w:ascii="Segoe UI" w:hAnsi="Segoe UI" w:cs="Segoe UI"/>
          <w:sz w:val="22"/>
          <w:szCs w:val="22"/>
        </w:rPr>
        <w:t>umožnit</w:t>
      </w:r>
      <w:r>
        <w:rPr>
          <w:rFonts w:ascii="Segoe UI" w:hAnsi="Segoe UI" w:cs="Segoe UI"/>
          <w:sz w:val="22"/>
          <w:szCs w:val="22"/>
        </w:rPr>
        <w:t xml:space="preserve"> třetím osobám využívat energie a vodu ze Staveniště za podmínky, že si třetí osoba zabezpečí měření odběru a Zhotoviteli bude uhrazena příslušná částka za odebrané energie.</w:t>
      </w:r>
    </w:p>
    <w:p w14:paraId="39F4C8CC" w14:textId="77777777" w:rsidR="00407E23" w:rsidRPr="00407E23" w:rsidRDefault="00407E23" w:rsidP="00407E23">
      <w:pPr>
        <w:spacing w:after="120" w:line="276" w:lineRule="auto"/>
        <w:jc w:val="both"/>
        <w:rPr>
          <w:rFonts w:ascii="Segoe UI" w:hAnsi="Segoe UI" w:cs="Segoe UI"/>
          <w:b/>
          <w:bCs/>
          <w:i/>
          <w:iCs/>
          <w:sz w:val="22"/>
          <w:szCs w:val="22"/>
        </w:rPr>
      </w:pPr>
      <w:r w:rsidRPr="00407E23">
        <w:rPr>
          <w:rFonts w:ascii="Segoe UI" w:hAnsi="Segoe UI" w:cs="Segoe UI"/>
          <w:b/>
          <w:bCs/>
          <w:i/>
          <w:iCs/>
          <w:sz w:val="22"/>
          <w:szCs w:val="22"/>
        </w:rPr>
        <w:t>Sankce vůči Rusku a Bělorusku</w:t>
      </w:r>
    </w:p>
    <w:p w14:paraId="7EC7FFCA" w14:textId="77777777" w:rsidR="00A32434" w:rsidRDefault="00A32434"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45" w:name="_Ref114218967"/>
      <w:r w:rsidRPr="00A32434">
        <w:rPr>
          <w:rFonts w:ascii="Segoe UI" w:hAnsi="Segoe UI" w:cs="Segoe UI"/>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r>
        <w:rPr>
          <w:rFonts w:ascii="Segoe UI" w:hAnsi="Segoe UI" w:cs="Segoe UI"/>
          <w:sz w:val="22"/>
          <w:szCs w:val="22"/>
        </w:rPr>
        <w:t>.</w:t>
      </w:r>
      <w:bookmarkEnd w:id="45"/>
    </w:p>
    <w:p w14:paraId="59ACE5BD" w14:textId="77777777" w:rsidR="00A32434" w:rsidRPr="00D92554" w:rsidRDefault="00407E23"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46" w:name="_Ref114218992"/>
      <w:r w:rsidRPr="00407E23">
        <w:rPr>
          <w:rFonts w:ascii="Segoe UI" w:hAnsi="Segoe UI" w:cs="Segoe UI"/>
          <w:sz w:val="22"/>
          <w:szCs w:val="22"/>
        </w:rPr>
        <w:t xml:space="preserve">Zhotovitel je povinen Objednatele bezodkladně informovat o jakýchkoliv skutečnostech, které mohou mít vliv na odpovědnost Zhotovitele dle </w:t>
      </w:r>
      <w:r>
        <w:rPr>
          <w:rFonts w:ascii="Segoe UI" w:hAnsi="Segoe UI" w:cs="Segoe UI"/>
          <w:sz w:val="22"/>
          <w:szCs w:val="22"/>
        </w:rPr>
        <w:t>předchozího odstavce</w:t>
      </w:r>
      <w:r w:rsidRPr="00407E23">
        <w:rPr>
          <w:rFonts w:ascii="Segoe UI" w:hAnsi="Segoe UI" w:cs="Segoe UI"/>
          <w:sz w:val="22"/>
          <w:szCs w:val="22"/>
        </w:rPr>
        <w:t>. Zhotovitel je současně povinen kdykoliv poskytnout Objednateli bezodkladnou součinnost pro případné ověření pravdivosti informací dle</w:t>
      </w:r>
      <w:r>
        <w:rPr>
          <w:rFonts w:ascii="Segoe UI" w:hAnsi="Segoe UI" w:cs="Segoe UI"/>
          <w:sz w:val="22"/>
          <w:szCs w:val="22"/>
        </w:rPr>
        <w:t xml:space="preserve"> předchozího odstavce.</w:t>
      </w:r>
      <w:bookmarkEnd w:id="46"/>
    </w:p>
    <w:p w14:paraId="58F65927" w14:textId="77777777" w:rsidR="00BF186B" w:rsidRPr="00FF0474" w:rsidRDefault="00BF186B" w:rsidP="00BF186B">
      <w:pPr>
        <w:tabs>
          <w:tab w:val="left" w:pos="426"/>
        </w:tabs>
        <w:spacing w:after="120" w:line="276" w:lineRule="auto"/>
        <w:ind w:left="426"/>
        <w:jc w:val="both"/>
        <w:rPr>
          <w:rFonts w:ascii="Segoe UI" w:hAnsi="Segoe UI" w:cs="Segoe UI"/>
          <w:bCs/>
          <w:sz w:val="22"/>
          <w:szCs w:val="22"/>
        </w:rPr>
      </w:pPr>
    </w:p>
    <w:p w14:paraId="7DC710AB" w14:textId="77777777" w:rsidR="007575D2" w:rsidRPr="00FF0474" w:rsidRDefault="007575D2"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 xml:space="preserve">Vedení </w:t>
      </w:r>
      <w:r w:rsidR="00EB6224" w:rsidRPr="00FF0474">
        <w:rPr>
          <w:rFonts w:ascii="Segoe UI" w:hAnsi="Segoe UI" w:cs="Segoe UI"/>
          <w:b/>
          <w:sz w:val="22"/>
          <w:szCs w:val="22"/>
        </w:rPr>
        <w:t>stavební</w:t>
      </w:r>
      <w:r w:rsidR="0059045D" w:rsidRPr="00FF0474">
        <w:rPr>
          <w:rFonts w:ascii="Segoe UI" w:hAnsi="Segoe UI" w:cs="Segoe UI"/>
          <w:b/>
          <w:sz w:val="22"/>
          <w:szCs w:val="22"/>
        </w:rPr>
        <w:t>ho deníku</w:t>
      </w:r>
    </w:p>
    <w:p w14:paraId="58D778B7" w14:textId="77777777" w:rsidR="007575D2" w:rsidRPr="00FF0474" w:rsidRDefault="00BE2007"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EB6224" w:rsidRPr="00FF0474">
        <w:rPr>
          <w:rFonts w:ascii="Segoe UI" w:hAnsi="Segoe UI" w:cs="Segoe UI"/>
          <w:sz w:val="22"/>
          <w:szCs w:val="22"/>
        </w:rPr>
        <w:t xml:space="preserve"> povede</w:t>
      </w:r>
      <w:r w:rsidR="007575D2" w:rsidRPr="00FF0474">
        <w:rPr>
          <w:rFonts w:ascii="Segoe UI" w:hAnsi="Segoe UI" w:cs="Segoe UI"/>
          <w:sz w:val="22"/>
          <w:szCs w:val="22"/>
        </w:rPr>
        <w:t xml:space="preserve"> od pře</w:t>
      </w:r>
      <w:r w:rsidR="00407E23">
        <w:rPr>
          <w:rFonts w:ascii="Segoe UI" w:hAnsi="Segoe UI" w:cs="Segoe UI"/>
          <w:sz w:val="22"/>
          <w:szCs w:val="22"/>
        </w:rPr>
        <w:t xml:space="preserve">dání </w:t>
      </w:r>
      <w:r w:rsidR="00A51482" w:rsidRPr="00FF0474">
        <w:rPr>
          <w:rFonts w:ascii="Segoe UI" w:hAnsi="Segoe UI" w:cs="Segoe UI"/>
          <w:sz w:val="22"/>
          <w:szCs w:val="22"/>
        </w:rPr>
        <w:t>Staveniště</w:t>
      </w:r>
      <w:r w:rsidR="00407E23">
        <w:rPr>
          <w:rFonts w:ascii="Segoe UI" w:hAnsi="Segoe UI" w:cs="Segoe UI"/>
          <w:sz w:val="22"/>
          <w:szCs w:val="22"/>
        </w:rPr>
        <w:t xml:space="preserve"> Zhotoviteli elektronický</w:t>
      </w:r>
      <w:r w:rsidR="007575D2" w:rsidRPr="00FF0474">
        <w:rPr>
          <w:rFonts w:ascii="Segoe UI" w:hAnsi="Segoe UI" w:cs="Segoe UI"/>
          <w:sz w:val="22"/>
          <w:szCs w:val="22"/>
        </w:rPr>
        <w:t xml:space="preserve"> </w:t>
      </w:r>
      <w:r w:rsidR="00EB6224" w:rsidRPr="00FF0474">
        <w:rPr>
          <w:rFonts w:ascii="Segoe UI" w:hAnsi="Segoe UI" w:cs="Segoe UI"/>
          <w:sz w:val="22"/>
          <w:szCs w:val="22"/>
        </w:rPr>
        <w:t>stavební</w:t>
      </w:r>
      <w:r w:rsidR="002D1DDF" w:rsidRPr="00FF0474">
        <w:rPr>
          <w:rFonts w:ascii="Segoe UI" w:hAnsi="Segoe UI" w:cs="Segoe UI"/>
          <w:sz w:val="22"/>
          <w:szCs w:val="22"/>
        </w:rPr>
        <w:t xml:space="preserve"> deník</w:t>
      </w:r>
      <w:r w:rsidR="00407E23">
        <w:rPr>
          <w:rFonts w:ascii="Segoe UI" w:hAnsi="Segoe UI" w:cs="Segoe UI"/>
          <w:sz w:val="22"/>
          <w:szCs w:val="22"/>
        </w:rPr>
        <w:t xml:space="preserve"> (dále jen „</w:t>
      </w:r>
      <w:r w:rsidR="00407E23" w:rsidRPr="00407E23">
        <w:rPr>
          <w:rFonts w:ascii="Segoe UI" w:hAnsi="Segoe UI" w:cs="Segoe UI"/>
          <w:b/>
          <w:bCs/>
          <w:i/>
          <w:iCs/>
          <w:sz w:val="22"/>
          <w:szCs w:val="22"/>
        </w:rPr>
        <w:t>stavební deník</w:t>
      </w:r>
      <w:r w:rsidR="00407E23">
        <w:rPr>
          <w:rFonts w:ascii="Segoe UI" w:hAnsi="Segoe UI" w:cs="Segoe UI"/>
          <w:sz w:val="22"/>
          <w:szCs w:val="22"/>
        </w:rPr>
        <w:t>“)</w:t>
      </w:r>
      <w:r w:rsidR="002D1DDF" w:rsidRPr="00FF0474">
        <w:rPr>
          <w:rFonts w:ascii="Segoe UI" w:hAnsi="Segoe UI" w:cs="Segoe UI"/>
          <w:sz w:val="22"/>
          <w:szCs w:val="22"/>
        </w:rPr>
        <w:t xml:space="preserve">, </w:t>
      </w:r>
      <w:r w:rsidR="00713FF0" w:rsidRPr="00FF0474">
        <w:rPr>
          <w:rFonts w:ascii="Segoe UI" w:hAnsi="Segoe UI" w:cs="Segoe UI"/>
          <w:sz w:val="22"/>
          <w:szCs w:val="22"/>
        </w:rPr>
        <w:t xml:space="preserve">který bude veden podle obecně závazných právních předpisů, zejména </w:t>
      </w:r>
      <w:r w:rsidR="00B9008C" w:rsidRPr="00FF0474">
        <w:rPr>
          <w:rFonts w:ascii="Segoe UI" w:hAnsi="Segoe UI" w:cs="Segoe UI"/>
          <w:sz w:val="22"/>
          <w:szCs w:val="22"/>
        </w:rPr>
        <w:t xml:space="preserve">stavebního </w:t>
      </w:r>
      <w:r w:rsidR="00713FF0" w:rsidRPr="00FF0474">
        <w:rPr>
          <w:rFonts w:ascii="Segoe UI" w:hAnsi="Segoe UI" w:cs="Segoe UI"/>
          <w:sz w:val="22"/>
          <w:szCs w:val="22"/>
        </w:rPr>
        <w:t xml:space="preserve">zákona </w:t>
      </w:r>
      <w:r w:rsidR="00DB54AC" w:rsidRPr="00FF0474">
        <w:rPr>
          <w:rFonts w:ascii="Segoe UI" w:hAnsi="Segoe UI" w:cs="Segoe UI"/>
          <w:sz w:val="22"/>
          <w:szCs w:val="22"/>
        </w:rPr>
        <w:t xml:space="preserve">a </w:t>
      </w:r>
      <w:r w:rsidR="00713FF0" w:rsidRPr="00FF0474">
        <w:rPr>
          <w:rFonts w:ascii="Segoe UI" w:hAnsi="Segoe UI" w:cs="Segoe UI"/>
          <w:sz w:val="22"/>
          <w:szCs w:val="22"/>
        </w:rPr>
        <w:t>vyhlášky o dokumentaci staveb</w:t>
      </w:r>
      <w:r w:rsidR="002D1DDF" w:rsidRPr="00FF0474">
        <w:rPr>
          <w:rFonts w:ascii="Segoe UI" w:hAnsi="Segoe UI" w:cs="Segoe UI"/>
          <w:sz w:val="22"/>
          <w:szCs w:val="22"/>
        </w:rPr>
        <w:t xml:space="preserve">. </w:t>
      </w:r>
      <w:r w:rsidR="00407E23" w:rsidRPr="00892B44">
        <w:rPr>
          <w:rFonts w:ascii="Segoe UI" w:hAnsi="Segoe UI" w:cs="Segoe UI"/>
          <w:sz w:val="22"/>
          <w:szCs w:val="22"/>
        </w:rPr>
        <w:t>Stavební deník bude veden v českém jazyce.</w:t>
      </w:r>
    </w:p>
    <w:p w14:paraId="5D3EE36A" w14:textId="77777777" w:rsidR="007575D2" w:rsidRDefault="00BE2007"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7575D2" w:rsidRPr="00FF0474">
        <w:rPr>
          <w:rFonts w:ascii="Segoe UI" w:hAnsi="Segoe UI" w:cs="Segoe UI"/>
          <w:sz w:val="22"/>
          <w:szCs w:val="22"/>
        </w:rPr>
        <w:t xml:space="preserve"> se zavazuje, že </w:t>
      </w:r>
      <w:r w:rsidR="00EB6224" w:rsidRPr="00FF0474">
        <w:rPr>
          <w:rFonts w:ascii="Segoe UI" w:hAnsi="Segoe UI" w:cs="Segoe UI"/>
          <w:sz w:val="22"/>
          <w:szCs w:val="22"/>
        </w:rPr>
        <w:t>stavební</w:t>
      </w:r>
      <w:r w:rsidR="002D1DDF" w:rsidRPr="00FF0474">
        <w:rPr>
          <w:rFonts w:ascii="Segoe UI" w:hAnsi="Segoe UI" w:cs="Segoe UI"/>
          <w:sz w:val="22"/>
          <w:szCs w:val="22"/>
        </w:rPr>
        <w:t xml:space="preserve"> deník</w:t>
      </w:r>
      <w:r w:rsidR="007575D2" w:rsidRPr="00FF0474">
        <w:rPr>
          <w:rFonts w:ascii="Segoe UI" w:hAnsi="Segoe UI" w:cs="Segoe UI"/>
          <w:sz w:val="22"/>
          <w:szCs w:val="22"/>
        </w:rPr>
        <w:t xml:space="preserve"> bude trvale, po celou dobu provádění díla dle této smlouvy, uložen na </w:t>
      </w:r>
      <w:r w:rsidR="006106FC" w:rsidRPr="00FF0474">
        <w:rPr>
          <w:rFonts w:ascii="Segoe UI" w:hAnsi="Segoe UI" w:cs="Segoe UI"/>
          <w:sz w:val="22"/>
          <w:szCs w:val="22"/>
        </w:rPr>
        <w:t>S</w:t>
      </w:r>
      <w:r w:rsidR="007575D2" w:rsidRPr="00FF0474">
        <w:rPr>
          <w:rFonts w:ascii="Segoe UI" w:hAnsi="Segoe UI" w:cs="Segoe UI"/>
          <w:sz w:val="22"/>
          <w:szCs w:val="22"/>
        </w:rPr>
        <w:t xml:space="preserve">taveništi. Po odstranění veškerých vad a nedodělků díla dle této smlouvy a po převzetí díla </w:t>
      </w:r>
      <w:r w:rsidRPr="00FF0474">
        <w:rPr>
          <w:rFonts w:ascii="Segoe UI" w:hAnsi="Segoe UI" w:cs="Segoe UI"/>
          <w:sz w:val="22"/>
          <w:szCs w:val="22"/>
        </w:rPr>
        <w:t>Objednatel</w:t>
      </w:r>
      <w:r w:rsidR="007575D2" w:rsidRPr="00FF0474">
        <w:rPr>
          <w:rFonts w:ascii="Segoe UI" w:hAnsi="Segoe UI" w:cs="Segoe UI"/>
          <w:sz w:val="22"/>
          <w:szCs w:val="22"/>
        </w:rPr>
        <w:t xml:space="preserve">em předá </w:t>
      </w:r>
      <w:r w:rsidRPr="00FF0474">
        <w:rPr>
          <w:rFonts w:ascii="Segoe UI" w:hAnsi="Segoe UI" w:cs="Segoe UI"/>
          <w:sz w:val="22"/>
          <w:szCs w:val="22"/>
        </w:rPr>
        <w:t>Zhotovitel</w:t>
      </w:r>
      <w:r w:rsidR="007575D2" w:rsidRPr="00FF0474">
        <w:rPr>
          <w:rFonts w:ascii="Segoe UI" w:hAnsi="Segoe UI" w:cs="Segoe UI"/>
          <w:sz w:val="22"/>
          <w:szCs w:val="22"/>
        </w:rPr>
        <w:t xml:space="preserve"> </w:t>
      </w:r>
      <w:r w:rsidRPr="00FF0474">
        <w:rPr>
          <w:rFonts w:ascii="Segoe UI" w:hAnsi="Segoe UI" w:cs="Segoe UI"/>
          <w:sz w:val="22"/>
          <w:szCs w:val="22"/>
        </w:rPr>
        <w:t>Objednatel</w:t>
      </w:r>
      <w:r w:rsidR="007575D2" w:rsidRPr="00FF0474">
        <w:rPr>
          <w:rFonts w:ascii="Segoe UI" w:hAnsi="Segoe UI" w:cs="Segoe UI"/>
          <w:sz w:val="22"/>
          <w:szCs w:val="22"/>
        </w:rPr>
        <w:t xml:space="preserve">i originál </w:t>
      </w:r>
      <w:r w:rsidR="00EB6224" w:rsidRPr="00FF0474">
        <w:rPr>
          <w:rFonts w:ascii="Segoe UI" w:hAnsi="Segoe UI" w:cs="Segoe UI"/>
          <w:sz w:val="22"/>
          <w:szCs w:val="22"/>
        </w:rPr>
        <w:t>stavební</w:t>
      </w:r>
      <w:r w:rsidR="00254D2C" w:rsidRPr="00FF0474">
        <w:rPr>
          <w:rFonts w:ascii="Segoe UI" w:hAnsi="Segoe UI" w:cs="Segoe UI"/>
          <w:sz w:val="22"/>
          <w:szCs w:val="22"/>
        </w:rPr>
        <w:t>ho deníku</w:t>
      </w:r>
      <w:r w:rsidR="00AB7FA2">
        <w:rPr>
          <w:rFonts w:ascii="Segoe UI" w:hAnsi="Segoe UI" w:cs="Segoe UI"/>
          <w:sz w:val="22"/>
          <w:szCs w:val="22"/>
        </w:rPr>
        <w:t xml:space="preserve"> </w:t>
      </w:r>
      <w:r w:rsidR="00AB7FA2" w:rsidRPr="00892B44">
        <w:rPr>
          <w:rFonts w:ascii="Segoe UI" w:hAnsi="Segoe UI" w:cs="Segoe UI"/>
          <w:sz w:val="22"/>
          <w:szCs w:val="22"/>
        </w:rPr>
        <w:t>v elektronickém formátu, např. *.</w:t>
      </w:r>
      <w:proofErr w:type="spellStart"/>
      <w:r w:rsidR="00AB7FA2" w:rsidRPr="00892B44">
        <w:rPr>
          <w:rFonts w:ascii="Segoe UI" w:hAnsi="Segoe UI" w:cs="Segoe UI"/>
          <w:sz w:val="22"/>
          <w:szCs w:val="22"/>
        </w:rPr>
        <w:t>pdf</w:t>
      </w:r>
      <w:proofErr w:type="spellEnd"/>
      <w:r w:rsidR="00AB7FA2" w:rsidRPr="00892B44">
        <w:rPr>
          <w:rFonts w:ascii="Segoe UI" w:hAnsi="Segoe UI" w:cs="Segoe UI"/>
          <w:sz w:val="22"/>
          <w:szCs w:val="22"/>
        </w:rPr>
        <w:t>, tak, aby byla v souladu s příslušnými právními předpisy zajištěna archivace stavebního deníku.</w:t>
      </w:r>
    </w:p>
    <w:p w14:paraId="50A738AB" w14:textId="77777777" w:rsidR="00AB7FA2" w:rsidRPr="00FF0474" w:rsidRDefault="00AB7FA2" w:rsidP="00C34FF2">
      <w:pPr>
        <w:numPr>
          <w:ilvl w:val="1"/>
          <w:numId w:val="5"/>
        </w:numPr>
        <w:tabs>
          <w:tab w:val="left" w:pos="426"/>
        </w:tabs>
        <w:spacing w:after="120" w:line="276" w:lineRule="auto"/>
        <w:ind w:left="426" w:hanging="426"/>
        <w:jc w:val="both"/>
        <w:rPr>
          <w:rFonts w:ascii="Segoe UI" w:hAnsi="Segoe UI" w:cs="Segoe UI"/>
          <w:sz w:val="22"/>
          <w:szCs w:val="22"/>
        </w:rPr>
      </w:pPr>
      <w:r w:rsidRPr="00AB7FA2">
        <w:rPr>
          <w:rFonts w:ascii="Segoe UI" w:hAnsi="Segoe UI" w:cs="Segoe UI"/>
          <w:sz w:val="22"/>
          <w:szCs w:val="22"/>
        </w:rPr>
        <w:t>Denní záznamy o prováděných pracích se do stavebního deníku budou zapisovat zásadně v den, kdy byly tyto práce provedeny nebo kdy nastaly okolnosti, které jsou předmětem zápisu</w:t>
      </w:r>
      <w:r>
        <w:rPr>
          <w:rFonts w:ascii="Segoe UI" w:hAnsi="Segoe UI" w:cs="Segoe UI"/>
          <w:sz w:val="22"/>
          <w:szCs w:val="22"/>
        </w:rPr>
        <w:t xml:space="preserve"> a do stavebního deníku budou zapsány všechny skutečnosti související s plněním předmětu této smlouvy, zejména </w:t>
      </w:r>
      <w:r w:rsidRPr="00892B44">
        <w:rPr>
          <w:rFonts w:ascii="Segoe UI" w:hAnsi="Segoe UI" w:cs="Segoe UI"/>
          <w:sz w:val="22"/>
          <w:szCs w:val="22"/>
        </w:rPr>
        <w:t>časový postup prací a jejich kvalit</w:t>
      </w:r>
      <w:r>
        <w:rPr>
          <w:rFonts w:ascii="Segoe UI" w:hAnsi="Segoe UI" w:cs="Segoe UI"/>
          <w:sz w:val="22"/>
          <w:szCs w:val="22"/>
        </w:rPr>
        <w:t xml:space="preserve">a, </w:t>
      </w:r>
      <w:r w:rsidRPr="00892B44">
        <w:rPr>
          <w:rFonts w:ascii="Segoe UI" w:hAnsi="Segoe UI" w:cs="Segoe UI"/>
          <w:sz w:val="22"/>
          <w:szCs w:val="22"/>
        </w:rPr>
        <w:t>druh použitých materiálů a technologi</w:t>
      </w:r>
      <w:r>
        <w:rPr>
          <w:rFonts w:ascii="Segoe UI" w:hAnsi="Segoe UI" w:cs="Segoe UI"/>
          <w:sz w:val="22"/>
          <w:szCs w:val="22"/>
        </w:rPr>
        <w:t xml:space="preserve">í, </w:t>
      </w:r>
      <w:r w:rsidRPr="00892B44">
        <w:rPr>
          <w:rFonts w:ascii="Segoe UI" w:hAnsi="Segoe UI" w:cs="Segoe UI"/>
          <w:sz w:val="22"/>
          <w:szCs w:val="22"/>
        </w:rPr>
        <w:t>zdůvodnění odchylek v postupech prací a v použitých materiálech oproti Projektové dokumentaci, další údaje, které souvisí s hospodárností a bezpečností práce</w:t>
      </w:r>
      <w:r>
        <w:rPr>
          <w:rFonts w:ascii="Segoe UI" w:hAnsi="Segoe UI" w:cs="Segoe UI"/>
          <w:sz w:val="22"/>
          <w:szCs w:val="22"/>
        </w:rPr>
        <w:t xml:space="preserve"> či </w:t>
      </w:r>
      <w:r w:rsidRPr="00892B44">
        <w:rPr>
          <w:rFonts w:ascii="Segoe UI" w:hAnsi="Segoe UI" w:cs="Segoe UI"/>
          <w:sz w:val="22"/>
          <w:szCs w:val="22"/>
        </w:rPr>
        <w:t>stanovení lhůt k odstranění zjištěných vad a nedodělků</w:t>
      </w:r>
      <w:r>
        <w:rPr>
          <w:rFonts w:ascii="Segoe UI" w:hAnsi="Segoe UI" w:cs="Segoe UI"/>
          <w:sz w:val="22"/>
          <w:szCs w:val="22"/>
        </w:rPr>
        <w:t>.</w:t>
      </w:r>
    </w:p>
    <w:p w14:paraId="3A35C5D3" w14:textId="77777777" w:rsidR="007575D2" w:rsidRPr="00FF0474" w:rsidRDefault="00BE2007"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Objednatel</w:t>
      </w:r>
      <w:r w:rsidR="00B46FD7" w:rsidRPr="00FF0474">
        <w:rPr>
          <w:rFonts w:ascii="Segoe UI" w:hAnsi="Segoe UI" w:cs="Segoe UI"/>
          <w:sz w:val="22"/>
          <w:szCs w:val="22"/>
        </w:rPr>
        <w:t xml:space="preserve">, </w:t>
      </w:r>
      <w:r w:rsidR="00306916" w:rsidRPr="00FF0474">
        <w:rPr>
          <w:rFonts w:ascii="Segoe UI" w:hAnsi="Segoe UI" w:cs="Segoe UI"/>
          <w:sz w:val="22"/>
          <w:szCs w:val="22"/>
        </w:rPr>
        <w:t>TDI</w:t>
      </w:r>
      <w:r w:rsidR="00295B8C" w:rsidRPr="00FF0474">
        <w:rPr>
          <w:rFonts w:ascii="Segoe UI" w:hAnsi="Segoe UI" w:cs="Segoe UI"/>
          <w:sz w:val="22"/>
          <w:szCs w:val="22"/>
        </w:rPr>
        <w:t xml:space="preserve"> </w:t>
      </w:r>
      <w:r w:rsidR="00B46FD7" w:rsidRPr="00FF0474">
        <w:rPr>
          <w:rFonts w:ascii="Segoe UI" w:hAnsi="Segoe UI" w:cs="Segoe UI"/>
          <w:sz w:val="22"/>
          <w:szCs w:val="22"/>
        </w:rPr>
        <w:t xml:space="preserve">a </w:t>
      </w:r>
      <w:r w:rsidR="00B06287" w:rsidRPr="00FF0474">
        <w:rPr>
          <w:rFonts w:ascii="Segoe UI" w:hAnsi="Segoe UI" w:cs="Segoe UI"/>
          <w:sz w:val="22"/>
          <w:szCs w:val="22"/>
        </w:rPr>
        <w:t>K</w:t>
      </w:r>
      <w:r w:rsidR="00B46FD7" w:rsidRPr="00FF0474">
        <w:rPr>
          <w:rFonts w:ascii="Segoe UI" w:hAnsi="Segoe UI" w:cs="Segoe UI"/>
          <w:sz w:val="22"/>
          <w:szCs w:val="22"/>
        </w:rPr>
        <w:t xml:space="preserve">oordinátor BOZP </w:t>
      </w:r>
      <w:r w:rsidR="007575D2" w:rsidRPr="00FF0474">
        <w:rPr>
          <w:rFonts w:ascii="Segoe UI" w:hAnsi="Segoe UI" w:cs="Segoe UI"/>
          <w:sz w:val="22"/>
          <w:szCs w:val="22"/>
        </w:rPr>
        <w:t>m</w:t>
      </w:r>
      <w:r w:rsidR="00787B66">
        <w:rPr>
          <w:rFonts w:ascii="Segoe UI" w:hAnsi="Segoe UI" w:cs="Segoe UI"/>
          <w:sz w:val="22"/>
          <w:szCs w:val="22"/>
        </w:rPr>
        <w:t>ají</w:t>
      </w:r>
      <w:r w:rsidR="007575D2" w:rsidRPr="00FF0474">
        <w:rPr>
          <w:rFonts w:ascii="Segoe UI" w:hAnsi="Segoe UI" w:cs="Segoe UI"/>
          <w:sz w:val="22"/>
          <w:szCs w:val="22"/>
        </w:rPr>
        <w:t xml:space="preserve"> právo nahlížet do</w:t>
      </w:r>
      <w:r w:rsidR="002D1DDF" w:rsidRPr="00FF0474">
        <w:rPr>
          <w:rFonts w:ascii="Segoe UI" w:hAnsi="Segoe UI" w:cs="Segoe UI"/>
          <w:sz w:val="22"/>
          <w:szCs w:val="22"/>
        </w:rPr>
        <w:t> </w:t>
      </w:r>
      <w:r w:rsidR="00EB6224" w:rsidRPr="00FF0474">
        <w:rPr>
          <w:rFonts w:ascii="Segoe UI" w:hAnsi="Segoe UI" w:cs="Segoe UI"/>
          <w:sz w:val="22"/>
          <w:szCs w:val="22"/>
        </w:rPr>
        <w:t>stavební</w:t>
      </w:r>
      <w:r w:rsidR="002E58B6" w:rsidRPr="00FF0474">
        <w:rPr>
          <w:rFonts w:ascii="Segoe UI" w:hAnsi="Segoe UI" w:cs="Segoe UI"/>
          <w:sz w:val="22"/>
          <w:szCs w:val="22"/>
        </w:rPr>
        <w:t>ho</w:t>
      </w:r>
      <w:r w:rsidR="002D1DDF" w:rsidRPr="00FF0474">
        <w:rPr>
          <w:rFonts w:ascii="Segoe UI" w:hAnsi="Segoe UI" w:cs="Segoe UI"/>
          <w:sz w:val="22"/>
          <w:szCs w:val="22"/>
        </w:rPr>
        <w:t xml:space="preserve"> deníku </w:t>
      </w:r>
      <w:r w:rsidR="007575D2" w:rsidRPr="00FF0474">
        <w:rPr>
          <w:rFonts w:ascii="Segoe UI" w:hAnsi="Segoe UI" w:cs="Segoe UI"/>
          <w:sz w:val="22"/>
          <w:szCs w:val="22"/>
        </w:rPr>
        <w:t>a k záznamům v něm uvedeným připojovat svá stanoviska.</w:t>
      </w:r>
      <w:r w:rsidR="00D447B9" w:rsidRPr="00FF0474">
        <w:rPr>
          <w:rFonts w:ascii="Segoe UI" w:hAnsi="Segoe UI" w:cs="Segoe UI"/>
          <w:sz w:val="22"/>
          <w:szCs w:val="22"/>
        </w:rPr>
        <w:t xml:space="preserve"> </w:t>
      </w:r>
      <w:r w:rsidR="00787B66">
        <w:rPr>
          <w:rFonts w:ascii="Segoe UI" w:hAnsi="Segoe UI" w:cs="Segoe UI"/>
          <w:sz w:val="22"/>
          <w:szCs w:val="22"/>
        </w:rPr>
        <w:t xml:space="preserve">Koordinátor </w:t>
      </w:r>
      <w:r w:rsidR="00D447B9" w:rsidRPr="00FF0474">
        <w:rPr>
          <w:rFonts w:ascii="Segoe UI" w:hAnsi="Segoe UI" w:cs="Segoe UI"/>
          <w:sz w:val="22"/>
          <w:szCs w:val="22"/>
        </w:rPr>
        <w:t>BOZP je oprávněn do stavebního deníku činit zápisy upozorňující na nedostatky v uplatňování požadavků na bezpečnost a ochranu zdraví při práci zjištěné na Staveništi.</w:t>
      </w:r>
    </w:p>
    <w:p w14:paraId="3BF2F0FE" w14:textId="77777777" w:rsidR="007575D2" w:rsidRPr="00FF0474" w:rsidRDefault="007575D2"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V případě, kdy oprávněná osoba </w:t>
      </w:r>
      <w:r w:rsidR="00BE2007" w:rsidRPr="00FF0474">
        <w:rPr>
          <w:rFonts w:ascii="Segoe UI" w:hAnsi="Segoe UI" w:cs="Segoe UI"/>
          <w:sz w:val="22"/>
          <w:szCs w:val="22"/>
        </w:rPr>
        <w:t>Zhotovitel</w:t>
      </w:r>
      <w:r w:rsidRPr="00FF0474">
        <w:rPr>
          <w:rFonts w:ascii="Segoe UI" w:hAnsi="Segoe UI" w:cs="Segoe UI"/>
          <w:sz w:val="22"/>
          <w:szCs w:val="22"/>
        </w:rPr>
        <w:t xml:space="preserve">e nesouhlasí s provedeným záznamem </w:t>
      </w:r>
      <w:r w:rsidR="00BE2007" w:rsidRPr="00FF0474">
        <w:rPr>
          <w:rFonts w:ascii="Segoe UI" w:hAnsi="Segoe UI" w:cs="Segoe UI"/>
          <w:sz w:val="22"/>
          <w:szCs w:val="22"/>
        </w:rPr>
        <w:t>Objednatel</w:t>
      </w:r>
      <w:r w:rsidRPr="00FF0474">
        <w:rPr>
          <w:rFonts w:ascii="Segoe UI" w:hAnsi="Segoe UI" w:cs="Segoe UI"/>
          <w:sz w:val="22"/>
          <w:szCs w:val="22"/>
        </w:rPr>
        <w:t xml:space="preserve">e, </w:t>
      </w:r>
      <w:r w:rsidR="00306916" w:rsidRPr="00FF0474">
        <w:rPr>
          <w:rFonts w:ascii="Segoe UI" w:hAnsi="Segoe UI" w:cs="Segoe UI"/>
          <w:sz w:val="22"/>
          <w:szCs w:val="22"/>
        </w:rPr>
        <w:t xml:space="preserve">TDI nebo </w:t>
      </w:r>
      <w:r w:rsidR="00B06287" w:rsidRPr="00FF0474">
        <w:rPr>
          <w:rFonts w:ascii="Segoe UI" w:hAnsi="Segoe UI" w:cs="Segoe UI"/>
          <w:sz w:val="22"/>
          <w:szCs w:val="22"/>
        </w:rPr>
        <w:t>K</w:t>
      </w:r>
      <w:r w:rsidR="00306916" w:rsidRPr="00FF0474">
        <w:rPr>
          <w:rFonts w:ascii="Segoe UI" w:hAnsi="Segoe UI" w:cs="Segoe UI"/>
          <w:sz w:val="22"/>
          <w:szCs w:val="22"/>
        </w:rPr>
        <w:t xml:space="preserve">oordinátora BOZP, </w:t>
      </w:r>
      <w:r w:rsidRPr="00FF0474">
        <w:rPr>
          <w:rFonts w:ascii="Segoe UI" w:hAnsi="Segoe UI" w:cs="Segoe UI"/>
          <w:sz w:val="22"/>
          <w:szCs w:val="22"/>
        </w:rPr>
        <w:t xml:space="preserve">je povinna připojit k záznamu do tří pracovních dnů své vyjádření. V opačném případě se má za to, že </w:t>
      </w:r>
      <w:r w:rsidR="00BE2007" w:rsidRPr="00FF0474">
        <w:rPr>
          <w:rFonts w:ascii="Segoe UI" w:hAnsi="Segoe UI" w:cs="Segoe UI"/>
          <w:sz w:val="22"/>
          <w:szCs w:val="22"/>
        </w:rPr>
        <w:t>Zhotovitel</w:t>
      </w:r>
      <w:r w:rsidR="00D10155" w:rsidRPr="00FF0474">
        <w:rPr>
          <w:rFonts w:ascii="Segoe UI" w:hAnsi="Segoe UI" w:cs="Segoe UI"/>
          <w:sz w:val="22"/>
          <w:szCs w:val="22"/>
        </w:rPr>
        <w:t xml:space="preserve"> </w:t>
      </w:r>
      <w:r w:rsidRPr="00FF0474">
        <w:rPr>
          <w:rFonts w:ascii="Segoe UI" w:hAnsi="Segoe UI" w:cs="Segoe UI"/>
          <w:sz w:val="22"/>
          <w:szCs w:val="22"/>
        </w:rPr>
        <w:t xml:space="preserve">s obsahem záznamu souhlasí. </w:t>
      </w:r>
    </w:p>
    <w:p w14:paraId="721402BB" w14:textId="77777777" w:rsidR="007575D2" w:rsidRPr="00FF0474" w:rsidRDefault="007575D2"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Jakýkoliv záznam v</w:t>
      </w:r>
      <w:r w:rsidR="00F26A8B" w:rsidRPr="00FF0474">
        <w:rPr>
          <w:rFonts w:ascii="Segoe UI" w:hAnsi="Segoe UI" w:cs="Segoe UI"/>
          <w:sz w:val="22"/>
          <w:szCs w:val="22"/>
        </w:rPr>
        <w:t>e</w:t>
      </w:r>
      <w:r w:rsidRPr="00FF0474">
        <w:rPr>
          <w:rFonts w:ascii="Segoe UI" w:hAnsi="Segoe UI" w:cs="Segoe UI"/>
          <w:sz w:val="22"/>
          <w:szCs w:val="22"/>
        </w:rPr>
        <w:t> </w:t>
      </w:r>
      <w:r w:rsidR="00EB6224" w:rsidRPr="00FF0474">
        <w:rPr>
          <w:rFonts w:ascii="Segoe UI" w:hAnsi="Segoe UI" w:cs="Segoe UI"/>
          <w:sz w:val="22"/>
          <w:szCs w:val="22"/>
        </w:rPr>
        <w:t>stavební</w:t>
      </w:r>
      <w:r w:rsidR="002D1DDF" w:rsidRPr="00FF0474">
        <w:rPr>
          <w:rFonts w:ascii="Segoe UI" w:hAnsi="Segoe UI" w:cs="Segoe UI"/>
          <w:sz w:val="22"/>
          <w:szCs w:val="22"/>
        </w:rPr>
        <w:t>m deníku</w:t>
      </w:r>
      <w:r w:rsidRPr="00FF0474">
        <w:rPr>
          <w:rFonts w:ascii="Segoe UI" w:hAnsi="Segoe UI" w:cs="Segoe UI"/>
          <w:sz w:val="22"/>
          <w:szCs w:val="22"/>
        </w:rPr>
        <w:t xml:space="preserve"> nelze považovat za změnu této smlouvy.</w:t>
      </w:r>
    </w:p>
    <w:p w14:paraId="04B9C490" w14:textId="77777777" w:rsidR="007575D2" w:rsidRPr="00FF0474" w:rsidRDefault="007575D2" w:rsidP="000F528D">
      <w:pPr>
        <w:tabs>
          <w:tab w:val="num" w:pos="426"/>
        </w:tabs>
        <w:spacing w:after="120" w:line="276" w:lineRule="auto"/>
        <w:jc w:val="both"/>
        <w:rPr>
          <w:rFonts w:ascii="Segoe UI" w:hAnsi="Segoe UI" w:cs="Segoe UI"/>
          <w:b/>
          <w:snapToGrid w:val="0"/>
          <w:sz w:val="22"/>
          <w:szCs w:val="22"/>
        </w:rPr>
      </w:pPr>
    </w:p>
    <w:p w14:paraId="65B668E8" w14:textId="77777777" w:rsidR="007575D2" w:rsidRPr="00FF0474" w:rsidRDefault="007575D2"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 xml:space="preserve">Předávání a přejímání </w:t>
      </w:r>
      <w:r w:rsidR="005A12BB" w:rsidRPr="00FF0474">
        <w:rPr>
          <w:rFonts w:ascii="Segoe UI" w:hAnsi="Segoe UI" w:cs="Segoe UI"/>
          <w:b/>
          <w:sz w:val="22"/>
          <w:szCs w:val="22"/>
        </w:rPr>
        <w:t>plnění</w:t>
      </w:r>
    </w:p>
    <w:p w14:paraId="21E366A6" w14:textId="1B10B0EC" w:rsidR="00336C1F" w:rsidRDefault="00072A15" w:rsidP="00B42AF0">
      <w:pPr>
        <w:numPr>
          <w:ilvl w:val="1"/>
          <w:numId w:val="5"/>
        </w:numPr>
        <w:tabs>
          <w:tab w:val="left" w:pos="426"/>
        </w:tabs>
        <w:spacing w:after="120" w:line="276" w:lineRule="auto"/>
        <w:ind w:left="426" w:hanging="426"/>
        <w:jc w:val="both"/>
        <w:rPr>
          <w:rFonts w:ascii="Segoe UI" w:hAnsi="Segoe UI" w:cs="Segoe UI"/>
          <w:sz w:val="22"/>
          <w:szCs w:val="22"/>
        </w:rPr>
      </w:pPr>
      <w:r w:rsidRPr="00336C1F">
        <w:rPr>
          <w:rFonts w:ascii="Segoe UI" w:hAnsi="Segoe UI" w:cs="Segoe UI"/>
          <w:sz w:val="22"/>
          <w:szCs w:val="22"/>
        </w:rPr>
        <w:t xml:space="preserve">Zhotovitel nejpozději 15 dnů předem oznámí písemně Objednateli, že </w:t>
      </w:r>
      <w:r w:rsidR="00DE6B63">
        <w:rPr>
          <w:rFonts w:ascii="Segoe UI" w:hAnsi="Segoe UI" w:cs="Segoe UI"/>
          <w:sz w:val="22"/>
          <w:szCs w:val="22"/>
        </w:rPr>
        <w:t xml:space="preserve">dílo </w:t>
      </w:r>
      <w:r w:rsidRPr="00336C1F">
        <w:rPr>
          <w:rFonts w:ascii="Segoe UI" w:hAnsi="Segoe UI" w:cs="Segoe UI"/>
          <w:sz w:val="22"/>
          <w:szCs w:val="22"/>
        </w:rPr>
        <w:t>je připraven</w:t>
      </w:r>
      <w:r w:rsidR="00DE6B63">
        <w:rPr>
          <w:rFonts w:ascii="Segoe UI" w:hAnsi="Segoe UI" w:cs="Segoe UI"/>
          <w:sz w:val="22"/>
          <w:szCs w:val="22"/>
        </w:rPr>
        <w:t>o</w:t>
      </w:r>
      <w:r w:rsidRPr="00336C1F">
        <w:rPr>
          <w:rFonts w:ascii="Segoe UI" w:hAnsi="Segoe UI" w:cs="Segoe UI"/>
          <w:sz w:val="22"/>
          <w:szCs w:val="22"/>
        </w:rPr>
        <w:t xml:space="preserve"> k převzetí. Na základě tohoto oznámení Objednatel</w:t>
      </w:r>
      <w:r w:rsidR="008C1601" w:rsidRPr="00336C1F">
        <w:rPr>
          <w:rFonts w:ascii="Segoe UI" w:hAnsi="Segoe UI" w:cs="Segoe UI"/>
          <w:sz w:val="22"/>
          <w:szCs w:val="22"/>
        </w:rPr>
        <w:t>, prostřednictvím TDI</w:t>
      </w:r>
      <w:r w:rsidR="00F10785">
        <w:rPr>
          <w:rFonts w:ascii="Segoe UI" w:hAnsi="Segoe UI" w:cs="Segoe UI"/>
          <w:sz w:val="22"/>
          <w:szCs w:val="22"/>
        </w:rPr>
        <w:t>,</w:t>
      </w:r>
      <w:r w:rsidRPr="00336C1F">
        <w:rPr>
          <w:rFonts w:ascii="Segoe UI" w:hAnsi="Segoe UI" w:cs="Segoe UI"/>
          <w:sz w:val="22"/>
          <w:szCs w:val="22"/>
        </w:rPr>
        <w:t xml:space="preserve"> svolá předávací a přejímací řízení. Zhotovitel </w:t>
      </w:r>
      <w:r w:rsidR="00F10785">
        <w:rPr>
          <w:rFonts w:ascii="Segoe UI" w:hAnsi="Segoe UI" w:cs="Segoe UI"/>
          <w:sz w:val="22"/>
          <w:szCs w:val="22"/>
        </w:rPr>
        <w:t xml:space="preserve">část </w:t>
      </w:r>
      <w:r w:rsidRPr="00336C1F">
        <w:rPr>
          <w:rFonts w:ascii="Segoe UI" w:hAnsi="Segoe UI" w:cs="Segoe UI"/>
          <w:sz w:val="22"/>
          <w:szCs w:val="22"/>
        </w:rPr>
        <w:t>díl</w:t>
      </w:r>
      <w:r w:rsidR="00F10785">
        <w:rPr>
          <w:rFonts w:ascii="Segoe UI" w:hAnsi="Segoe UI" w:cs="Segoe UI"/>
          <w:sz w:val="22"/>
          <w:szCs w:val="22"/>
        </w:rPr>
        <w:t>a</w:t>
      </w:r>
      <w:r w:rsidRPr="00336C1F">
        <w:rPr>
          <w:rFonts w:ascii="Segoe UI" w:hAnsi="Segoe UI" w:cs="Segoe UI"/>
          <w:sz w:val="22"/>
          <w:szCs w:val="22"/>
        </w:rPr>
        <w:t xml:space="preserve"> předá a Objednatel převezme formou zápisu o předání a převzetí díla</w:t>
      </w:r>
      <w:r w:rsidR="008C1601" w:rsidRPr="00336C1F">
        <w:rPr>
          <w:rFonts w:ascii="Segoe UI" w:hAnsi="Segoe UI" w:cs="Segoe UI"/>
          <w:sz w:val="22"/>
          <w:szCs w:val="22"/>
        </w:rPr>
        <w:t xml:space="preserve"> připraveného Objednatelem</w:t>
      </w:r>
      <w:r w:rsidRPr="00336C1F">
        <w:rPr>
          <w:rFonts w:ascii="Segoe UI" w:hAnsi="Segoe UI" w:cs="Segoe UI"/>
          <w:sz w:val="22"/>
          <w:szCs w:val="22"/>
        </w:rPr>
        <w:t>, který bude podepsán oběma smluvními stranami</w:t>
      </w:r>
      <w:r w:rsidR="00F10785">
        <w:rPr>
          <w:rFonts w:ascii="Segoe UI" w:hAnsi="Segoe UI" w:cs="Segoe UI"/>
          <w:sz w:val="22"/>
          <w:szCs w:val="22"/>
        </w:rPr>
        <w:t xml:space="preserve"> (dále jen „</w:t>
      </w:r>
      <w:r w:rsidR="00F10785" w:rsidRPr="00F10785">
        <w:rPr>
          <w:rFonts w:ascii="Segoe UI" w:hAnsi="Segoe UI" w:cs="Segoe UI"/>
          <w:b/>
          <w:bCs/>
          <w:i/>
          <w:iCs/>
          <w:sz w:val="22"/>
          <w:szCs w:val="22"/>
        </w:rPr>
        <w:t>přejímací zápis</w:t>
      </w:r>
      <w:r w:rsidR="00F10785">
        <w:rPr>
          <w:rFonts w:ascii="Segoe UI" w:hAnsi="Segoe UI" w:cs="Segoe UI"/>
          <w:sz w:val="22"/>
          <w:szCs w:val="22"/>
        </w:rPr>
        <w:t>“)</w:t>
      </w:r>
      <w:r w:rsidRPr="00336C1F">
        <w:rPr>
          <w:rFonts w:ascii="Segoe UI" w:hAnsi="Segoe UI" w:cs="Segoe UI"/>
          <w:sz w:val="22"/>
          <w:szCs w:val="22"/>
        </w:rPr>
        <w:t xml:space="preserve">. K předání a převzetí </w:t>
      </w:r>
      <w:r w:rsidR="00F10785">
        <w:rPr>
          <w:rFonts w:ascii="Segoe UI" w:hAnsi="Segoe UI" w:cs="Segoe UI"/>
          <w:sz w:val="22"/>
          <w:szCs w:val="22"/>
        </w:rPr>
        <w:t>části</w:t>
      </w:r>
      <w:r w:rsidRPr="00336C1F">
        <w:rPr>
          <w:rFonts w:ascii="Segoe UI" w:hAnsi="Segoe UI" w:cs="Segoe UI"/>
          <w:sz w:val="22"/>
          <w:szCs w:val="22"/>
        </w:rPr>
        <w:t xml:space="preserve"> dojde rovněž v případě, že toto</w:t>
      </w:r>
      <w:r w:rsidRPr="00336C1F" w:rsidDel="00072A15">
        <w:rPr>
          <w:rFonts w:ascii="Segoe UI" w:hAnsi="Segoe UI" w:cs="Segoe UI"/>
          <w:sz w:val="22"/>
          <w:szCs w:val="22"/>
        </w:rPr>
        <w:t xml:space="preserve"> </w:t>
      </w:r>
      <w:r w:rsidR="00EE3EA3" w:rsidRPr="00336C1F">
        <w:rPr>
          <w:rFonts w:ascii="Segoe UI" w:hAnsi="Segoe UI" w:cs="Segoe UI"/>
          <w:sz w:val="22"/>
          <w:szCs w:val="22"/>
        </w:rPr>
        <w:t xml:space="preserve">bude vykazovat </w:t>
      </w:r>
      <w:r w:rsidR="006526DB" w:rsidRPr="00336C1F">
        <w:rPr>
          <w:rFonts w:ascii="Segoe UI" w:hAnsi="Segoe UI" w:cs="Segoe UI"/>
          <w:sz w:val="22"/>
          <w:szCs w:val="22"/>
        </w:rPr>
        <w:t xml:space="preserve">Drobné </w:t>
      </w:r>
      <w:r w:rsidR="00526952" w:rsidRPr="00336C1F">
        <w:rPr>
          <w:rFonts w:ascii="Segoe UI" w:hAnsi="Segoe UI" w:cs="Segoe UI"/>
          <w:sz w:val="22"/>
          <w:szCs w:val="22"/>
        </w:rPr>
        <w:t>vady</w:t>
      </w:r>
      <w:r w:rsidR="006526DB" w:rsidRPr="00336C1F">
        <w:rPr>
          <w:rFonts w:ascii="Segoe UI" w:hAnsi="Segoe UI" w:cs="Segoe UI"/>
          <w:sz w:val="22"/>
          <w:szCs w:val="22"/>
        </w:rPr>
        <w:t>.</w:t>
      </w:r>
      <w:r w:rsidR="00CB5161" w:rsidRPr="00336C1F">
        <w:rPr>
          <w:rFonts w:ascii="Segoe UI" w:hAnsi="Segoe UI" w:cs="Segoe UI"/>
          <w:sz w:val="22"/>
          <w:szCs w:val="22"/>
        </w:rPr>
        <w:t xml:space="preserve"> Smluvní strany sjednávají, že § 2605 odst. 2 Občanského zákoníku se na závazek založený touto smlouvou nepoužije.</w:t>
      </w:r>
    </w:p>
    <w:p w14:paraId="2BE5A408" w14:textId="0AEFF93C" w:rsidR="00031A0A" w:rsidRPr="00336C1F" w:rsidRDefault="00031A0A" w:rsidP="00B42AF0">
      <w:pPr>
        <w:numPr>
          <w:ilvl w:val="1"/>
          <w:numId w:val="5"/>
        </w:numPr>
        <w:tabs>
          <w:tab w:val="left" w:pos="426"/>
        </w:tabs>
        <w:spacing w:after="120" w:line="276" w:lineRule="auto"/>
        <w:ind w:left="426" w:hanging="426"/>
        <w:jc w:val="both"/>
        <w:rPr>
          <w:rFonts w:ascii="Segoe UI" w:hAnsi="Segoe UI" w:cs="Segoe UI"/>
          <w:sz w:val="22"/>
          <w:szCs w:val="22"/>
        </w:rPr>
      </w:pPr>
      <w:r w:rsidRPr="00336C1F">
        <w:rPr>
          <w:rFonts w:ascii="Segoe UI" w:hAnsi="Segoe UI" w:cs="Segoe UI"/>
          <w:sz w:val="22"/>
          <w:szCs w:val="22"/>
        </w:rPr>
        <w:t>Převzetí díla s </w:t>
      </w:r>
      <w:r w:rsidR="00D10155" w:rsidRPr="00336C1F">
        <w:rPr>
          <w:rFonts w:ascii="Segoe UI" w:hAnsi="Segoe UI" w:cs="Segoe UI"/>
          <w:sz w:val="22"/>
          <w:szCs w:val="22"/>
        </w:rPr>
        <w:t>D</w:t>
      </w:r>
      <w:r w:rsidRPr="00336C1F">
        <w:rPr>
          <w:rFonts w:ascii="Segoe UI" w:hAnsi="Segoe UI" w:cs="Segoe UI"/>
          <w:sz w:val="22"/>
          <w:szCs w:val="22"/>
        </w:rPr>
        <w:t xml:space="preserve">robnými vadami </w:t>
      </w:r>
      <w:r w:rsidR="00526952" w:rsidRPr="00336C1F">
        <w:rPr>
          <w:rFonts w:ascii="Segoe UI" w:hAnsi="Segoe UI" w:cs="Segoe UI"/>
          <w:sz w:val="22"/>
          <w:szCs w:val="22"/>
        </w:rPr>
        <w:t>nemá</w:t>
      </w:r>
      <w:r w:rsidRPr="00336C1F">
        <w:rPr>
          <w:rFonts w:ascii="Segoe UI" w:hAnsi="Segoe UI" w:cs="Segoe UI"/>
          <w:sz w:val="22"/>
          <w:szCs w:val="22"/>
        </w:rPr>
        <w:t xml:space="preserve"> vliv na povinnost </w:t>
      </w:r>
      <w:r w:rsidR="00336C1F" w:rsidRPr="00336C1F">
        <w:rPr>
          <w:rFonts w:ascii="Segoe UI" w:hAnsi="Segoe UI" w:cs="Segoe UI"/>
          <w:sz w:val="22"/>
          <w:szCs w:val="22"/>
        </w:rPr>
        <w:t>Zho</w:t>
      </w:r>
      <w:r w:rsidR="00BE2007" w:rsidRPr="00336C1F">
        <w:rPr>
          <w:rFonts w:ascii="Segoe UI" w:hAnsi="Segoe UI" w:cs="Segoe UI"/>
          <w:sz w:val="22"/>
          <w:szCs w:val="22"/>
        </w:rPr>
        <w:t>tovitel</w:t>
      </w:r>
      <w:r w:rsidRPr="00336C1F">
        <w:rPr>
          <w:rFonts w:ascii="Segoe UI" w:hAnsi="Segoe UI" w:cs="Segoe UI"/>
          <w:sz w:val="22"/>
          <w:szCs w:val="22"/>
        </w:rPr>
        <w:t xml:space="preserve">e </w:t>
      </w:r>
      <w:r w:rsidR="00F371D0" w:rsidRPr="00336C1F">
        <w:rPr>
          <w:rFonts w:ascii="Segoe UI" w:hAnsi="Segoe UI" w:cs="Segoe UI"/>
          <w:sz w:val="22"/>
          <w:szCs w:val="22"/>
        </w:rPr>
        <w:t xml:space="preserve">odstranit </w:t>
      </w:r>
      <w:r w:rsidR="00314D2E" w:rsidRPr="00336C1F">
        <w:rPr>
          <w:rFonts w:ascii="Segoe UI" w:hAnsi="Segoe UI" w:cs="Segoe UI"/>
          <w:sz w:val="22"/>
          <w:szCs w:val="22"/>
        </w:rPr>
        <w:t>D</w:t>
      </w:r>
      <w:r w:rsidRPr="00336C1F">
        <w:rPr>
          <w:rFonts w:ascii="Segoe UI" w:hAnsi="Segoe UI" w:cs="Segoe UI"/>
          <w:sz w:val="22"/>
          <w:szCs w:val="22"/>
        </w:rPr>
        <w:t xml:space="preserve">robné vady bezodkladně, </w:t>
      </w:r>
      <w:r w:rsidR="00D10155" w:rsidRPr="00336C1F">
        <w:rPr>
          <w:rFonts w:ascii="Segoe UI" w:hAnsi="Segoe UI" w:cs="Segoe UI"/>
          <w:sz w:val="22"/>
          <w:szCs w:val="22"/>
        </w:rPr>
        <w:t>nejpozději v</w:t>
      </w:r>
      <w:r w:rsidR="00FD40B2" w:rsidRPr="00336C1F">
        <w:rPr>
          <w:rFonts w:ascii="Segoe UI" w:hAnsi="Segoe UI" w:cs="Segoe UI"/>
          <w:sz w:val="22"/>
          <w:szCs w:val="22"/>
        </w:rPr>
        <w:t>e</w:t>
      </w:r>
      <w:r w:rsidR="00D10155" w:rsidRPr="00336C1F">
        <w:rPr>
          <w:rFonts w:ascii="Segoe UI" w:hAnsi="Segoe UI" w:cs="Segoe UI"/>
          <w:sz w:val="22"/>
          <w:szCs w:val="22"/>
        </w:rPr>
        <w:t xml:space="preserve"> lhůtě </w:t>
      </w:r>
      <w:r w:rsidR="00F371D0" w:rsidRPr="00336C1F">
        <w:rPr>
          <w:rFonts w:ascii="Segoe UI" w:hAnsi="Segoe UI" w:cs="Segoe UI"/>
          <w:sz w:val="22"/>
          <w:szCs w:val="22"/>
        </w:rPr>
        <w:t xml:space="preserve">dle </w:t>
      </w:r>
      <w:r w:rsidR="002937F6">
        <w:rPr>
          <w:rFonts w:ascii="Segoe UI" w:hAnsi="Segoe UI" w:cs="Segoe UI"/>
          <w:sz w:val="22"/>
          <w:szCs w:val="22"/>
        </w:rPr>
        <w:t>odst</w:t>
      </w:r>
      <w:r w:rsidR="00F371D0" w:rsidRPr="00336C1F">
        <w:rPr>
          <w:rFonts w:ascii="Segoe UI" w:hAnsi="Segoe UI" w:cs="Segoe UI"/>
          <w:sz w:val="22"/>
          <w:szCs w:val="22"/>
        </w:rPr>
        <w:t xml:space="preserve">. </w:t>
      </w:r>
      <w:r w:rsidR="00F371D0" w:rsidRPr="00336C1F">
        <w:rPr>
          <w:rFonts w:ascii="Segoe UI" w:hAnsi="Segoe UI" w:cs="Segoe UI"/>
          <w:sz w:val="22"/>
          <w:szCs w:val="22"/>
        </w:rPr>
        <w:fldChar w:fldCharType="begin"/>
      </w:r>
      <w:r w:rsidR="00F371D0" w:rsidRPr="00336C1F">
        <w:rPr>
          <w:rFonts w:ascii="Segoe UI" w:hAnsi="Segoe UI" w:cs="Segoe UI"/>
          <w:sz w:val="22"/>
          <w:szCs w:val="22"/>
        </w:rPr>
        <w:instrText xml:space="preserve"> REF _Ref435356705 \r \h </w:instrText>
      </w:r>
      <w:r w:rsidR="000F528D" w:rsidRPr="00336C1F">
        <w:rPr>
          <w:rFonts w:ascii="Segoe UI" w:hAnsi="Segoe UI" w:cs="Segoe UI"/>
          <w:sz w:val="22"/>
          <w:szCs w:val="22"/>
        </w:rPr>
        <w:instrText xml:space="preserve"> \* MERGEFORMAT </w:instrText>
      </w:r>
      <w:r w:rsidR="00F371D0" w:rsidRPr="00336C1F">
        <w:rPr>
          <w:rFonts w:ascii="Segoe UI" w:hAnsi="Segoe UI" w:cs="Segoe UI"/>
          <w:sz w:val="22"/>
          <w:szCs w:val="22"/>
        </w:rPr>
      </w:r>
      <w:r w:rsidR="00F371D0" w:rsidRPr="00336C1F">
        <w:rPr>
          <w:rFonts w:ascii="Segoe UI" w:hAnsi="Segoe UI" w:cs="Segoe UI"/>
          <w:sz w:val="22"/>
          <w:szCs w:val="22"/>
        </w:rPr>
        <w:fldChar w:fldCharType="separate"/>
      </w:r>
      <w:r w:rsidR="0053683B">
        <w:rPr>
          <w:rFonts w:ascii="Segoe UI" w:hAnsi="Segoe UI" w:cs="Segoe UI"/>
          <w:sz w:val="22"/>
          <w:szCs w:val="22"/>
        </w:rPr>
        <w:t>III.1</w:t>
      </w:r>
      <w:r w:rsidR="00F371D0" w:rsidRPr="00336C1F">
        <w:rPr>
          <w:rFonts w:ascii="Segoe UI" w:hAnsi="Segoe UI" w:cs="Segoe UI"/>
          <w:sz w:val="22"/>
          <w:szCs w:val="22"/>
        </w:rPr>
        <w:fldChar w:fldCharType="end"/>
      </w:r>
      <w:r w:rsidR="00F371D0" w:rsidRPr="00336C1F">
        <w:rPr>
          <w:rFonts w:ascii="Segoe UI" w:hAnsi="Segoe UI" w:cs="Segoe UI"/>
          <w:sz w:val="22"/>
          <w:szCs w:val="22"/>
        </w:rPr>
        <w:t xml:space="preserve"> této smlouvy</w:t>
      </w:r>
      <w:r w:rsidR="00D10155" w:rsidRPr="00336C1F">
        <w:rPr>
          <w:rFonts w:ascii="Segoe UI" w:hAnsi="Segoe UI" w:cs="Segoe UI"/>
          <w:sz w:val="22"/>
          <w:szCs w:val="22"/>
        </w:rPr>
        <w:t>.</w:t>
      </w:r>
      <w:r w:rsidR="003500B9" w:rsidRPr="003500B9">
        <w:t xml:space="preserve"> </w:t>
      </w:r>
      <w:r w:rsidR="003500B9" w:rsidRPr="003500B9">
        <w:rPr>
          <w:rFonts w:ascii="Segoe UI" w:hAnsi="Segoe UI" w:cs="Segoe UI"/>
          <w:sz w:val="22"/>
          <w:szCs w:val="22"/>
        </w:rPr>
        <w:t xml:space="preserve">O odstranění Drobných vad bude Zhotovitelem vyhotoven zápis o odstranění Drobných vad, na který se přiměřeně použijí pravidla pro </w:t>
      </w:r>
      <w:r w:rsidR="003500B9">
        <w:rPr>
          <w:rFonts w:ascii="Segoe UI" w:hAnsi="Segoe UI" w:cs="Segoe UI"/>
          <w:sz w:val="22"/>
          <w:szCs w:val="22"/>
        </w:rPr>
        <w:t>p</w:t>
      </w:r>
      <w:r w:rsidR="003500B9" w:rsidRPr="003500B9">
        <w:rPr>
          <w:rFonts w:ascii="Segoe UI" w:hAnsi="Segoe UI" w:cs="Segoe UI"/>
          <w:sz w:val="22"/>
          <w:szCs w:val="22"/>
        </w:rPr>
        <w:t>řejímací zápis</w:t>
      </w:r>
      <w:r w:rsidR="003500B9">
        <w:rPr>
          <w:rFonts w:ascii="Segoe UI" w:hAnsi="Segoe UI" w:cs="Segoe UI"/>
          <w:sz w:val="22"/>
          <w:szCs w:val="22"/>
        </w:rPr>
        <w:t>.</w:t>
      </w:r>
    </w:p>
    <w:p w14:paraId="23D28373" w14:textId="77777777" w:rsidR="008D277F" w:rsidRPr="008D277F" w:rsidRDefault="00BE2007" w:rsidP="008D277F">
      <w:pPr>
        <w:numPr>
          <w:ilvl w:val="1"/>
          <w:numId w:val="5"/>
        </w:numPr>
        <w:tabs>
          <w:tab w:val="left" w:pos="426"/>
        </w:tabs>
        <w:spacing w:after="120" w:line="276" w:lineRule="auto"/>
        <w:ind w:left="426" w:hanging="426"/>
        <w:jc w:val="both"/>
        <w:rPr>
          <w:rFonts w:ascii="Segoe UI" w:hAnsi="Segoe UI" w:cs="Segoe UI"/>
          <w:sz w:val="22"/>
          <w:szCs w:val="22"/>
        </w:rPr>
      </w:pPr>
      <w:r w:rsidRPr="001836CE">
        <w:rPr>
          <w:rFonts w:ascii="Segoe UI" w:hAnsi="Segoe UI" w:cs="Segoe UI"/>
          <w:sz w:val="22"/>
          <w:szCs w:val="22"/>
        </w:rPr>
        <w:t>Zhotovitel</w:t>
      </w:r>
      <w:r w:rsidR="007575D2" w:rsidRPr="001836CE">
        <w:rPr>
          <w:rFonts w:ascii="Segoe UI" w:hAnsi="Segoe UI" w:cs="Segoe UI"/>
          <w:sz w:val="22"/>
          <w:szCs w:val="22"/>
        </w:rPr>
        <w:t xml:space="preserve"> se zavazuje </w:t>
      </w:r>
      <w:r w:rsidR="0002437D" w:rsidRPr="001836CE">
        <w:rPr>
          <w:rFonts w:ascii="Segoe UI" w:hAnsi="Segoe UI" w:cs="Segoe UI"/>
          <w:sz w:val="22"/>
          <w:szCs w:val="22"/>
        </w:rPr>
        <w:t xml:space="preserve">ve sjednané lhůtě písemně </w:t>
      </w:r>
      <w:r w:rsidR="007575D2" w:rsidRPr="001836CE">
        <w:rPr>
          <w:rFonts w:ascii="Segoe UI" w:hAnsi="Segoe UI" w:cs="Segoe UI"/>
          <w:sz w:val="22"/>
          <w:szCs w:val="22"/>
        </w:rPr>
        <w:t xml:space="preserve">vyzvat </w:t>
      </w:r>
      <w:r w:rsidRPr="001836CE">
        <w:rPr>
          <w:rFonts w:ascii="Segoe UI" w:hAnsi="Segoe UI" w:cs="Segoe UI"/>
          <w:sz w:val="22"/>
          <w:szCs w:val="22"/>
        </w:rPr>
        <w:t>Objednatel</w:t>
      </w:r>
      <w:r w:rsidR="007575D2" w:rsidRPr="001836CE">
        <w:rPr>
          <w:rFonts w:ascii="Segoe UI" w:hAnsi="Segoe UI" w:cs="Segoe UI"/>
          <w:sz w:val="22"/>
          <w:szCs w:val="22"/>
        </w:rPr>
        <w:t>e k předání a</w:t>
      </w:r>
      <w:r w:rsidR="00DB54AC" w:rsidRPr="001836CE">
        <w:rPr>
          <w:rFonts w:ascii="Segoe UI" w:hAnsi="Segoe UI" w:cs="Segoe UI"/>
          <w:sz w:val="22"/>
          <w:szCs w:val="22"/>
        </w:rPr>
        <w:t> </w:t>
      </w:r>
      <w:r w:rsidR="007575D2" w:rsidRPr="001836CE">
        <w:rPr>
          <w:rFonts w:ascii="Segoe UI" w:hAnsi="Segoe UI" w:cs="Segoe UI"/>
          <w:sz w:val="22"/>
          <w:szCs w:val="22"/>
        </w:rPr>
        <w:t xml:space="preserve">převzetí díla. </w:t>
      </w:r>
      <w:r w:rsidRPr="001836CE">
        <w:rPr>
          <w:rFonts w:ascii="Segoe UI" w:hAnsi="Segoe UI" w:cs="Segoe UI"/>
          <w:sz w:val="22"/>
          <w:szCs w:val="22"/>
        </w:rPr>
        <w:t>Zhotovitel</w:t>
      </w:r>
      <w:r w:rsidR="007575D2" w:rsidRPr="001836CE">
        <w:rPr>
          <w:rFonts w:ascii="Segoe UI" w:hAnsi="Segoe UI" w:cs="Segoe UI"/>
          <w:sz w:val="22"/>
          <w:szCs w:val="22"/>
        </w:rPr>
        <w:t xml:space="preserve"> je povinen zajistit u přejímacího řízení </w:t>
      </w:r>
      <w:r w:rsidR="0002437D" w:rsidRPr="001836CE">
        <w:rPr>
          <w:rFonts w:ascii="Segoe UI" w:hAnsi="Segoe UI" w:cs="Segoe UI"/>
          <w:sz w:val="22"/>
          <w:szCs w:val="22"/>
        </w:rPr>
        <w:t xml:space="preserve">účast </w:t>
      </w:r>
      <w:r w:rsidR="007575D2" w:rsidRPr="001836CE">
        <w:rPr>
          <w:rFonts w:ascii="Segoe UI" w:hAnsi="Segoe UI" w:cs="Segoe UI"/>
          <w:sz w:val="22"/>
          <w:szCs w:val="22"/>
        </w:rPr>
        <w:t>svých smluvních partnerů, jejichž účast je k řádnému předání a převzetí díla nutná.</w:t>
      </w:r>
      <w:r w:rsidR="008C1601" w:rsidRPr="001836CE">
        <w:rPr>
          <w:rFonts w:ascii="Segoe UI" w:hAnsi="Segoe UI" w:cs="Segoe UI"/>
          <w:sz w:val="22"/>
          <w:szCs w:val="22"/>
        </w:rPr>
        <w:t xml:space="preserve"> Ze strany Objednatele se přejímacího řízení zúčastní zejména TDI a AD</w:t>
      </w:r>
      <w:r w:rsidR="008D277F">
        <w:rPr>
          <w:rFonts w:ascii="Segoe UI" w:hAnsi="Segoe UI" w:cs="Segoe UI"/>
          <w:sz w:val="22"/>
          <w:szCs w:val="22"/>
        </w:rPr>
        <w:t>.</w:t>
      </w:r>
    </w:p>
    <w:p w14:paraId="5E09A3A0" w14:textId="77777777" w:rsidR="008D277F" w:rsidRPr="001836CE" w:rsidRDefault="008D277F" w:rsidP="00C34FF2">
      <w:pPr>
        <w:numPr>
          <w:ilvl w:val="1"/>
          <w:numId w:val="5"/>
        </w:numPr>
        <w:tabs>
          <w:tab w:val="left" w:pos="426"/>
        </w:tabs>
        <w:spacing w:after="120" w:line="276" w:lineRule="auto"/>
        <w:ind w:left="426" w:hanging="426"/>
        <w:jc w:val="both"/>
        <w:rPr>
          <w:rFonts w:ascii="Segoe UI" w:hAnsi="Segoe UI" w:cs="Segoe UI"/>
          <w:sz w:val="22"/>
          <w:szCs w:val="22"/>
        </w:rPr>
      </w:pPr>
      <w:r w:rsidRPr="008D277F">
        <w:rPr>
          <w:rFonts w:ascii="Segoe UI" w:hAnsi="Segoe UI" w:cs="Segoe UI"/>
          <w:sz w:val="22"/>
          <w:szCs w:val="22"/>
        </w:rPr>
        <w:t>Zhotovitel se zavazuje předat dílo tak, aby ke dni předání a převzetí díla bylo možné zahájit předčasné užívání díla v souladu s požadavky Objednatele, tj. zejména aby pro předčasné užívání byla zajištěna všechna nezbytná povolení/vyjádření</w:t>
      </w:r>
      <w:r>
        <w:rPr>
          <w:rFonts w:ascii="Segoe UI" w:hAnsi="Segoe UI" w:cs="Segoe UI"/>
          <w:sz w:val="22"/>
          <w:szCs w:val="22"/>
        </w:rPr>
        <w:t>.</w:t>
      </w:r>
    </w:p>
    <w:p w14:paraId="32D70A97" w14:textId="036F4A0D" w:rsidR="00CB5161" w:rsidRPr="00BC4B78" w:rsidRDefault="00CB5161" w:rsidP="00C34FF2">
      <w:pPr>
        <w:numPr>
          <w:ilvl w:val="1"/>
          <w:numId w:val="5"/>
        </w:numPr>
        <w:tabs>
          <w:tab w:val="left" w:pos="426"/>
        </w:tabs>
        <w:spacing w:after="120" w:line="276" w:lineRule="auto"/>
        <w:ind w:left="426" w:hanging="426"/>
        <w:jc w:val="both"/>
        <w:rPr>
          <w:rFonts w:ascii="Segoe UI" w:hAnsi="Segoe UI" w:cs="Segoe UI"/>
          <w:sz w:val="22"/>
          <w:szCs w:val="22"/>
        </w:rPr>
      </w:pPr>
      <w:r w:rsidRPr="006963ED">
        <w:rPr>
          <w:rFonts w:ascii="Segoe UI" w:hAnsi="Segoe UI" w:cs="Segoe UI"/>
          <w:sz w:val="22"/>
          <w:szCs w:val="22"/>
        </w:rPr>
        <w:t>Nepředá-li Zhotovitel Objednateli všechny změnové listy nezbytné k úpravě smluvních vztahů,</w:t>
      </w:r>
      <w:r w:rsidRPr="00345232">
        <w:rPr>
          <w:rFonts w:ascii="Segoe UI" w:hAnsi="Segoe UI" w:cs="Segoe UI"/>
          <w:sz w:val="22"/>
          <w:szCs w:val="22"/>
        </w:rPr>
        <w:t xml:space="preserve"> nemůže Objednatel dílo převzít, neboť předávané dílo nebude odpovídat sjednanému dílu dle této smlouvy. Do doby, </w:t>
      </w:r>
      <w:r w:rsidRPr="001836CE">
        <w:rPr>
          <w:rFonts w:ascii="Segoe UI" w:hAnsi="Segoe UI" w:cs="Segoe UI"/>
          <w:sz w:val="22"/>
          <w:szCs w:val="22"/>
        </w:rPr>
        <w:t xml:space="preserve">než budou dodatečné práce dle </w:t>
      </w:r>
      <w:r w:rsidR="002937F6">
        <w:rPr>
          <w:rFonts w:ascii="Segoe UI" w:hAnsi="Segoe UI" w:cs="Segoe UI"/>
          <w:sz w:val="22"/>
          <w:szCs w:val="22"/>
        </w:rPr>
        <w:t>odst</w:t>
      </w:r>
      <w:r w:rsidRPr="00496763">
        <w:rPr>
          <w:rFonts w:ascii="Segoe UI" w:hAnsi="Segoe UI" w:cs="Segoe UI"/>
          <w:sz w:val="22"/>
          <w:szCs w:val="22"/>
        </w:rPr>
        <w:t xml:space="preserve">. </w:t>
      </w:r>
      <w:r w:rsidR="001A5B5C" w:rsidRPr="00496763">
        <w:rPr>
          <w:rFonts w:ascii="Segoe UI" w:hAnsi="Segoe UI" w:cs="Segoe UI"/>
          <w:sz w:val="22"/>
          <w:szCs w:val="22"/>
        </w:rPr>
        <w:fldChar w:fldCharType="begin"/>
      </w:r>
      <w:r w:rsidR="001A5B5C" w:rsidRPr="00496763">
        <w:rPr>
          <w:rFonts w:ascii="Segoe UI" w:hAnsi="Segoe UI" w:cs="Segoe UI"/>
          <w:sz w:val="22"/>
          <w:szCs w:val="22"/>
        </w:rPr>
        <w:instrText xml:space="preserve"> REF _Ref114217476 \n \h </w:instrText>
      </w:r>
      <w:r w:rsidR="00496763">
        <w:rPr>
          <w:rFonts w:ascii="Segoe UI" w:hAnsi="Segoe UI" w:cs="Segoe UI"/>
          <w:sz w:val="22"/>
          <w:szCs w:val="22"/>
        </w:rPr>
        <w:instrText xml:space="preserve"> \* MERGEFORMAT </w:instrText>
      </w:r>
      <w:r w:rsidR="001A5B5C" w:rsidRPr="00496763">
        <w:rPr>
          <w:rFonts w:ascii="Segoe UI" w:hAnsi="Segoe UI" w:cs="Segoe UI"/>
          <w:sz w:val="22"/>
          <w:szCs w:val="22"/>
        </w:rPr>
      </w:r>
      <w:r w:rsidR="001A5B5C" w:rsidRPr="00496763">
        <w:rPr>
          <w:rFonts w:ascii="Segoe UI" w:hAnsi="Segoe UI" w:cs="Segoe UI"/>
          <w:sz w:val="22"/>
          <w:szCs w:val="22"/>
        </w:rPr>
        <w:fldChar w:fldCharType="separate"/>
      </w:r>
      <w:r w:rsidR="001A5B5C" w:rsidRPr="00496763">
        <w:rPr>
          <w:rFonts w:ascii="Segoe UI" w:hAnsi="Segoe UI" w:cs="Segoe UI"/>
          <w:sz w:val="22"/>
          <w:szCs w:val="22"/>
        </w:rPr>
        <w:t>VI.1</w:t>
      </w:r>
      <w:r w:rsidR="001A5B5C" w:rsidRPr="00496763">
        <w:rPr>
          <w:rFonts w:ascii="Segoe UI" w:hAnsi="Segoe UI" w:cs="Segoe UI"/>
          <w:sz w:val="22"/>
          <w:szCs w:val="22"/>
        </w:rPr>
        <w:fldChar w:fldCharType="end"/>
      </w:r>
      <w:r w:rsidR="001A5B5C" w:rsidRPr="00496763">
        <w:rPr>
          <w:rFonts w:ascii="Segoe UI" w:hAnsi="Segoe UI" w:cs="Segoe UI"/>
          <w:sz w:val="22"/>
          <w:szCs w:val="22"/>
        </w:rPr>
        <w:t>.</w:t>
      </w:r>
      <w:r w:rsidRPr="001836CE">
        <w:rPr>
          <w:rFonts w:ascii="Segoe UI" w:hAnsi="Segoe UI" w:cs="Segoe UI"/>
          <w:sz w:val="22"/>
          <w:szCs w:val="22"/>
        </w:rPr>
        <w:t xml:space="preserve"> této smlouvy a/nebo záměny jedné nebo více položek oceněného soupisu prací dle </w:t>
      </w:r>
      <w:r w:rsidR="002937F6">
        <w:rPr>
          <w:rFonts w:ascii="Segoe UI" w:hAnsi="Segoe UI" w:cs="Segoe UI"/>
          <w:sz w:val="22"/>
          <w:szCs w:val="22"/>
        </w:rPr>
        <w:t>odst</w:t>
      </w:r>
      <w:r w:rsidRPr="00496763">
        <w:rPr>
          <w:rFonts w:ascii="Segoe UI" w:hAnsi="Segoe UI" w:cs="Segoe UI"/>
          <w:sz w:val="22"/>
          <w:szCs w:val="22"/>
        </w:rPr>
        <w:t xml:space="preserve">. </w:t>
      </w:r>
      <w:r w:rsidR="001A5B5C" w:rsidRPr="00496763">
        <w:rPr>
          <w:rFonts w:ascii="Segoe UI" w:hAnsi="Segoe UI" w:cs="Segoe UI"/>
          <w:sz w:val="22"/>
          <w:szCs w:val="22"/>
        </w:rPr>
        <w:fldChar w:fldCharType="begin"/>
      </w:r>
      <w:r w:rsidR="001A5B5C" w:rsidRPr="00496763">
        <w:rPr>
          <w:rFonts w:ascii="Segoe UI" w:hAnsi="Segoe UI" w:cs="Segoe UI"/>
          <w:sz w:val="22"/>
          <w:szCs w:val="22"/>
        </w:rPr>
        <w:instrText xml:space="preserve"> REF _Ref114217528 \n \h </w:instrText>
      </w:r>
      <w:r w:rsidR="00496763">
        <w:rPr>
          <w:rFonts w:ascii="Segoe UI" w:hAnsi="Segoe UI" w:cs="Segoe UI"/>
          <w:sz w:val="22"/>
          <w:szCs w:val="22"/>
        </w:rPr>
        <w:instrText xml:space="preserve"> \* MERGEFORMAT </w:instrText>
      </w:r>
      <w:r w:rsidR="001A5B5C" w:rsidRPr="00496763">
        <w:rPr>
          <w:rFonts w:ascii="Segoe UI" w:hAnsi="Segoe UI" w:cs="Segoe UI"/>
          <w:sz w:val="22"/>
          <w:szCs w:val="22"/>
        </w:rPr>
      </w:r>
      <w:r w:rsidR="001A5B5C" w:rsidRPr="00496763">
        <w:rPr>
          <w:rFonts w:ascii="Segoe UI" w:hAnsi="Segoe UI" w:cs="Segoe UI"/>
          <w:sz w:val="22"/>
          <w:szCs w:val="22"/>
        </w:rPr>
        <w:fldChar w:fldCharType="separate"/>
      </w:r>
      <w:r w:rsidR="001A5B5C" w:rsidRPr="00496763">
        <w:rPr>
          <w:rFonts w:ascii="Segoe UI" w:hAnsi="Segoe UI" w:cs="Segoe UI"/>
          <w:sz w:val="22"/>
          <w:szCs w:val="22"/>
        </w:rPr>
        <w:t>VI.4</w:t>
      </w:r>
      <w:r w:rsidR="001A5B5C" w:rsidRPr="00496763">
        <w:rPr>
          <w:rFonts w:ascii="Segoe UI" w:hAnsi="Segoe UI" w:cs="Segoe UI"/>
          <w:sz w:val="22"/>
          <w:szCs w:val="22"/>
        </w:rPr>
        <w:fldChar w:fldCharType="end"/>
      </w:r>
      <w:r w:rsidR="001A5B5C" w:rsidRPr="00496763">
        <w:rPr>
          <w:rFonts w:ascii="Segoe UI" w:hAnsi="Segoe UI" w:cs="Segoe UI"/>
          <w:sz w:val="22"/>
          <w:szCs w:val="22"/>
        </w:rPr>
        <w:t>.</w:t>
      </w:r>
      <w:r w:rsidRPr="001836CE">
        <w:rPr>
          <w:rFonts w:ascii="Segoe UI" w:hAnsi="Segoe UI" w:cs="Segoe UI"/>
          <w:sz w:val="22"/>
          <w:szCs w:val="22"/>
        </w:rPr>
        <w:t xml:space="preserve"> této smlouvy sjednány dodatkem k této smlouvě, se u prací provedených v rozporu s </w:t>
      </w:r>
      <w:r w:rsidR="002937F6">
        <w:rPr>
          <w:rFonts w:ascii="Segoe UI" w:hAnsi="Segoe UI" w:cs="Segoe UI"/>
          <w:sz w:val="22"/>
          <w:szCs w:val="22"/>
        </w:rPr>
        <w:t>odst</w:t>
      </w:r>
      <w:r w:rsidRPr="00BD7221">
        <w:rPr>
          <w:rFonts w:ascii="Segoe UI" w:hAnsi="Segoe UI" w:cs="Segoe UI"/>
          <w:sz w:val="22"/>
          <w:szCs w:val="22"/>
        </w:rPr>
        <w:t>.</w:t>
      </w:r>
      <w:r w:rsidR="00AF0766" w:rsidRPr="00BD7221">
        <w:rPr>
          <w:rFonts w:ascii="Segoe UI" w:hAnsi="Segoe UI" w:cs="Segoe UI"/>
          <w:sz w:val="22"/>
          <w:szCs w:val="22"/>
        </w:rPr>
        <w:t> </w:t>
      </w:r>
      <w:r w:rsidR="00BD7221" w:rsidRPr="00BD7221">
        <w:rPr>
          <w:rFonts w:ascii="Segoe UI" w:hAnsi="Segoe UI" w:cs="Segoe UI"/>
          <w:sz w:val="22"/>
          <w:szCs w:val="22"/>
        </w:rPr>
        <w:fldChar w:fldCharType="begin"/>
      </w:r>
      <w:r w:rsidR="00BD7221" w:rsidRPr="00BD7221">
        <w:rPr>
          <w:rFonts w:ascii="Segoe UI" w:hAnsi="Segoe UI" w:cs="Segoe UI"/>
          <w:sz w:val="22"/>
          <w:szCs w:val="22"/>
        </w:rPr>
        <w:instrText xml:space="preserve"> REF _Ref114218010 \n \h </w:instrText>
      </w:r>
      <w:r w:rsidR="00BD7221">
        <w:rPr>
          <w:rFonts w:ascii="Segoe UI" w:hAnsi="Segoe UI" w:cs="Segoe UI"/>
          <w:sz w:val="22"/>
          <w:szCs w:val="22"/>
        </w:rPr>
        <w:instrText xml:space="preserve"> \* MERGEFORMAT </w:instrText>
      </w:r>
      <w:r w:rsidR="00BD7221" w:rsidRPr="00BD7221">
        <w:rPr>
          <w:rFonts w:ascii="Segoe UI" w:hAnsi="Segoe UI" w:cs="Segoe UI"/>
          <w:sz w:val="22"/>
          <w:szCs w:val="22"/>
        </w:rPr>
      </w:r>
      <w:r w:rsidR="00BD7221" w:rsidRPr="00BD7221">
        <w:rPr>
          <w:rFonts w:ascii="Segoe UI" w:hAnsi="Segoe UI" w:cs="Segoe UI"/>
          <w:sz w:val="22"/>
          <w:szCs w:val="22"/>
        </w:rPr>
        <w:fldChar w:fldCharType="separate"/>
      </w:r>
      <w:r w:rsidR="00BD7221" w:rsidRPr="00BD7221">
        <w:rPr>
          <w:rFonts w:ascii="Segoe UI" w:hAnsi="Segoe UI" w:cs="Segoe UI"/>
          <w:sz w:val="22"/>
          <w:szCs w:val="22"/>
        </w:rPr>
        <w:t>VI.2</w:t>
      </w:r>
      <w:r w:rsidR="00BD7221" w:rsidRPr="00BD7221">
        <w:rPr>
          <w:rFonts w:ascii="Segoe UI" w:hAnsi="Segoe UI" w:cs="Segoe UI"/>
          <w:sz w:val="22"/>
          <w:szCs w:val="22"/>
        </w:rPr>
        <w:fldChar w:fldCharType="end"/>
      </w:r>
      <w:r w:rsidR="00BD7221" w:rsidRPr="00BD7221">
        <w:rPr>
          <w:rFonts w:ascii="Segoe UI" w:hAnsi="Segoe UI" w:cs="Segoe UI"/>
          <w:sz w:val="22"/>
          <w:szCs w:val="22"/>
        </w:rPr>
        <w:t>.</w:t>
      </w:r>
      <w:r w:rsidRPr="00BD7221">
        <w:rPr>
          <w:rFonts w:ascii="Segoe UI" w:hAnsi="Segoe UI" w:cs="Segoe UI"/>
          <w:sz w:val="22"/>
          <w:szCs w:val="22"/>
        </w:rPr>
        <w:t xml:space="preserve"> a/nebo s</w:t>
      </w:r>
      <w:r w:rsidR="00AF0766" w:rsidRPr="00BD7221">
        <w:rPr>
          <w:rFonts w:ascii="Segoe UI" w:hAnsi="Segoe UI" w:cs="Segoe UI"/>
          <w:sz w:val="22"/>
          <w:szCs w:val="22"/>
        </w:rPr>
        <w:t> </w:t>
      </w:r>
      <w:r w:rsidR="002937F6">
        <w:rPr>
          <w:rFonts w:ascii="Segoe UI" w:hAnsi="Segoe UI" w:cs="Segoe UI"/>
          <w:sz w:val="22"/>
          <w:szCs w:val="22"/>
        </w:rPr>
        <w:t>odst</w:t>
      </w:r>
      <w:r w:rsidRPr="00BD7221">
        <w:rPr>
          <w:rFonts w:ascii="Segoe UI" w:hAnsi="Segoe UI" w:cs="Segoe UI"/>
          <w:sz w:val="22"/>
          <w:szCs w:val="22"/>
        </w:rPr>
        <w:t xml:space="preserve">. </w:t>
      </w:r>
      <w:r w:rsidR="00BD7221" w:rsidRPr="00BD7221">
        <w:rPr>
          <w:rFonts w:ascii="Segoe UI" w:hAnsi="Segoe UI" w:cs="Segoe UI"/>
          <w:sz w:val="22"/>
          <w:szCs w:val="22"/>
        </w:rPr>
        <w:fldChar w:fldCharType="begin"/>
      </w:r>
      <w:r w:rsidR="00BD7221" w:rsidRPr="00BD7221">
        <w:rPr>
          <w:rFonts w:ascii="Segoe UI" w:hAnsi="Segoe UI" w:cs="Segoe UI"/>
          <w:sz w:val="22"/>
          <w:szCs w:val="22"/>
        </w:rPr>
        <w:instrText xml:space="preserve"> REF _Ref114218028 \n \h </w:instrText>
      </w:r>
      <w:r w:rsidR="00BD7221">
        <w:rPr>
          <w:rFonts w:ascii="Segoe UI" w:hAnsi="Segoe UI" w:cs="Segoe UI"/>
          <w:sz w:val="22"/>
          <w:szCs w:val="22"/>
        </w:rPr>
        <w:instrText xml:space="preserve"> \* MERGEFORMAT </w:instrText>
      </w:r>
      <w:r w:rsidR="00BD7221" w:rsidRPr="00BD7221">
        <w:rPr>
          <w:rFonts w:ascii="Segoe UI" w:hAnsi="Segoe UI" w:cs="Segoe UI"/>
          <w:sz w:val="22"/>
          <w:szCs w:val="22"/>
        </w:rPr>
      </w:r>
      <w:r w:rsidR="00BD7221" w:rsidRPr="00BD7221">
        <w:rPr>
          <w:rFonts w:ascii="Segoe UI" w:hAnsi="Segoe UI" w:cs="Segoe UI"/>
          <w:sz w:val="22"/>
          <w:szCs w:val="22"/>
        </w:rPr>
        <w:fldChar w:fldCharType="separate"/>
      </w:r>
      <w:r w:rsidR="00BD7221" w:rsidRPr="00BD7221">
        <w:rPr>
          <w:rFonts w:ascii="Segoe UI" w:hAnsi="Segoe UI" w:cs="Segoe UI"/>
          <w:sz w:val="22"/>
          <w:szCs w:val="22"/>
        </w:rPr>
        <w:t>VI.5</w:t>
      </w:r>
      <w:r w:rsidR="00BD7221" w:rsidRPr="00BD7221">
        <w:rPr>
          <w:rFonts w:ascii="Segoe UI" w:hAnsi="Segoe UI" w:cs="Segoe UI"/>
          <w:sz w:val="22"/>
          <w:szCs w:val="22"/>
        </w:rPr>
        <w:fldChar w:fldCharType="end"/>
      </w:r>
      <w:r w:rsidR="00BD7221" w:rsidRPr="00BD7221">
        <w:rPr>
          <w:rFonts w:ascii="Segoe UI" w:hAnsi="Segoe UI" w:cs="Segoe UI"/>
          <w:sz w:val="22"/>
          <w:szCs w:val="22"/>
        </w:rPr>
        <w:t>.</w:t>
      </w:r>
      <w:r w:rsidRPr="00BC4B78">
        <w:rPr>
          <w:rFonts w:ascii="Segoe UI" w:hAnsi="Segoe UI" w:cs="Segoe UI"/>
          <w:sz w:val="22"/>
          <w:szCs w:val="22"/>
        </w:rPr>
        <w:t xml:space="preserve"> jedná o nesjednané práce.</w:t>
      </w:r>
    </w:p>
    <w:p w14:paraId="7EBE180C" w14:textId="77777777" w:rsidR="007575D2" w:rsidRPr="00FF0474" w:rsidRDefault="007575D2"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47" w:name="_Ref114218134"/>
      <w:r w:rsidRPr="00FF0474">
        <w:rPr>
          <w:rFonts w:ascii="Segoe UI" w:hAnsi="Segoe UI" w:cs="Segoe UI"/>
          <w:sz w:val="22"/>
          <w:szCs w:val="22"/>
        </w:rPr>
        <w:t xml:space="preserve">Dílo </w:t>
      </w:r>
      <w:r w:rsidR="00B158CC">
        <w:rPr>
          <w:rFonts w:ascii="Segoe UI" w:hAnsi="Segoe UI" w:cs="Segoe UI"/>
          <w:sz w:val="22"/>
          <w:szCs w:val="22"/>
        </w:rPr>
        <w:t xml:space="preserve">nebo jeho část </w:t>
      </w:r>
      <w:r w:rsidRPr="00FF0474">
        <w:rPr>
          <w:rFonts w:ascii="Segoe UI" w:hAnsi="Segoe UI" w:cs="Segoe UI"/>
          <w:sz w:val="22"/>
          <w:szCs w:val="22"/>
        </w:rPr>
        <w:t>je převzato zápisem podepsaným oprávněnými zástupci obou smluvních stran. Přejímací zápis obsahuje zejména:</w:t>
      </w:r>
      <w:bookmarkEnd w:id="47"/>
    </w:p>
    <w:p w14:paraId="5DAD725A"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označení předmětu díla</w:t>
      </w:r>
      <w:r w:rsidR="00B158CC">
        <w:rPr>
          <w:rFonts w:ascii="Segoe UI" w:hAnsi="Segoe UI" w:cs="Segoe UI"/>
          <w:sz w:val="22"/>
          <w:szCs w:val="22"/>
        </w:rPr>
        <w:t xml:space="preserve"> či jeho části, která je předávána</w:t>
      </w:r>
      <w:r w:rsidRPr="00FF0474">
        <w:rPr>
          <w:rFonts w:ascii="Segoe UI" w:hAnsi="Segoe UI" w:cs="Segoe UI"/>
          <w:sz w:val="22"/>
          <w:szCs w:val="22"/>
        </w:rPr>
        <w:t>,</w:t>
      </w:r>
    </w:p>
    <w:p w14:paraId="6208D969"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 xml:space="preserve">označení </w:t>
      </w:r>
      <w:r w:rsidR="00BE2007" w:rsidRPr="00FF0474">
        <w:rPr>
          <w:rFonts w:ascii="Segoe UI" w:hAnsi="Segoe UI" w:cs="Segoe UI"/>
          <w:sz w:val="22"/>
          <w:szCs w:val="22"/>
        </w:rPr>
        <w:t>Objednatel</w:t>
      </w:r>
      <w:r w:rsidRPr="00FF0474">
        <w:rPr>
          <w:rFonts w:ascii="Segoe UI" w:hAnsi="Segoe UI" w:cs="Segoe UI"/>
          <w:sz w:val="22"/>
          <w:szCs w:val="22"/>
        </w:rPr>
        <w:t xml:space="preserve">e a </w:t>
      </w:r>
      <w:r w:rsidR="00BE2007" w:rsidRPr="00FF0474">
        <w:rPr>
          <w:rFonts w:ascii="Segoe UI" w:hAnsi="Segoe UI" w:cs="Segoe UI"/>
          <w:sz w:val="22"/>
          <w:szCs w:val="22"/>
        </w:rPr>
        <w:t>Zhotovitel</w:t>
      </w:r>
      <w:r w:rsidRPr="00FF0474">
        <w:rPr>
          <w:rFonts w:ascii="Segoe UI" w:hAnsi="Segoe UI" w:cs="Segoe UI"/>
          <w:sz w:val="22"/>
          <w:szCs w:val="22"/>
        </w:rPr>
        <w:t>e,</w:t>
      </w:r>
    </w:p>
    <w:p w14:paraId="08896E82"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termín zahájení a dokončení prací na zhotovovaném díle,</w:t>
      </w:r>
    </w:p>
    <w:p w14:paraId="1B613125"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zhodnocení jakosti díla,</w:t>
      </w:r>
    </w:p>
    <w:p w14:paraId="7AA70997"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seznam převzaté dokumentace,</w:t>
      </w:r>
    </w:p>
    <w:p w14:paraId="7527EC0D" w14:textId="77777777" w:rsidR="007575D2" w:rsidRPr="00FF0474" w:rsidRDefault="007575D2"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 xml:space="preserve">prohlášení </w:t>
      </w:r>
      <w:r w:rsidR="00BE2007" w:rsidRPr="00FF0474">
        <w:rPr>
          <w:rFonts w:ascii="Segoe UI" w:hAnsi="Segoe UI" w:cs="Segoe UI"/>
          <w:sz w:val="22"/>
          <w:szCs w:val="22"/>
        </w:rPr>
        <w:t>Objednatel</w:t>
      </w:r>
      <w:r w:rsidRPr="00FF0474">
        <w:rPr>
          <w:rFonts w:ascii="Segoe UI" w:hAnsi="Segoe UI" w:cs="Segoe UI"/>
          <w:sz w:val="22"/>
          <w:szCs w:val="22"/>
        </w:rPr>
        <w:t>e, že předávané dílo přejímá,</w:t>
      </w:r>
    </w:p>
    <w:p w14:paraId="179794DA" w14:textId="77777777" w:rsidR="007575D2" w:rsidRPr="00FF0474" w:rsidRDefault="007575D2"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soupis příloh,</w:t>
      </w:r>
    </w:p>
    <w:p w14:paraId="2D3638DA" w14:textId="77777777" w:rsidR="004105A3" w:rsidRPr="00FF0474" w:rsidRDefault="007575D2"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soupis provedených změn a odchylek od</w:t>
      </w:r>
      <w:r w:rsidR="000476FF" w:rsidRPr="00FF0474">
        <w:rPr>
          <w:rFonts w:ascii="Segoe UI" w:hAnsi="Segoe UI" w:cs="Segoe UI"/>
          <w:sz w:val="22"/>
          <w:szCs w:val="22"/>
        </w:rPr>
        <w:t xml:space="preserve"> </w:t>
      </w:r>
      <w:r w:rsidR="002D1DDF" w:rsidRPr="00FF0474">
        <w:rPr>
          <w:rFonts w:ascii="Segoe UI" w:hAnsi="Segoe UI" w:cs="Segoe UI"/>
          <w:sz w:val="22"/>
          <w:szCs w:val="22"/>
        </w:rPr>
        <w:t>Projektové dokumentace</w:t>
      </w:r>
      <w:r w:rsidR="004105A3" w:rsidRPr="00FF0474">
        <w:rPr>
          <w:rFonts w:ascii="Segoe UI" w:hAnsi="Segoe UI" w:cs="Segoe UI"/>
          <w:sz w:val="22"/>
          <w:szCs w:val="22"/>
        </w:rPr>
        <w:t>,</w:t>
      </w:r>
    </w:p>
    <w:p w14:paraId="142FCBE1"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datum a místo sepsání protokolu,</w:t>
      </w:r>
    </w:p>
    <w:p w14:paraId="08AD3190"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 xml:space="preserve">seznam případných </w:t>
      </w:r>
      <w:r w:rsidR="00F371D0" w:rsidRPr="00FF0474">
        <w:rPr>
          <w:rFonts w:ascii="Segoe UI" w:hAnsi="Segoe UI" w:cs="Segoe UI"/>
          <w:sz w:val="22"/>
          <w:szCs w:val="22"/>
        </w:rPr>
        <w:t>D</w:t>
      </w:r>
      <w:r w:rsidR="00330AF9" w:rsidRPr="00FF0474">
        <w:rPr>
          <w:rFonts w:ascii="Segoe UI" w:hAnsi="Segoe UI" w:cs="Segoe UI"/>
          <w:sz w:val="22"/>
          <w:szCs w:val="22"/>
        </w:rPr>
        <w:t>robných</w:t>
      </w:r>
      <w:r w:rsidR="00474075" w:rsidRPr="00FF0474">
        <w:rPr>
          <w:rFonts w:ascii="Segoe UI" w:hAnsi="Segoe UI" w:cs="Segoe UI"/>
          <w:sz w:val="22"/>
          <w:szCs w:val="22"/>
        </w:rPr>
        <w:t xml:space="preserve"> vad</w:t>
      </w:r>
      <w:r w:rsidR="00330AF9" w:rsidRPr="00FF0474">
        <w:rPr>
          <w:rFonts w:ascii="Segoe UI" w:hAnsi="Segoe UI" w:cs="Segoe UI"/>
          <w:sz w:val="22"/>
          <w:szCs w:val="22"/>
        </w:rPr>
        <w:t xml:space="preserve">, </w:t>
      </w:r>
      <w:r w:rsidRPr="00FF0474">
        <w:rPr>
          <w:rFonts w:ascii="Segoe UI" w:hAnsi="Segoe UI" w:cs="Segoe UI"/>
          <w:sz w:val="22"/>
          <w:szCs w:val="22"/>
        </w:rPr>
        <w:t>s nimiž bylo dílo převzato,</w:t>
      </w:r>
    </w:p>
    <w:p w14:paraId="775304FA" w14:textId="77777777" w:rsidR="00CB5161" w:rsidRPr="00DA5A39" w:rsidRDefault="004105A3" w:rsidP="00CB5161">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 xml:space="preserve">jména a podpisy zástupců </w:t>
      </w:r>
      <w:r w:rsidR="00BE2007" w:rsidRPr="00FF0474">
        <w:rPr>
          <w:rFonts w:ascii="Segoe UI" w:hAnsi="Segoe UI" w:cs="Segoe UI"/>
          <w:sz w:val="22"/>
          <w:szCs w:val="22"/>
        </w:rPr>
        <w:t>Objednatel</w:t>
      </w:r>
      <w:r w:rsidRPr="00FF0474">
        <w:rPr>
          <w:rFonts w:ascii="Segoe UI" w:hAnsi="Segoe UI" w:cs="Segoe UI"/>
          <w:sz w:val="22"/>
          <w:szCs w:val="22"/>
        </w:rPr>
        <w:t xml:space="preserve">e, </w:t>
      </w:r>
      <w:r w:rsidR="00BE2007" w:rsidRPr="00FF0474">
        <w:rPr>
          <w:rFonts w:ascii="Segoe UI" w:hAnsi="Segoe UI" w:cs="Segoe UI"/>
          <w:sz w:val="22"/>
          <w:szCs w:val="22"/>
        </w:rPr>
        <w:t>Zhotovitel</w:t>
      </w:r>
      <w:r w:rsidRPr="00FF0474">
        <w:rPr>
          <w:rFonts w:ascii="Segoe UI" w:hAnsi="Segoe UI" w:cs="Segoe UI"/>
          <w:sz w:val="22"/>
          <w:szCs w:val="22"/>
        </w:rPr>
        <w:t xml:space="preserve">e, </w:t>
      </w:r>
      <w:r w:rsidR="00A03BD9" w:rsidRPr="00FF0474">
        <w:rPr>
          <w:rFonts w:ascii="Segoe UI" w:hAnsi="Segoe UI" w:cs="Segoe UI"/>
          <w:sz w:val="22"/>
          <w:szCs w:val="22"/>
        </w:rPr>
        <w:t>TDI</w:t>
      </w:r>
      <w:r w:rsidR="00F501AC" w:rsidRPr="00FF0474">
        <w:rPr>
          <w:rFonts w:ascii="Segoe UI" w:hAnsi="Segoe UI" w:cs="Segoe UI"/>
          <w:sz w:val="22"/>
          <w:szCs w:val="22"/>
        </w:rPr>
        <w:t xml:space="preserve"> </w:t>
      </w:r>
      <w:r w:rsidR="00B158CC">
        <w:rPr>
          <w:rFonts w:ascii="Segoe UI" w:hAnsi="Segoe UI" w:cs="Segoe UI"/>
          <w:sz w:val="22"/>
          <w:szCs w:val="22"/>
        </w:rPr>
        <w:t>a dalších osob přítomných předání a převzetí díla</w:t>
      </w:r>
      <w:r w:rsidRPr="00FF0474">
        <w:rPr>
          <w:rFonts w:ascii="Segoe UI" w:hAnsi="Segoe UI" w:cs="Segoe UI"/>
          <w:sz w:val="22"/>
          <w:szCs w:val="22"/>
        </w:rPr>
        <w:t>.</w:t>
      </w:r>
      <w:r w:rsidR="00D85010" w:rsidRPr="00FA380B">
        <w:rPr>
          <w:rFonts w:ascii="Segoe UI" w:hAnsi="Segoe UI" w:cs="Segoe UI"/>
          <w:sz w:val="22"/>
          <w:szCs w:val="22"/>
        </w:rPr>
        <w:t xml:space="preserve"> </w:t>
      </w:r>
    </w:p>
    <w:p w14:paraId="46F2D658" w14:textId="77777777" w:rsidR="00CB5161" w:rsidRDefault="00CB5161" w:rsidP="00CB5161">
      <w:pPr>
        <w:numPr>
          <w:ilvl w:val="1"/>
          <w:numId w:val="5"/>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Zhotoviteli nejpozději ke dni předání a převzetí díla předá Objednateli veškeré dokumenty, listiny, korespondenci, výkresy, programy a údaje (v listinné i elektronické podobě), které se týkají provádění díla, ledaže již byly takové podklady Objednateli předány. Uvedené podklady budou seřazeny způsobem, který umožní Objednateli orientaci. Zhotovitel není povinen ve stanoveném termínu takové podklady předat, jestli jsou potřebné k</w:t>
      </w:r>
      <w:r w:rsidR="00B158CC">
        <w:rPr>
          <w:rFonts w:ascii="Segoe UI" w:hAnsi="Segoe UI" w:cs="Segoe UI"/>
          <w:sz w:val="22"/>
          <w:szCs w:val="22"/>
        </w:rPr>
        <w:t> </w:t>
      </w:r>
      <w:r>
        <w:rPr>
          <w:rFonts w:ascii="Segoe UI" w:hAnsi="Segoe UI" w:cs="Segoe UI"/>
          <w:sz w:val="22"/>
          <w:szCs w:val="22"/>
        </w:rPr>
        <w:t>provádění</w:t>
      </w:r>
      <w:r w:rsidR="00B158CC">
        <w:rPr>
          <w:rFonts w:ascii="Segoe UI" w:hAnsi="Segoe UI" w:cs="Segoe UI"/>
          <w:sz w:val="22"/>
          <w:szCs w:val="22"/>
        </w:rPr>
        <w:t xml:space="preserve"> dalších</w:t>
      </w:r>
      <w:r>
        <w:rPr>
          <w:rFonts w:ascii="Segoe UI" w:hAnsi="Segoe UI" w:cs="Segoe UI"/>
          <w:sz w:val="22"/>
          <w:szCs w:val="22"/>
        </w:rPr>
        <w:t xml:space="preserve"> prací </w:t>
      </w:r>
      <w:r w:rsidR="00B158CC">
        <w:rPr>
          <w:rFonts w:ascii="Segoe UI" w:hAnsi="Segoe UI" w:cs="Segoe UI"/>
          <w:sz w:val="22"/>
          <w:szCs w:val="22"/>
        </w:rPr>
        <w:t xml:space="preserve">či k zařízení kolaudace </w:t>
      </w:r>
      <w:r>
        <w:rPr>
          <w:rFonts w:ascii="Segoe UI" w:hAnsi="Segoe UI" w:cs="Segoe UI"/>
          <w:sz w:val="22"/>
          <w:szCs w:val="22"/>
        </w:rPr>
        <w:t>dle smlouvy a Objednatel s takovým postupem souhlasí. Po provedení takových prací</w:t>
      </w:r>
      <w:r w:rsidR="00B158CC">
        <w:rPr>
          <w:rFonts w:ascii="Segoe UI" w:hAnsi="Segoe UI" w:cs="Segoe UI"/>
          <w:sz w:val="22"/>
          <w:szCs w:val="22"/>
        </w:rPr>
        <w:t xml:space="preserve"> či zařízení kolaudace</w:t>
      </w:r>
      <w:r>
        <w:rPr>
          <w:rFonts w:ascii="Segoe UI" w:hAnsi="Segoe UI" w:cs="Segoe UI"/>
          <w:sz w:val="22"/>
          <w:szCs w:val="22"/>
        </w:rPr>
        <w:t xml:space="preserve"> Zhotovitel podklady bez zbytečného odkladu předá Objednateli.</w:t>
      </w:r>
    </w:p>
    <w:p w14:paraId="6D15BA9E" w14:textId="77777777" w:rsidR="00CB5161" w:rsidRDefault="00CB5161" w:rsidP="00CB5161">
      <w:pPr>
        <w:numPr>
          <w:ilvl w:val="1"/>
          <w:numId w:val="5"/>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 xml:space="preserve">Součástí dokladů předaných Objednateli při předání díla je tzv. prohlášení o jakosti a kompletnosti díla či jeho částí, ve kterém Zhotovitel prokáže, </w:t>
      </w:r>
      <w:r w:rsidRPr="00CB3224">
        <w:rPr>
          <w:rFonts w:ascii="Segoe UI" w:hAnsi="Segoe UI" w:cs="Segoe UI"/>
          <w:sz w:val="22"/>
          <w:szCs w:val="22"/>
        </w:rPr>
        <w:t xml:space="preserve">že </w:t>
      </w:r>
      <w:r>
        <w:rPr>
          <w:rFonts w:ascii="Segoe UI" w:hAnsi="Segoe UI" w:cs="Segoe UI"/>
          <w:sz w:val="22"/>
          <w:szCs w:val="22"/>
        </w:rPr>
        <w:t>d</w:t>
      </w:r>
      <w:r w:rsidRPr="00CB3224">
        <w:rPr>
          <w:rFonts w:ascii="Segoe UI" w:hAnsi="Segoe UI" w:cs="Segoe UI"/>
          <w:sz w:val="22"/>
          <w:szCs w:val="22"/>
        </w:rPr>
        <w:t xml:space="preserve">ílo je provedeno v souladu se schválenou dokumentací, </w:t>
      </w:r>
      <w:r>
        <w:rPr>
          <w:rFonts w:ascii="Segoe UI" w:hAnsi="Segoe UI" w:cs="Segoe UI"/>
          <w:sz w:val="22"/>
          <w:szCs w:val="22"/>
        </w:rPr>
        <w:t>z</w:t>
      </w:r>
      <w:r w:rsidRPr="00CB3224">
        <w:rPr>
          <w:rFonts w:ascii="Segoe UI" w:hAnsi="Segoe UI" w:cs="Segoe UI"/>
          <w:sz w:val="22"/>
          <w:szCs w:val="22"/>
        </w:rPr>
        <w:t>adávacími podmínkami</w:t>
      </w:r>
      <w:r>
        <w:rPr>
          <w:rFonts w:ascii="Segoe UI" w:hAnsi="Segoe UI" w:cs="Segoe UI"/>
          <w:sz w:val="22"/>
          <w:szCs w:val="22"/>
        </w:rPr>
        <w:t xml:space="preserve"> k Veřejné zakázce</w:t>
      </w:r>
      <w:r w:rsidRPr="00CB3224">
        <w:rPr>
          <w:rFonts w:ascii="Segoe UI" w:hAnsi="Segoe UI" w:cs="Segoe UI"/>
          <w:sz w:val="22"/>
          <w:szCs w:val="22"/>
        </w:rPr>
        <w:t xml:space="preserve">, ustanoveními této </w:t>
      </w:r>
      <w:r>
        <w:rPr>
          <w:rFonts w:ascii="Segoe UI" w:hAnsi="Segoe UI" w:cs="Segoe UI"/>
          <w:sz w:val="22"/>
          <w:szCs w:val="22"/>
        </w:rPr>
        <w:t>s</w:t>
      </w:r>
      <w:r w:rsidRPr="00CB3224">
        <w:rPr>
          <w:rFonts w:ascii="Segoe UI" w:hAnsi="Segoe UI" w:cs="Segoe UI"/>
          <w:sz w:val="22"/>
          <w:szCs w:val="22"/>
        </w:rPr>
        <w:t>mlouvy a obecně platnými normami, předpisy a vyhláškami, a že je schopno bezpečného a spolehlivého provozu, a splňuje Objednatelem požadované a zpracovatelem dokumentace stanovené parametry</w:t>
      </w:r>
      <w:r>
        <w:rPr>
          <w:rFonts w:ascii="Segoe UI" w:hAnsi="Segoe UI" w:cs="Segoe UI"/>
          <w:sz w:val="22"/>
          <w:szCs w:val="22"/>
        </w:rPr>
        <w:t>, přičemž vše bude uvedeno v českém jazyce.</w:t>
      </w:r>
    </w:p>
    <w:p w14:paraId="2B4307E1" w14:textId="77777777" w:rsidR="00F26992" w:rsidRDefault="008D277F" w:rsidP="00F26992">
      <w:pPr>
        <w:numPr>
          <w:ilvl w:val="1"/>
          <w:numId w:val="5"/>
        </w:numPr>
        <w:tabs>
          <w:tab w:val="left" w:pos="426"/>
        </w:tabs>
        <w:spacing w:after="120" w:line="276" w:lineRule="auto"/>
        <w:ind w:left="425" w:hanging="425"/>
        <w:jc w:val="both"/>
        <w:rPr>
          <w:rFonts w:ascii="Segoe UI" w:hAnsi="Segoe UI" w:cs="Segoe UI"/>
          <w:sz w:val="22"/>
          <w:szCs w:val="22"/>
        </w:rPr>
      </w:pPr>
      <w:r w:rsidRPr="008D277F">
        <w:rPr>
          <w:rFonts w:ascii="Segoe UI" w:hAnsi="Segoe UI" w:cs="Segoe UI"/>
          <w:sz w:val="22"/>
          <w:szCs w:val="22"/>
        </w:rPr>
        <w:t>Závazek Zhotovitele spočívající v zajištění kolaudace bude splněn předáním pravomocného kolaudačního souhlasu/rozhodnutí Objednateli</w:t>
      </w:r>
      <w:r>
        <w:rPr>
          <w:rFonts w:ascii="Segoe UI" w:hAnsi="Segoe UI" w:cs="Segoe UI"/>
          <w:sz w:val="22"/>
          <w:szCs w:val="22"/>
        </w:rPr>
        <w:t>.</w:t>
      </w:r>
    </w:p>
    <w:p w14:paraId="5E7A74CB" w14:textId="1A683842" w:rsidR="007575D2" w:rsidRPr="00F26992" w:rsidRDefault="007575D2" w:rsidP="00F26992">
      <w:pPr>
        <w:numPr>
          <w:ilvl w:val="1"/>
          <w:numId w:val="5"/>
        </w:numPr>
        <w:tabs>
          <w:tab w:val="clear" w:pos="1191"/>
        </w:tabs>
        <w:spacing w:after="120" w:line="276" w:lineRule="auto"/>
        <w:ind w:left="425" w:hanging="425"/>
        <w:jc w:val="both"/>
        <w:rPr>
          <w:rFonts w:ascii="Segoe UI" w:hAnsi="Segoe UI" w:cs="Segoe UI"/>
          <w:sz w:val="22"/>
          <w:szCs w:val="22"/>
        </w:rPr>
      </w:pPr>
      <w:r w:rsidRPr="00F26992">
        <w:rPr>
          <w:rFonts w:ascii="Segoe UI" w:hAnsi="Segoe UI" w:cs="Segoe UI"/>
          <w:sz w:val="22"/>
          <w:szCs w:val="22"/>
        </w:rPr>
        <w:t xml:space="preserve">V případě, že </w:t>
      </w:r>
      <w:r w:rsidR="00BE2007" w:rsidRPr="00F26992">
        <w:rPr>
          <w:rFonts w:ascii="Segoe UI" w:hAnsi="Segoe UI" w:cs="Segoe UI"/>
          <w:sz w:val="22"/>
          <w:szCs w:val="22"/>
        </w:rPr>
        <w:t>Objednatel</w:t>
      </w:r>
      <w:r w:rsidRPr="00F26992">
        <w:rPr>
          <w:rFonts w:ascii="Segoe UI" w:hAnsi="Segoe UI" w:cs="Segoe UI"/>
          <w:sz w:val="22"/>
          <w:szCs w:val="22"/>
        </w:rPr>
        <w:t xml:space="preserve"> odmítne dílo převzít, sepíší obě strany zápis, v němž uvedou svá stanoviska a jejich odůvodnění a dohodnou náhradní termín předání a převzetí díla včetně způsobu odstranění zjištěných vad a nedodělků. O předání a převzetí díla v náhradním termínu </w:t>
      </w:r>
      <w:proofErr w:type="gramStart"/>
      <w:r w:rsidRPr="00F26992">
        <w:rPr>
          <w:rFonts w:ascii="Segoe UI" w:hAnsi="Segoe UI" w:cs="Segoe UI"/>
          <w:sz w:val="22"/>
          <w:szCs w:val="22"/>
        </w:rPr>
        <w:t>sepíší</w:t>
      </w:r>
      <w:proofErr w:type="gramEnd"/>
      <w:r w:rsidRPr="00F26992">
        <w:rPr>
          <w:rFonts w:ascii="Segoe UI" w:hAnsi="Segoe UI" w:cs="Segoe UI"/>
          <w:sz w:val="22"/>
          <w:szCs w:val="22"/>
        </w:rPr>
        <w:t xml:space="preserve"> strany přejímací zápis s náležitostmi podle </w:t>
      </w:r>
      <w:r w:rsidR="002937F6" w:rsidRPr="00F26992">
        <w:rPr>
          <w:rFonts w:ascii="Segoe UI" w:hAnsi="Segoe UI" w:cs="Segoe UI"/>
          <w:sz w:val="22"/>
          <w:szCs w:val="22"/>
        </w:rPr>
        <w:t>odst</w:t>
      </w:r>
      <w:r w:rsidR="00B43BC2" w:rsidRPr="00F26992">
        <w:rPr>
          <w:rFonts w:ascii="Segoe UI" w:hAnsi="Segoe UI" w:cs="Segoe UI"/>
          <w:sz w:val="22"/>
          <w:szCs w:val="22"/>
        </w:rPr>
        <w:t>.</w:t>
      </w:r>
      <w:r w:rsidR="00967F8F" w:rsidRPr="00F26992">
        <w:rPr>
          <w:rFonts w:ascii="Segoe UI" w:hAnsi="Segoe UI" w:cs="Segoe UI"/>
          <w:sz w:val="22"/>
          <w:szCs w:val="22"/>
        </w:rPr>
        <w:t xml:space="preserve"> </w:t>
      </w:r>
      <w:r w:rsidR="005D038E" w:rsidRPr="00F26992">
        <w:rPr>
          <w:rFonts w:ascii="Segoe UI" w:hAnsi="Segoe UI" w:cs="Segoe UI"/>
          <w:sz w:val="22"/>
          <w:szCs w:val="22"/>
        </w:rPr>
        <w:fldChar w:fldCharType="begin"/>
      </w:r>
      <w:r w:rsidR="005D038E" w:rsidRPr="00F26992">
        <w:rPr>
          <w:rFonts w:ascii="Segoe UI" w:hAnsi="Segoe UI" w:cs="Segoe UI"/>
          <w:sz w:val="22"/>
          <w:szCs w:val="22"/>
        </w:rPr>
        <w:instrText xml:space="preserve"> REF _Ref114218134 \n \h  \* MERGEFORMAT </w:instrText>
      </w:r>
      <w:r w:rsidR="005D038E" w:rsidRPr="00F26992">
        <w:rPr>
          <w:rFonts w:ascii="Segoe UI" w:hAnsi="Segoe UI" w:cs="Segoe UI"/>
          <w:sz w:val="22"/>
          <w:szCs w:val="22"/>
        </w:rPr>
      </w:r>
      <w:r w:rsidR="005D038E" w:rsidRPr="00F26992">
        <w:rPr>
          <w:rFonts w:ascii="Segoe UI" w:hAnsi="Segoe UI" w:cs="Segoe UI"/>
          <w:sz w:val="22"/>
          <w:szCs w:val="22"/>
        </w:rPr>
        <w:fldChar w:fldCharType="separate"/>
      </w:r>
      <w:r w:rsidR="005D038E" w:rsidRPr="00F26992">
        <w:rPr>
          <w:rFonts w:ascii="Segoe UI" w:hAnsi="Segoe UI" w:cs="Segoe UI"/>
          <w:sz w:val="22"/>
          <w:szCs w:val="22"/>
        </w:rPr>
        <w:t>X.6</w:t>
      </w:r>
      <w:r w:rsidR="005D038E" w:rsidRPr="00F26992">
        <w:rPr>
          <w:rFonts w:ascii="Segoe UI" w:hAnsi="Segoe UI" w:cs="Segoe UI"/>
          <w:sz w:val="22"/>
          <w:szCs w:val="22"/>
        </w:rPr>
        <w:fldChar w:fldCharType="end"/>
      </w:r>
      <w:r w:rsidRPr="00F26992">
        <w:rPr>
          <w:rFonts w:ascii="Segoe UI" w:hAnsi="Segoe UI" w:cs="Segoe UI"/>
          <w:sz w:val="22"/>
          <w:szCs w:val="22"/>
        </w:rPr>
        <w:t xml:space="preserve">. </w:t>
      </w:r>
    </w:p>
    <w:p w14:paraId="1ADF76C6" w14:textId="77777777" w:rsidR="007575D2" w:rsidRPr="00FF0474" w:rsidRDefault="007575D2" w:rsidP="000F528D">
      <w:pPr>
        <w:spacing w:after="120" w:line="276" w:lineRule="auto"/>
        <w:rPr>
          <w:rFonts w:ascii="Segoe UI" w:hAnsi="Segoe UI" w:cs="Segoe UI"/>
          <w:sz w:val="22"/>
          <w:szCs w:val="22"/>
        </w:rPr>
      </w:pPr>
    </w:p>
    <w:p w14:paraId="09DC5A68" w14:textId="77777777" w:rsidR="00F67401" w:rsidRPr="00FF0474" w:rsidRDefault="00F67401" w:rsidP="00C34FF2">
      <w:pPr>
        <w:numPr>
          <w:ilvl w:val="0"/>
          <w:numId w:val="5"/>
        </w:numPr>
        <w:spacing w:after="120" w:line="276" w:lineRule="auto"/>
        <w:ind w:left="0" w:firstLine="0"/>
        <w:jc w:val="center"/>
        <w:rPr>
          <w:rFonts w:ascii="Segoe UI" w:hAnsi="Segoe UI" w:cs="Segoe UI"/>
          <w:b/>
          <w:sz w:val="22"/>
          <w:szCs w:val="22"/>
        </w:rPr>
      </w:pPr>
      <w:bookmarkStart w:id="48" w:name="_Ref114470004"/>
      <w:r w:rsidRPr="00FF0474">
        <w:rPr>
          <w:rFonts w:ascii="Segoe UI" w:hAnsi="Segoe UI" w:cs="Segoe UI"/>
          <w:b/>
          <w:sz w:val="22"/>
          <w:szCs w:val="22"/>
        </w:rPr>
        <w:t>Práva a povinnosti z vadného plnění, záruka za jakost</w:t>
      </w:r>
      <w:bookmarkEnd w:id="48"/>
    </w:p>
    <w:p w14:paraId="6584FE67" w14:textId="527114F4" w:rsidR="00F67401" w:rsidRPr="00D27A27" w:rsidRDefault="00BE2007" w:rsidP="00D27A27">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F67401" w:rsidRPr="00FF0474">
        <w:rPr>
          <w:rFonts w:ascii="Segoe UI" w:hAnsi="Segoe UI" w:cs="Segoe UI"/>
          <w:sz w:val="22"/>
          <w:szCs w:val="22"/>
        </w:rPr>
        <w:t xml:space="preserve"> poskytuje </w:t>
      </w:r>
      <w:r w:rsidRPr="00FF0474">
        <w:rPr>
          <w:rFonts w:ascii="Segoe UI" w:hAnsi="Segoe UI" w:cs="Segoe UI"/>
          <w:sz w:val="22"/>
          <w:szCs w:val="22"/>
        </w:rPr>
        <w:t>Objednatel</w:t>
      </w:r>
      <w:r w:rsidR="00F67401" w:rsidRPr="00FF0474">
        <w:rPr>
          <w:rFonts w:ascii="Segoe UI" w:hAnsi="Segoe UI" w:cs="Segoe UI"/>
          <w:sz w:val="22"/>
          <w:szCs w:val="22"/>
        </w:rPr>
        <w:t>i na provedené dílo záruku za jakost (dále jen „</w:t>
      </w:r>
      <w:r w:rsidR="00677F3A" w:rsidRPr="00FF0474">
        <w:rPr>
          <w:rFonts w:ascii="Segoe UI" w:hAnsi="Segoe UI" w:cs="Segoe UI"/>
          <w:b/>
          <w:i/>
          <w:sz w:val="22"/>
          <w:szCs w:val="22"/>
        </w:rPr>
        <w:t>Z</w:t>
      </w:r>
      <w:r w:rsidR="00F67401" w:rsidRPr="00FF0474">
        <w:rPr>
          <w:rFonts w:ascii="Segoe UI" w:hAnsi="Segoe UI" w:cs="Segoe UI"/>
          <w:b/>
          <w:i/>
          <w:sz w:val="22"/>
          <w:szCs w:val="22"/>
        </w:rPr>
        <w:t>áruka</w:t>
      </w:r>
      <w:r w:rsidR="00F67401" w:rsidRPr="00FF0474">
        <w:rPr>
          <w:rFonts w:ascii="Segoe UI" w:hAnsi="Segoe UI" w:cs="Segoe UI"/>
          <w:sz w:val="22"/>
          <w:szCs w:val="22"/>
        </w:rPr>
        <w:t xml:space="preserve">“) ve smyslu § </w:t>
      </w:r>
      <w:smartTag w:uri="urn:schemas-microsoft-com:office:smarttags" w:element="metricconverter">
        <w:smartTagPr>
          <w:attr w:name="ProductID" w:val="2619 a"/>
        </w:smartTagPr>
        <w:r w:rsidR="00F67401" w:rsidRPr="00FF0474">
          <w:rPr>
            <w:rFonts w:ascii="Segoe UI" w:hAnsi="Segoe UI" w:cs="Segoe UI"/>
            <w:sz w:val="22"/>
            <w:szCs w:val="22"/>
          </w:rPr>
          <w:t>2619 a</w:t>
        </w:r>
      </w:smartTag>
      <w:r w:rsidR="00F67401" w:rsidRPr="00FF0474">
        <w:rPr>
          <w:rFonts w:ascii="Segoe UI" w:hAnsi="Segoe UI" w:cs="Segoe UI"/>
          <w:sz w:val="22"/>
          <w:szCs w:val="22"/>
        </w:rPr>
        <w:t xml:space="preserve"> § </w:t>
      </w:r>
      <w:smartTag w:uri="urn:schemas-microsoft-com:office:smarttags" w:element="metricconverter">
        <w:smartTagPr>
          <w:attr w:name="ProductID" w:val="2113 a"/>
        </w:smartTagPr>
        <w:r w:rsidR="00F67401" w:rsidRPr="00FF0474">
          <w:rPr>
            <w:rFonts w:ascii="Segoe UI" w:hAnsi="Segoe UI" w:cs="Segoe UI"/>
            <w:sz w:val="22"/>
            <w:szCs w:val="22"/>
          </w:rPr>
          <w:t>2113 a</w:t>
        </w:r>
      </w:smartTag>
      <w:r w:rsidR="00F67401" w:rsidRPr="00FF0474">
        <w:rPr>
          <w:rFonts w:ascii="Segoe UI" w:hAnsi="Segoe UI" w:cs="Segoe UI"/>
          <w:sz w:val="22"/>
          <w:szCs w:val="22"/>
        </w:rPr>
        <w:t xml:space="preserve"> násl. </w:t>
      </w:r>
      <w:r w:rsidR="00CB3A88" w:rsidRPr="00FF0474">
        <w:rPr>
          <w:rFonts w:ascii="Segoe UI" w:hAnsi="Segoe UI" w:cs="Segoe UI"/>
          <w:sz w:val="22"/>
          <w:szCs w:val="22"/>
        </w:rPr>
        <w:t>O</w:t>
      </w:r>
      <w:r w:rsidR="00F67401" w:rsidRPr="00FF0474">
        <w:rPr>
          <w:rFonts w:ascii="Segoe UI" w:hAnsi="Segoe UI" w:cs="Segoe UI"/>
          <w:sz w:val="22"/>
          <w:szCs w:val="22"/>
        </w:rPr>
        <w:t>bčanského zákoníku, a to v</w:t>
      </w:r>
      <w:r w:rsidR="008D277F">
        <w:rPr>
          <w:rFonts w:ascii="Segoe UI" w:hAnsi="Segoe UI" w:cs="Segoe UI"/>
          <w:sz w:val="22"/>
          <w:szCs w:val="22"/>
        </w:rPr>
        <w:t> </w:t>
      </w:r>
      <w:r w:rsidR="00F67401" w:rsidRPr="00FF0474">
        <w:rPr>
          <w:rFonts w:ascii="Segoe UI" w:hAnsi="Segoe UI" w:cs="Segoe UI"/>
          <w:sz w:val="22"/>
          <w:szCs w:val="22"/>
        </w:rPr>
        <w:t>délce</w:t>
      </w:r>
      <w:r w:rsidR="008D277F">
        <w:rPr>
          <w:rFonts w:ascii="Segoe UI" w:hAnsi="Segoe UI" w:cs="Segoe UI"/>
          <w:sz w:val="22"/>
          <w:szCs w:val="22"/>
        </w:rPr>
        <w:t xml:space="preserve"> 60 měsíců (dále jen „</w:t>
      </w:r>
      <w:r w:rsidR="008D277F" w:rsidRPr="008D277F">
        <w:rPr>
          <w:rFonts w:ascii="Segoe UI" w:hAnsi="Segoe UI" w:cs="Segoe UI"/>
          <w:b/>
          <w:bCs/>
          <w:i/>
          <w:iCs/>
          <w:sz w:val="22"/>
          <w:szCs w:val="22"/>
        </w:rPr>
        <w:t>Záruční doba</w:t>
      </w:r>
      <w:r w:rsidR="008D277F">
        <w:rPr>
          <w:rFonts w:ascii="Segoe UI" w:hAnsi="Segoe UI" w:cs="Segoe UI"/>
          <w:sz w:val="22"/>
          <w:szCs w:val="22"/>
        </w:rPr>
        <w:t>“). Záruční doba začíná běžet převzetím díla</w:t>
      </w:r>
      <w:r w:rsidR="00D27A27">
        <w:rPr>
          <w:rFonts w:ascii="Segoe UI" w:hAnsi="Segoe UI" w:cs="Segoe UI"/>
          <w:sz w:val="22"/>
          <w:szCs w:val="22"/>
        </w:rPr>
        <w:t xml:space="preserve"> po podpisu přejímacího protokolu všemi stranami</w:t>
      </w:r>
      <w:r w:rsidR="008D277F">
        <w:rPr>
          <w:rFonts w:ascii="Segoe UI" w:hAnsi="Segoe UI" w:cs="Segoe UI"/>
          <w:sz w:val="22"/>
          <w:szCs w:val="22"/>
        </w:rPr>
        <w:t xml:space="preserve">, případně </w:t>
      </w:r>
      <w:r w:rsidR="00D27A27">
        <w:rPr>
          <w:rFonts w:ascii="Segoe UI" w:hAnsi="Segoe UI" w:cs="Segoe UI"/>
          <w:sz w:val="22"/>
          <w:szCs w:val="22"/>
        </w:rPr>
        <w:t>ode dne odstranění poslední Drobné vady, bylo-li převzato s Drobnými vadami.</w:t>
      </w:r>
    </w:p>
    <w:p w14:paraId="3A209F38" w14:textId="77777777" w:rsidR="00F67401" w:rsidRPr="00FF0474" w:rsidRDefault="00F67401"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Záruční doba se staví po</w:t>
      </w:r>
      <w:r w:rsidR="001569E9" w:rsidRPr="00FF0474">
        <w:rPr>
          <w:rFonts w:ascii="Segoe UI" w:hAnsi="Segoe UI" w:cs="Segoe UI"/>
          <w:sz w:val="22"/>
          <w:szCs w:val="22"/>
        </w:rPr>
        <w:t> </w:t>
      </w:r>
      <w:r w:rsidRPr="00FF0474">
        <w:rPr>
          <w:rFonts w:ascii="Segoe UI" w:hAnsi="Segoe UI" w:cs="Segoe UI"/>
          <w:sz w:val="22"/>
          <w:szCs w:val="22"/>
        </w:rPr>
        <w:t xml:space="preserve">dobu, po kterou nemůže </w:t>
      </w:r>
      <w:r w:rsidR="00ED57F8" w:rsidRPr="00FF0474">
        <w:rPr>
          <w:rFonts w:ascii="Segoe UI" w:hAnsi="Segoe UI" w:cs="Segoe UI"/>
          <w:sz w:val="22"/>
          <w:szCs w:val="22"/>
        </w:rPr>
        <w:t xml:space="preserve">Objednatel </w:t>
      </w:r>
      <w:r w:rsidRPr="00FF0474">
        <w:rPr>
          <w:rFonts w:ascii="Segoe UI" w:hAnsi="Segoe UI" w:cs="Segoe UI"/>
          <w:sz w:val="22"/>
          <w:szCs w:val="22"/>
        </w:rPr>
        <w:t xml:space="preserve">dílo řádně užívat pro vady, za které nese odpovědnost </w:t>
      </w:r>
      <w:r w:rsidR="00BE2007" w:rsidRPr="00FF0474">
        <w:rPr>
          <w:rFonts w:ascii="Segoe UI" w:hAnsi="Segoe UI" w:cs="Segoe UI"/>
          <w:sz w:val="22"/>
          <w:szCs w:val="22"/>
        </w:rPr>
        <w:t>Zhotovitel</w:t>
      </w:r>
      <w:r w:rsidRPr="00FF0474">
        <w:rPr>
          <w:rFonts w:ascii="Segoe UI" w:hAnsi="Segoe UI" w:cs="Segoe UI"/>
          <w:sz w:val="22"/>
          <w:szCs w:val="22"/>
        </w:rPr>
        <w:t>.</w:t>
      </w:r>
      <w:r w:rsidR="00674E63" w:rsidRPr="00FF0474">
        <w:rPr>
          <w:rFonts w:ascii="Segoe UI" w:hAnsi="Segoe UI" w:cs="Segoe UI"/>
          <w:sz w:val="22"/>
          <w:szCs w:val="22"/>
        </w:rPr>
        <w:t xml:space="preserve"> </w:t>
      </w:r>
      <w:r w:rsidRPr="00FF0474">
        <w:rPr>
          <w:rFonts w:ascii="Segoe UI" w:hAnsi="Segoe UI" w:cs="Segoe UI"/>
          <w:sz w:val="22"/>
          <w:szCs w:val="22"/>
        </w:rPr>
        <w:t xml:space="preserve">Pro nahlašování a odstraňování vad v rámci </w:t>
      </w:r>
      <w:r w:rsidR="00677F3A" w:rsidRPr="00FF0474">
        <w:rPr>
          <w:rFonts w:ascii="Segoe UI" w:hAnsi="Segoe UI" w:cs="Segoe UI"/>
          <w:sz w:val="22"/>
          <w:szCs w:val="22"/>
        </w:rPr>
        <w:t>Z</w:t>
      </w:r>
      <w:r w:rsidRPr="00FF0474">
        <w:rPr>
          <w:rFonts w:ascii="Segoe UI" w:hAnsi="Segoe UI" w:cs="Segoe UI"/>
          <w:sz w:val="22"/>
          <w:szCs w:val="22"/>
        </w:rPr>
        <w:t xml:space="preserve">áruky platí podmínky uvedené </w:t>
      </w:r>
      <w:r w:rsidR="00335E12" w:rsidRPr="00FF0474">
        <w:rPr>
          <w:rFonts w:ascii="Segoe UI" w:hAnsi="Segoe UI" w:cs="Segoe UI"/>
          <w:sz w:val="22"/>
          <w:szCs w:val="22"/>
        </w:rPr>
        <w:t>níže</w:t>
      </w:r>
      <w:r w:rsidRPr="00FF0474">
        <w:rPr>
          <w:rFonts w:ascii="Segoe UI" w:hAnsi="Segoe UI" w:cs="Segoe UI"/>
          <w:sz w:val="22"/>
          <w:szCs w:val="22"/>
        </w:rPr>
        <w:t xml:space="preserve">. </w:t>
      </w:r>
    </w:p>
    <w:p w14:paraId="1088ED1B" w14:textId="77777777" w:rsidR="00B34D34" w:rsidRPr="00FF0474" w:rsidRDefault="00B34D34"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Vady díla, které se projeví v průběhu </w:t>
      </w:r>
      <w:r w:rsidR="00335E12" w:rsidRPr="00FF0474">
        <w:rPr>
          <w:rFonts w:ascii="Segoe UI" w:hAnsi="Segoe UI" w:cs="Segoe UI"/>
          <w:sz w:val="22"/>
          <w:szCs w:val="22"/>
        </w:rPr>
        <w:t>Z</w:t>
      </w:r>
      <w:r w:rsidRPr="00FF0474">
        <w:rPr>
          <w:rFonts w:ascii="Segoe UI" w:hAnsi="Segoe UI" w:cs="Segoe UI"/>
          <w:sz w:val="22"/>
          <w:szCs w:val="22"/>
        </w:rPr>
        <w:t xml:space="preserve">áruční doby, budou </w:t>
      </w:r>
      <w:r w:rsidR="00BE2007" w:rsidRPr="00FF0474">
        <w:rPr>
          <w:rFonts w:ascii="Segoe UI" w:hAnsi="Segoe UI" w:cs="Segoe UI"/>
          <w:sz w:val="22"/>
          <w:szCs w:val="22"/>
        </w:rPr>
        <w:t>Zhotovitel</w:t>
      </w:r>
      <w:r w:rsidRPr="00FF0474">
        <w:rPr>
          <w:rFonts w:ascii="Segoe UI" w:hAnsi="Segoe UI" w:cs="Segoe UI"/>
          <w:sz w:val="22"/>
          <w:szCs w:val="22"/>
        </w:rPr>
        <w:t xml:space="preserve">em odstraněny bezplatně. Je-li vadné plnění podstatným porušením smlouvy, má </w:t>
      </w:r>
      <w:r w:rsidR="00BE2007" w:rsidRPr="00FF0474">
        <w:rPr>
          <w:rFonts w:ascii="Segoe UI" w:hAnsi="Segoe UI" w:cs="Segoe UI"/>
          <w:sz w:val="22"/>
          <w:szCs w:val="22"/>
        </w:rPr>
        <w:t>Objednatel</w:t>
      </w:r>
      <w:r w:rsidRPr="00FF0474">
        <w:rPr>
          <w:rFonts w:ascii="Segoe UI" w:hAnsi="Segoe UI" w:cs="Segoe UI"/>
          <w:sz w:val="22"/>
          <w:szCs w:val="22"/>
        </w:rPr>
        <w:t xml:space="preserve"> také právo od smlouvy odstoupit. Právo volby nároku plynoucího z vady má </w:t>
      </w:r>
      <w:r w:rsidR="00BE2007" w:rsidRPr="00FF0474">
        <w:rPr>
          <w:rFonts w:ascii="Segoe UI" w:hAnsi="Segoe UI" w:cs="Segoe UI"/>
          <w:sz w:val="22"/>
          <w:szCs w:val="22"/>
        </w:rPr>
        <w:t>Objednatel</w:t>
      </w:r>
      <w:r w:rsidRPr="00FF0474">
        <w:rPr>
          <w:rFonts w:ascii="Segoe UI" w:hAnsi="Segoe UI" w:cs="Segoe UI"/>
          <w:sz w:val="22"/>
          <w:szCs w:val="22"/>
        </w:rPr>
        <w:t>.</w:t>
      </w:r>
    </w:p>
    <w:p w14:paraId="6FFCDC67" w14:textId="77777777" w:rsidR="00B34D34" w:rsidRDefault="00B34D34"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Veškeré vady díla </w:t>
      </w:r>
      <w:r w:rsidR="005B441F" w:rsidRPr="00FF0474">
        <w:rPr>
          <w:rFonts w:ascii="Segoe UI" w:hAnsi="Segoe UI" w:cs="Segoe UI"/>
          <w:sz w:val="22"/>
          <w:szCs w:val="22"/>
        </w:rPr>
        <w:t xml:space="preserve">je </w:t>
      </w:r>
      <w:r w:rsidR="00BE2007" w:rsidRPr="00FF0474">
        <w:rPr>
          <w:rFonts w:ascii="Segoe UI" w:hAnsi="Segoe UI" w:cs="Segoe UI"/>
          <w:sz w:val="22"/>
          <w:szCs w:val="22"/>
        </w:rPr>
        <w:t>Objednatel</w:t>
      </w:r>
      <w:r w:rsidRPr="00FF0474">
        <w:rPr>
          <w:rFonts w:ascii="Segoe UI" w:hAnsi="Segoe UI" w:cs="Segoe UI"/>
          <w:sz w:val="22"/>
          <w:szCs w:val="22"/>
        </w:rPr>
        <w:t xml:space="preserve"> povinen uplatnit u </w:t>
      </w:r>
      <w:r w:rsidR="00BE2007" w:rsidRPr="00FF0474">
        <w:rPr>
          <w:rFonts w:ascii="Segoe UI" w:hAnsi="Segoe UI" w:cs="Segoe UI"/>
          <w:sz w:val="22"/>
          <w:szCs w:val="22"/>
        </w:rPr>
        <w:t>Zhotovitel</w:t>
      </w:r>
      <w:r w:rsidRPr="00FF0474">
        <w:rPr>
          <w:rFonts w:ascii="Segoe UI" w:hAnsi="Segoe UI" w:cs="Segoe UI"/>
          <w:sz w:val="22"/>
          <w:szCs w:val="22"/>
        </w:rPr>
        <w:t xml:space="preserve">e bez zbytečného odkladu poté, kdy vadu zjistil, a to formou písemného oznámení (za písemné oznámení se považuje i oznámení e-mailem), obsahujícího specifikaci zjištěné vady. </w:t>
      </w:r>
    </w:p>
    <w:p w14:paraId="52A05314" w14:textId="77777777" w:rsidR="00992913" w:rsidRPr="00FF0474" w:rsidRDefault="00992913" w:rsidP="00C34FF2">
      <w:pPr>
        <w:numPr>
          <w:ilvl w:val="1"/>
          <w:numId w:val="5"/>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Je-li vada odstranitelná, je Objednatel oprávněn domáhat se jejího odstranění opravou, doplněním toho, co chybí, anebo zaplacení přiměřené slevy z Celkové ceny.</w:t>
      </w:r>
    </w:p>
    <w:p w14:paraId="6BA00340" w14:textId="52228655" w:rsidR="00BF5299" w:rsidRDefault="00BE2007"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B34D34" w:rsidRPr="00FF0474">
        <w:rPr>
          <w:rFonts w:ascii="Segoe UI" w:hAnsi="Segoe UI" w:cs="Segoe UI"/>
          <w:sz w:val="22"/>
          <w:szCs w:val="22"/>
        </w:rPr>
        <w:t xml:space="preserve"> započne s odstraněním vady nejpozději do </w:t>
      </w:r>
      <w:r w:rsidR="007608B1">
        <w:rPr>
          <w:rFonts w:ascii="Segoe UI" w:hAnsi="Segoe UI" w:cs="Segoe UI"/>
          <w:sz w:val="22"/>
          <w:szCs w:val="22"/>
        </w:rPr>
        <w:t>3</w:t>
      </w:r>
      <w:r w:rsidR="00F501AC" w:rsidRPr="00FF0474">
        <w:rPr>
          <w:rFonts w:ascii="Segoe UI" w:hAnsi="Segoe UI" w:cs="Segoe UI"/>
          <w:sz w:val="22"/>
          <w:szCs w:val="22"/>
        </w:rPr>
        <w:t xml:space="preserve"> </w:t>
      </w:r>
      <w:r w:rsidR="00335E12" w:rsidRPr="00FF0474">
        <w:rPr>
          <w:rFonts w:ascii="Segoe UI" w:hAnsi="Segoe UI" w:cs="Segoe UI"/>
          <w:sz w:val="22"/>
          <w:szCs w:val="22"/>
        </w:rPr>
        <w:t xml:space="preserve">pracovních </w:t>
      </w:r>
      <w:r w:rsidR="00F501AC" w:rsidRPr="00FF0474">
        <w:rPr>
          <w:rFonts w:ascii="Segoe UI" w:hAnsi="Segoe UI" w:cs="Segoe UI"/>
          <w:sz w:val="22"/>
          <w:szCs w:val="22"/>
        </w:rPr>
        <w:t>dnů</w:t>
      </w:r>
      <w:r w:rsidR="00B34D34" w:rsidRPr="00FF0474">
        <w:rPr>
          <w:rFonts w:ascii="Segoe UI" w:hAnsi="Segoe UI" w:cs="Segoe UI"/>
          <w:sz w:val="22"/>
          <w:szCs w:val="22"/>
        </w:rPr>
        <w:t xml:space="preserve"> od</w:t>
      </w:r>
      <w:r w:rsidR="005B441F" w:rsidRPr="00FF0474">
        <w:rPr>
          <w:rFonts w:ascii="Segoe UI" w:hAnsi="Segoe UI" w:cs="Segoe UI"/>
          <w:sz w:val="22"/>
          <w:szCs w:val="22"/>
        </w:rPr>
        <w:t> </w:t>
      </w:r>
      <w:r w:rsidR="00B34D34" w:rsidRPr="00FF0474">
        <w:rPr>
          <w:rFonts w:ascii="Segoe UI" w:hAnsi="Segoe UI" w:cs="Segoe UI"/>
          <w:sz w:val="22"/>
          <w:szCs w:val="22"/>
        </w:rPr>
        <w:t xml:space="preserve">doručení oznámení o vadě, pokud se smluvní strany nedohodnou písemně jinak. V případě havárie započne s odstraněním vady </w:t>
      </w:r>
      <w:r w:rsidR="004E7FDB" w:rsidRPr="00FF0474">
        <w:rPr>
          <w:rFonts w:ascii="Segoe UI" w:hAnsi="Segoe UI" w:cs="Segoe UI"/>
          <w:sz w:val="22"/>
          <w:szCs w:val="22"/>
        </w:rPr>
        <w:t>bez</w:t>
      </w:r>
      <w:r w:rsidR="00B34D34" w:rsidRPr="00FF0474">
        <w:rPr>
          <w:rFonts w:ascii="Segoe UI" w:hAnsi="Segoe UI" w:cs="Segoe UI"/>
          <w:sz w:val="22"/>
          <w:szCs w:val="22"/>
        </w:rPr>
        <w:t>odkladně</w:t>
      </w:r>
      <w:r w:rsidR="00455565" w:rsidRPr="00FF0474">
        <w:rPr>
          <w:rFonts w:ascii="Segoe UI" w:hAnsi="Segoe UI" w:cs="Segoe UI"/>
          <w:sz w:val="22"/>
          <w:szCs w:val="22"/>
        </w:rPr>
        <w:t xml:space="preserve"> </w:t>
      </w:r>
      <w:r w:rsidR="00B34D34" w:rsidRPr="00FF0474">
        <w:rPr>
          <w:rFonts w:ascii="Segoe UI" w:hAnsi="Segoe UI" w:cs="Segoe UI"/>
          <w:sz w:val="22"/>
          <w:szCs w:val="22"/>
        </w:rPr>
        <w:t>od doručení oznámení o</w:t>
      </w:r>
      <w:r w:rsidR="005B441F" w:rsidRPr="00FF0474">
        <w:rPr>
          <w:rFonts w:ascii="Segoe UI" w:hAnsi="Segoe UI" w:cs="Segoe UI"/>
          <w:sz w:val="22"/>
          <w:szCs w:val="22"/>
        </w:rPr>
        <w:t> </w:t>
      </w:r>
      <w:r w:rsidR="00B34D34" w:rsidRPr="00FF0474">
        <w:rPr>
          <w:rFonts w:ascii="Segoe UI" w:hAnsi="Segoe UI" w:cs="Segoe UI"/>
          <w:sz w:val="22"/>
          <w:szCs w:val="22"/>
        </w:rPr>
        <w:t xml:space="preserve">vadě. Vada bude odstraněna nejpozději </w:t>
      </w:r>
      <w:proofErr w:type="gramStart"/>
      <w:r w:rsidR="00B34D34" w:rsidRPr="00FF0474">
        <w:rPr>
          <w:rFonts w:ascii="Segoe UI" w:hAnsi="Segoe UI" w:cs="Segoe UI"/>
          <w:sz w:val="22"/>
          <w:szCs w:val="22"/>
        </w:rPr>
        <w:t>do </w:t>
      </w:r>
      <w:r w:rsidR="00335E12" w:rsidRPr="00FF0474">
        <w:rPr>
          <w:rFonts w:ascii="Segoe UI" w:hAnsi="Segoe UI" w:cs="Segoe UI"/>
          <w:sz w:val="22"/>
          <w:szCs w:val="22"/>
        </w:rPr>
        <w:t xml:space="preserve"> </w:t>
      </w:r>
      <w:r w:rsidR="00BF5299">
        <w:rPr>
          <w:rFonts w:ascii="Segoe UI" w:hAnsi="Segoe UI" w:cs="Segoe UI"/>
          <w:sz w:val="22"/>
          <w:szCs w:val="22"/>
        </w:rPr>
        <w:t>5</w:t>
      </w:r>
      <w:proofErr w:type="gramEnd"/>
      <w:r w:rsidR="00444320" w:rsidRPr="00FF0474">
        <w:rPr>
          <w:rFonts w:ascii="Segoe UI" w:hAnsi="Segoe UI" w:cs="Segoe UI"/>
          <w:sz w:val="22"/>
          <w:szCs w:val="22"/>
        </w:rPr>
        <w:t xml:space="preserve"> </w:t>
      </w:r>
      <w:r w:rsidR="009C37A2">
        <w:rPr>
          <w:rFonts w:ascii="Segoe UI" w:hAnsi="Segoe UI" w:cs="Segoe UI"/>
          <w:sz w:val="22"/>
          <w:szCs w:val="22"/>
        </w:rPr>
        <w:t xml:space="preserve">pracovních </w:t>
      </w:r>
      <w:r w:rsidR="00B34D34" w:rsidRPr="00FF0474">
        <w:rPr>
          <w:rFonts w:ascii="Segoe UI" w:hAnsi="Segoe UI" w:cs="Segoe UI"/>
          <w:sz w:val="22"/>
          <w:szCs w:val="22"/>
        </w:rPr>
        <w:t>dnů ode dne doručení oznámení o vadě</w:t>
      </w:r>
      <w:ins w:id="49" w:author="Martin Látal" w:date="2023-03-24T09:23:00Z">
        <w:r w:rsidR="008B18E4">
          <w:rPr>
            <w:rFonts w:ascii="Segoe UI" w:hAnsi="Segoe UI" w:cs="Segoe UI"/>
            <w:sz w:val="22"/>
            <w:szCs w:val="22"/>
          </w:rPr>
          <w:t xml:space="preserve"> a v případě</w:t>
        </w:r>
      </w:ins>
      <w:del w:id="50" w:author="Martin Látal" w:date="2023-03-24T09:23:00Z">
        <w:r w:rsidR="00B34D34" w:rsidRPr="00FF0474" w:rsidDel="008B18E4">
          <w:rPr>
            <w:rFonts w:ascii="Segoe UI" w:hAnsi="Segoe UI" w:cs="Segoe UI"/>
            <w:sz w:val="22"/>
            <w:szCs w:val="22"/>
          </w:rPr>
          <w:delText>,</w:delText>
        </w:r>
      </w:del>
      <w:ins w:id="51" w:author="Martin Látal" w:date="2023-03-24T09:23:00Z">
        <w:r w:rsidR="008B18E4">
          <w:rPr>
            <w:rFonts w:ascii="Segoe UI" w:hAnsi="Segoe UI" w:cs="Segoe UI"/>
            <w:sz w:val="22"/>
            <w:szCs w:val="22"/>
          </w:rPr>
          <w:t xml:space="preserve"> že</w:t>
        </w:r>
      </w:ins>
      <w:r w:rsidR="00B34D34" w:rsidRPr="00FF0474">
        <w:rPr>
          <w:rFonts w:ascii="Segoe UI" w:hAnsi="Segoe UI" w:cs="Segoe UI"/>
          <w:sz w:val="22"/>
          <w:szCs w:val="22"/>
        </w:rPr>
        <w:t xml:space="preserve"> </w:t>
      </w:r>
      <w:ins w:id="52" w:author="Martin Látal" w:date="2023-03-24T09:23:00Z">
        <w:r w:rsidR="008B18E4">
          <w:rPr>
            <w:rFonts w:ascii="Segoe UI" w:hAnsi="Segoe UI" w:cs="Segoe UI"/>
            <w:sz w:val="22"/>
            <w:szCs w:val="22"/>
          </w:rPr>
          <w:t>vada</w:t>
        </w:r>
      </w:ins>
      <w:ins w:id="53" w:author="Martin Látal" w:date="2023-03-24T09:24:00Z">
        <w:r w:rsidR="008B18E4">
          <w:rPr>
            <w:rFonts w:ascii="Segoe UI" w:hAnsi="Segoe UI" w:cs="Segoe UI"/>
            <w:sz w:val="22"/>
            <w:szCs w:val="22"/>
          </w:rPr>
          <w:t xml:space="preserve"> způsobí havarijní stav, zavazuje se Zhotovitel</w:t>
        </w:r>
      </w:ins>
      <w:del w:id="54" w:author="Martin Látal" w:date="2023-03-24T09:24:00Z">
        <w:r w:rsidR="00B34D34" w:rsidRPr="00FF0474" w:rsidDel="008B18E4">
          <w:rPr>
            <w:rFonts w:ascii="Segoe UI" w:hAnsi="Segoe UI" w:cs="Segoe UI"/>
            <w:sz w:val="22"/>
            <w:szCs w:val="22"/>
          </w:rPr>
          <w:delText>v případě hav</w:delText>
        </w:r>
      </w:del>
      <w:del w:id="55" w:author="Martin Látal" w:date="2023-03-24T09:25:00Z">
        <w:r w:rsidR="00B34D34" w:rsidRPr="00FF0474" w:rsidDel="008B18E4">
          <w:rPr>
            <w:rFonts w:ascii="Segoe UI" w:hAnsi="Segoe UI" w:cs="Segoe UI"/>
            <w:sz w:val="22"/>
            <w:szCs w:val="22"/>
          </w:rPr>
          <w:delText>árie</w:delText>
        </w:r>
      </w:del>
      <w:ins w:id="56" w:author="Martin Látal" w:date="2023-03-24T09:26:00Z">
        <w:r w:rsidR="002040C4">
          <w:rPr>
            <w:rFonts w:ascii="Segoe UI" w:hAnsi="Segoe UI" w:cs="Segoe UI"/>
            <w:sz w:val="22"/>
            <w:szCs w:val="22"/>
          </w:rPr>
          <w:t xml:space="preserve"> provést</w:t>
        </w:r>
      </w:ins>
      <w:r w:rsidR="00B34D34" w:rsidRPr="00FF0474">
        <w:rPr>
          <w:rFonts w:ascii="Segoe UI" w:hAnsi="Segoe UI" w:cs="Segoe UI"/>
          <w:sz w:val="22"/>
          <w:szCs w:val="22"/>
        </w:rPr>
        <w:t xml:space="preserve"> nejpozději do</w:t>
      </w:r>
      <w:r w:rsidR="00C87662" w:rsidRPr="00FF0474">
        <w:rPr>
          <w:rFonts w:ascii="Segoe UI" w:hAnsi="Segoe UI" w:cs="Segoe UI"/>
          <w:sz w:val="22"/>
          <w:szCs w:val="22"/>
        </w:rPr>
        <w:t xml:space="preserve"> </w:t>
      </w:r>
      <w:r w:rsidR="007608B1">
        <w:rPr>
          <w:rFonts w:ascii="Segoe UI" w:hAnsi="Segoe UI" w:cs="Segoe UI"/>
          <w:sz w:val="22"/>
          <w:szCs w:val="22"/>
        </w:rPr>
        <w:t>12</w:t>
      </w:r>
      <w:r w:rsidR="00444320" w:rsidRPr="00FF0474">
        <w:rPr>
          <w:rFonts w:ascii="Segoe UI" w:hAnsi="Segoe UI" w:cs="Segoe UI"/>
          <w:sz w:val="22"/>
          <w:szCs w:val="22"/>
        </w:rPr>
        <w:t xml:space="preserve"> </w:t>
      </w:r>
      <w:r w:rsidR="00B34D34" w:rsidRPr="00FF0474">
        <w:rPr>
          <w:rFonts w:ascii="Segoe UI" w:hAnsi="Segoe UI" w:cs="Segoe UI"/>
          <w:sz w:val="22"/>
          <w:szCs w:val="22"/>
        </w:rPr>
        <w:t>hodin od doručení oznámení o vadě</w:t>
      </w:r>
      <w:ins w:id="57" w:author="Martin Látal" w:date="2023-03-24T09:27:00Z">
        <w:r w:rsidR="002040C4">
          <w:rPr>
            <w:rFonts w:ascii="Segoe UI" w:hAnsi="Segoe UI" w:cs="Segoe UI"/>
            <w:sz w:val="22"/>
            <w:szCs w:val="22"/>
          </w:rPr>
          <w:t xml:space="preserve"> rovněž</w:t>
        </w:r>
      </w:ins>
      <w:ins w:id="58" w:author="Martin Látal" w:date="2023-03-24T09:25:00Z">
        <w:r w:rsidR="008B18E4">
          <w:rPr>
            <w:rFonts w:ascii="Segoe UI" w:hAnsi="Segoe UI" w:cs="Segoe UI"/>
            <w:sz w:val="22"/>
            <w:szCs w:val="22"/>
          </w:rPr>
          <w:t xml:space="preserve"> </w:t>
        </w:r>
        <w:r w:rsidR="002040C4">
          <w:rPr>
            <w:rFonts w:ascii="Segoe UI" w:hAnsi="Segoe UI" w:cs="Segoe UI"/>
            <w:sz w:val="22"/>
            <w:szCs w:val="22"/>
          </w:rPr>
          <w:t xml:space="preserve">zásah, jímž zamezí </w:t>
        </w:r>
      </w:ins>
      <w:ins w:id="59" w:author="Martin Látal" w:date="2023-03-24T09:28:00Z">
        <w:r w:rsidR="002040C4">
          <w:rPr>
            <w:rFonts w:ascii="Segoe UI" w:hAnsi="Segoe UI" w:cs="Segoe UI"/>
            <w:sz w:val="22"/>
            <w:szCs w:val="22"/>
          </w:rPr>
          <w:t xml:space="preserve">dalším případným škodám </w:t>
        </w:r>
      </w:ins>
      <w:ins w:id="60" w:author="Martin Látal" w:date="2023-03-24T09:29:00Z">
        <w:r w:rsidR="002040C4">
          <w:rPr>
            <w:rFonts w:ascii="Segoe UI" w:hAnsi="Segoe UI" w:cs="Segoe UI"/>
            <w:sz w:val="22"/>
            <w:szCs w:val="22"/>
          </w:rPr>
          <w:t>na majetku a zdraví a</w:t>
        </w:r>
      </w:ins>
      <w:ins w:id="61" w:author="Martin Látal" w:date="2023-03-24T09:28:00Z">
        <w:r w:rsidR="002040C4">
          <w:rPr>
            <w:rFonts w:ascii="Segoe UI" w:hAnsi="Segoe UI" w:cs="Segoe UI"/>
            <w:sz w:val="22"/>
            <w:szCs w:val="22"/>
          </w:rPr>
          <w:t xml:space="preserve"> </w:t>
        </w:r>
      </w:ins>
      <w:ins w:id="62" w:author="Martin Látal" w:date="2023-03-24T09:25:00Z">
        <w:r w:rsidR="002040C4">
          <w:rPr>
            <w:rFonts w:ascii="Segoe UI" w:hAnsi="Segoe UI" w:cs="Segoe UI"/>
            <w:sz w:val="22"/>
            <w:szCs w:val="22"/>
          </w:rPr>
          <w:t>případnému</w:t>
        </w:r>
      </w:ins>
      <w:ins w:id="63" w:author="Martin Látal" w:date="2023-03-24T09:26:00Z">
        <w:r w:rsidR="002040C4">
          <w:rPr>
            <w:rFonts w:ascii="Segoe UI" w:hAnsi="Segoe UI" w:cs="Segoe UI"/>
            <w:sz w:val="22"/>
            <w:szCs w:val="22"/>
          </w:rPr>
          <w:t xml:space="preserve"> rozšiřování vady</w:t>
        </w:r>
      </w:ins>
      <w:ins w:id="64" w:author="Martin Látal" w:date="2023-03-24T09:30:00Z">
        <w:r w:rsidR="002040C4">
          <w:rPr>
            <w:rFonts w:ascii="Segoe UI" w:hAnsi="Segoe UI" w:cs="Segoe UI"/>
            <w:sz w:val="22"/>
            <w:szCs w:val="22"/>
          </w:rPr>
          <w:t>, vč. zajištění</w:t>
        </w:r>
      </w:ins>
      <w:ins w:id="65" w:author="Martin Látal" w:date="2023-03-24T09:29:00Z">
        <w:r w:rsidR="002040C4">
          <w:rPr>
            <w:rFonts w:ascii="Segoe UI" w:hAnsi="Segoe UI" w:cs="Segoe UI"/>
            <w:sz w:val="22"/>
            <w:szCs w:val="22"/>
          </w:rPr>
          <w:t xml:space="preserve"> </w:t>
        </w:r>
      </w:ins>
      <w:ins w:id="66" w:author="Martin Látal" w:date="2023-03-24T09:26:00Z">
        <w:r w:rsidR="002040C4">
          <w:rPr>
            <w:rFonts w:ascii="Segoe UI" w:hAnsi="Segoe UI" w:cs="Segoe UI"/>
            <w:sz w:val="22"/>
            <w:szCs w:val="22"/>
          </w:rPr>
          <w:t>odstranění bezprostřední</w:t>
        </w:r>
      </w:ins>
      <w:ins w:id="67" w:author="Martin Látal" w:date="2023-03-24T09:29:00Z">
        <w:r w:rsidR="002040C4">
          <w:rPr>
            <w:rFonts w:ascii="Segoe UI" w:hAnsi="Segoe UI" w:cs="Segoe UI"/>
            <w:sz w:val="22"/>
            <w:szCs w:val="22"/>
          </w:rPr>
          <w:t>ch</w:t>
        </w:r>
      </w:ins>
      <w:ins w:id="68" w:author="Martin Látal" w:date="2023-03-24T09:26:00Z">
        <w:r w:rsidR="002040C4">
          <w:rPr>
            <w:rFonts w:ascii="Segoe UI" w:hAnsi="Segoe UI" w:cs="Segoe UI"/>
            <w:sz w:val="22"/>
            <w:szCs w:val="22"/>
          </w:rPr>
          <w:t xml:space="preserve"> následk</w:t>
        </w:r>
      </w:ins>
      <w:ins w:id="69" w:author="Martin Látal" w:date="2023-03-24T09:29:00Z">
        <w:r w:rsidR="002040C4">
          <w:rPr>
            <w:rFonts w:ascii="Segoe UI" w:hAnsi="Segoe UI" w:cs="Segoe UI"/>
            <w:sz w:val="22"/>
            <w:szCs w:val="22"/>
          </w:rPr>
          <w:t>ů</w:t>
        </w:r>
      </w:ins>
      <w:ins w:id="70" w:author="Martin Látal" w:date="2023-03-24T09:26:00Z">
        <w:r w:rsidR="002040C4">
          <w:rPr>
            <w:rFonts w:ascii="Segoe UI" w:hAnsi="Segoe UI" w:cs="Segoe UI"/>
            <w:sz w:val="22"/>
            <w:szCs w:val="22"/>
          </w:rPr>
          <w:t xml:space="preserve"> havarijního stavu</w:t>
        </w:r>
      </w:ins>
      <w:r w:rsidR="00B34D34" w:rsidRPr="00FF0474">
        <w:rPr>
          <w:rFonts w:ascii="Segoe UI" w:hAnsi="Segoe UI" w:cs="Segoe UI"/>
          <w:sz w:val="22"/>
          <w:szCs w:val="22"/>
        </w:rPr>
        <w:t xml:space="preserve">, pokud se smluvní strany nedohodnou písemně jinak. </w:t>
      </w:r>
    </w:p>
    <w:p w14:paraId="74A9980C" w14:textId="77777777" w:rsidR="00992913" w:rsidRPr="00BF5299" w:rsidRDefault="00BF5299" w:rsidP="00BF5299">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Nezapočne-li Zhotovitel s odstraněním vady ve stanovené lhůtě</w:t>
      </w:r>
      <w:r>
        <w:rPr>
          <w:rFonts w:ascii="Segoe UI" w:hAnsi="Segoe UI" w:cs="Segoe UI"/>
          <w:sz w:val="22"/>
          <w:szCs w:val="22"/>
        </w:rPr>
        <w:t xml:space="preserve"> nebo nezajistí-li její odstranění ve stanovené lhůtě</w:t>
      </w:r>
      <w:r w:rsidRPr="00FF0474">
        <w:rPr>
          <w:rFonts w:ascii="Segoe UI" w:hAnsi="Segoe UI" w:cs="Segoe UI"/>
          <w:sz w:val="22"/>
          <w:szCs w:val="22"/>
        </w:rPr>
        <w:t>, je Objednatel oprávněn zajistit odstranění vady na náklady Zhotovitele u jiné odborné osoby</w:t>
      </w:r>
      <w:r>
        <w:rPr>
          <w:rFonts w:ascii="Segoe UI" w:hAnsi="Segoe UI" w:cs="Segoe UI"/>
          <w:sz w:val="22"/>
          <w:szCs w:val="22"/>
        </w:rPr>
        <w:t xml:space="preserve"> a </w:t>
      </w:r>
      <w:r w:rsidRPr="00892B44">
        <w:rPr>
          <w:rFonts w:ascii="Segoe UI" w:hAnsi="Segoe UI" w:cs="Segoe UI"/>
          <w:sz w:val="22"/>
          <w:szCs w:val="22"/>
        </w:rPr>
        <w:t>Zhotovitel je povinen mu náklady na takové odstranění vady v každém jednotlivém případě uhradit v plném rozsahu</w:t>
      </w:r>
      <w:r w:rsidRPr="00FF0474">
        <w:rPr>
          <w:rFonts w:ascii="Segoe UI" w:hAnsi="Segoe UI" w:cs="Segoe UI"/>
          <w:sz w:val="22"/>
          <w:szCs w:val="22"/>
        </w:rPr>
        <w:t>.</w:t>
      </w:r>
    </w:p>
    <w:p w14:paraId="293AF07C" w14:textId="77777777" w:rsidR="009C15DE" w:rsidRPr="00BF5299" w:rsidRDefault="009C15DE" w:rsidP="001836CE">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O provedené opravě a jejím předání </w:t>
      </w:r>
      <w:r w:rsidR="00BE2007" w:rsidRPr="00FF0474">
        <w:rPr>
          <w:rFonts w:ascii="Segoe UI" w:hAnsi="Segoe UI" w:cs="Segoe UI"/>
          <w:sz w:val="22"/>
          <w:szCs w:val="22"/>
        </w:rPr>
        <w:t>Objednatel</w:t>
      </w:r>
      <w:r w:rsidRPr="00FF0474">
        <w:rPr>
          <w:rFonts w:ascii="Segoe UI" w:hAnsi="Segoe UI" w:cs="Segoe UI"/>
          <w:sz w:val="22"/>
          <w:szCs w:val="22"/>
        </w:rPr>
        <w:t xml:space="preserve">i bude sepsán písemný záznam. </w:t>
      </w:r>
      <w:r w:rsidR="00B34D34" w:rsidRPr="00FF0474">
        <w:rPr>
          <w:rFonts w:ascii="Segoe UI" w:hAnsi="Segoe UI" w:cs="Segoe UI"/>
          <w:sz w:val="22"/>
          <w:szCs w:val="22"/>
        </w:rPr>
        <w:t>Na</w:t>
      </w:r>
      <w:r w:rsidRPr="00FF0474">
        <w:rPr>
          <w:rFonts w:ascii="Segoe UI" w:hAnsi="Segoe UI" w:cs="Segoe UI"/>
          <w:sz w:val="22"/>
          <w:szCs w:val="22"/>
        </w:rPr>
        <w:t> </w:t>
      </w:r>
      <w:r w:rsidR="00B34D34" w:rsidRPr="00FF0474">
        <w:rPr>
          <w:rFonts w:ascii="Segoe UI" w:hAnsi="Segoe UI" w:cs="Segoe UI"/>
          <w:sz w:val="22"/>
          <w:szCs w:val="22"/>
        </w:rPr>
        <w:t xml:space="preserve">provedenou opravu poskytne </w:t>
      </w:r>
      <w:r w:rsidR="00BE2007" w:rsidRPr="00FF0474">
        <w:rPr>
          <w:rFonts w:ascii="Segoe UI" w:hAnsi="Segoe UI" w:cs="Segoe UI"/>
          <w:sz w:val="22"/>
          <w:szCs w:val="22"/>
        </w:rPr>
        <w:t>Zhotovitel</w:t>
      </w:r>
      <w:r w:rsidR="00B34D34" w:rsidRPr="00FF0474">
        <w:rPr>
          <w:rFonts w:ascii="Segoe UI" w:hAnsi="Segoe UI" w:cs="Segoe UI"/>
          <w:sz w:val="22"/>
          <w:szCs w:val="22"/>
        </w:rPr>
        <w:t xml:space="preserve"> záruku za jakost </w:t>
      </w:r>
      <w:r w:rsidR="00BF5299">
        <w:rPr>
          <w:rFonts w:ascii="Segoe UI" w:hAnsi="Segoe UI" w:cs="Segoe UI"/>
          <w:sz w:val="22"/>
          <w:szCs w:val="22"/>
        </w:rPr>
        <w:t>v délce Záruční doby</w:t>
      </w:r>
      <w:r w:rsidR="00B34D34" w:rsidRPr="004C47B6">
        <w:rPr>
          <w:rFonts w:ascii="Segoe UI" w:hAnsi="Segoe UI" w:cs="Segoe UI"/>
          <w:sz w:val="22"/>
          <w:szCs w:val="22"/>
        </w:rPr>
        <w:t>.</w:t>
      </w:r>
      <w:r w:rsidRPr="001836CE">
        <w:rPr>
          <w:rFonts w:ascii="Segoe UI" w:hAnsi="Segoe UI" w:cs="Segoe UI"/>
          <w:strike/>
          <w:sz w:val="22"/>
          <w:szCs w:val="22"/>
        </w:rPr>
        <w:t xml:space="preserve"> </w:t>
      </w:r>
    </w:p>
    <w:p w14:paraId="55287CB8" w14:textId="30F92B21" w:rsidR="00BF5299" w:rsidRPr="001836CE" w:rsidRDefault="00BF5299" w:rsidP="001836CE">
      <w:pPr>
        <w:numPr>
          <w:ilvl w:val="1"/>
          <w:numId w:val="5"/>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Bude-li poskytnutá Záruka</w:t>
      </w:r>
      <w:r w:rsidR="0087579A">
        <w:rPr>
          <w:rFonts w:ascii="Segoe UI" w:hAnsi="Segoe UI" w:cs="Segoe UI"/>
          <w:sz w:val="22"/>
          <w:szCs w:val="22"/>
        </w:rPr>
        <w:t xml:space="preserve"> byť částečně</w:t>
      </w:r>
      <w:r>
        <w:rPr>
          <w:rFonts w:ascii="Segoe UI" w:hAnsi="Segoe UI" w:cs="Segoe UI"/>
          <w:sz w:val="22"/>
          <w:szCs w:val="22"/>
        </w:rPr>
        <w:t xml:space="preserve"> podmíněna </w:t>
      </w:r>
      <w:r w:rsidR="0087579A">
        <w:rPr>
          <w:rFonts w:ascii="Segoe UI" w:hAnsi="Segoe UI" w:cs="Segoe UI"/>
          <w:sz w:val="22"/>
          <w:szCs w:val="22"/>
        </w:rPr>
        <w:t xml:space="preserve">servisními zásahy, je Zhotovitel povinen po dobu trvání Záruční doby tyto servisní zásahy </w:t>
      </w:r>
      <w:r w:rsidR="00C762CB">
        <w:rPr>
          <w:rFonts w:ascii="Segoe UI" w:hAnsi="Segoe UI" w:cs="Segoe UI"/>
          <w:sz w:val="22"/>
          <w:szCs w:val="22"/>
        </w:rPr>
        <w:t>provádět</w:t>
      </w:r>
      <w:r w:rsidR="0087579A">
        <w:rPr>
          <w:rFonts w:ascii="Segoe UI" w:hAnsi="Segoe UI" w:cs="Segoe UI"/>
          <w:sz w:val="22"/>
          <w:szCs w:val="22"/>
        </w:rPr>
        <w:t>, případně nést jejich náklady.</w:t>
      </w:r>
    </w:p>
    <w:p w14:paraId="0D45771D" w14:textId="77777777" w:rsidR="00455565" w:rsidRPr="00FF0474" w:rsidRDefault="00455565" w:rsidP="000F528D">
      <w:pPr>
        <w:spacing w:after="120" w:line="276" w:lineRule="auto"/>
        <w:ind w:left="1080"/>
        <w:rPr>
          <w:rFonts w:ascii="Segoe UI" w:hAnsi="Segoe UI" w:cs="Segoe UI"/>
          <w:b/>
          <w:sz w:val="22"/>
          <w:szCs w:val="22"/>
        </w:rPr>
      </w:pPr>
    </w:p>
    <w:p w14:paraId="3CF745F6" w14:textId="77777777" w:rsidR="00D06F77" w:rsidRPr="00FF0474" w:rsidRDefault="002C51A8" w:rsidP="00C34FF2">
      <w:pPr>
        <w:numPr>
          <w:ilvl w:val="0"/>
          <w:numId w:val="5"/>
        </w:numPr>
        <w:spacing w:after="120" w:line="276" w:lineRule="auto"/>
        <w:ind w:left="0" w:firstLine="0"/>
        <w:jc w:val="center"/>
        <w:rPr>
          <w:rFonts w:ascii="Segoe UI" w:hAnsi="Segoe UI" w:cs="Segoe UI"/>
          <w:b/>
          <w:sz w:val="22"/>
          <w:szCs w:val="22"/>
        </w:rPr>
      </w:pPr>
      <w:bookmarkStart w:id="71" w:name="_Ref114216047"/>
      <w:r w:rsidRPr="00FF0474">
        <w:rPr>
          <w:rFonts w:ascii="Segoe UI" w:hAnsi="Segoe UI" w:cs="Segoe UI"/>
          <w:b/>
          <w:sz w:val="22"/>
          <w:szCs w:val="22"/>
        </w:rPr>
        <w:t>Pojištění</w:t>
      </w:r>
      <w:r w:rsidR="005E75A4">
        <w:rPr>
          <w:rFonts w:ascii="Segoe UI" w:hAnsi="Segoe UI" w:cs="Segoe UI"/>
          <w:b/>
          <w:sz w:val="22"/>
          <w:szCs w:val="22"/>
        </w:rPr>
        <w:t xml:space="preserve"> a bankovní záruky</w:t>
      </w:r>
      <w:bookmarkEnd w:id="71"/>
    </w:p>
    <w:p w14:paraId="7543D192" w14:textId="0923C7B9" w:rsidR="00223F92"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E93DF9" w:rsidRPr="00FF0474">
        <w:rPr>
          <w:rFonts w:ascii="Segoe UI" w:hAnsi="Segoe UI" w:cs="Segoe UI"/>
          <w:sz w:val="22"/>
          <w:szCs w:val="22"/>
        </w:rPr>
        <w:t xml:space="preserve"> se zavazuje, že po celou dobu realizace díla bude mít na vlastní náklady</w:t>
      </w:r>
      <w:r w:rsidR="005454AD">
        <w:rPr>
          <w:rFonts w:ascii="Segoe UI" w:hAnsi="Segoe UI" w:cs="Segoe UI"/>
          <w:sz w:val="22"/>
          <w:szCs w:val="22"/>
        </w:rPr>
        <w:t xml:space="preserve"> </w:t>
      </w:r>
      <w:r w:rsidR="00E93DF9" w:rsidRPr="00FF0474">
        <w:rPr>
          <w:rFonts w:ascii="Segoe UI" w:hAnsi="Segoe UI" w:cs="Segoe UI"/>
          <w:sz w:val="22"/>
          <w:szCs w:val="22"/>
        </w:rPr>
        <w:t>sjednáno pojištění díla</w:t>
      </w:r>
      <w:r w:rsidR="008E7DB4" w:rsidRPr="00FF0474">
        <w:rPr>
          <w:rFonts w:ascii="Segoe UI" w:hAnsi="Segoe UI" w:cs="Segoe UI"/>
          <w:sz w:val="22"/>
          <w:szCs w:val="22"/>
        </w:rPr>
        <w:t xml:space="preserve"> </w:t>
      </w:r>
      <w:r w:rsidR="00223F92" w:rsidRPr="00FF0474">
        <w:rPr>
          <w:rFonts w:ascii="Segoe UI" w:hAnsi="Segoe UI" w:cs="Segoe UI"/>
          <w:sz w:val="22"/>
          <w:szCs w:val="22"/>
        </w:rPr>
        <w:t xml:space="preserve">proti všem možným rizikům, zejména proti živlům a krádeži, a to </w:t>
      </w:r>
      <w:r w:rsidR="0014255B" w:rsidRPr="00FF0474">
        <w:rPr>
          <w:rFonts w:ascii="Segoe UI" w:hAnsi="Segoe UI" w:cs="Segoe UI"/>
          <w:sz w:val="22"/>
          <w:szCs w:val="22"/>
        </w:rPr>
        <w:t xml:space="preserve">s limitem pojistného plnění </w:t>
      </w:r>
      <w:r w:rsidR="0014255B" w:rsidRPr="00EB2EA7">
        <w:rPr>
          <w:rFonts w:ascii="Segoe UI" w:hAnsi="Segoe UI" w:cs="Segoe UI"/>
          <w:sz w:val="22"/>
          <w:szCs w:val="22"/>
        </w:rPr>
        <w:t xml:space="preserve">ve výši </w:t>
      </w:r>
      <w:r w:rsidR="0087579A">
        <w:rPr>
          <w:rFonts w:ascii="Segoe UI" w:hAnsi="Segoe UI" w:cs="Segoe UI"/>
          <w:sz w:val="22"/>
          <w:szCs w:val="22"/>
        </w:rPr>
        <w:t xml:space="preserve">Celkové ceny </w:t>
      </w:r>
      <w:r w:rsidR="0087579A" w:rsidRPr="001C3197">
        <w:rPr>
          <w:rFonts w:ascii="Segoe UI" w:hAnsi="Segoe UI" w:cs="Segoe UI"/>
          <w:sz w:val="22"/>
          <w:szCs w:val="22"/>
        </w:rPr>
        <w:t xml:space="preserve">uvedené v čl. </w:t>
      </w:r>
      <w:r w:rsidR="001C3197" w:rsidRPr="001C3197">
        <w:rPr>
          <w:rFonts w:ascii="Segoe UI" w:hAnsi="Segoe UI" w:cs="Segoe UI"/>
          <w:sz w:val="22"/>
          <w:szCs w:val="22"/>
        </w:rPr>
        <w:fldChar w:fldCharType="begin"/>
      </w:r>
      <w:r w:rsidR="001C3197" w:rsidRPr="001C3197">
        <w:rPr>
          <w:rFonts w:ascii="Segoe UI" w:hAnsi="Segoe UI" w:cs="Segoe UI"/>
          <w:sz w:val="22"/>
          <w:szCs w:val="22"/>
        </w:rPr>
        <w:instrText xml:space="preserve"> REF _Ref114216101 \n \h </w:instrText>
      </w:r>
      <w:r w:rsidR="001C3197">
        <w:rPr>
          <w:rFonts w:ascii="Segoe UI" w:hAnsi="Segoe UI" w:cs="Segoe UI"/>
          <w:sz w:val="22"/>
          <w:szCs w:val="22"/>
        </w:rPr>
        <w:instrText xml:space="preserve"> \* MERGEFORMAT </w:instrText>
      </w:r>
      <w:r w:rsidR="001C3197" w:rsidRPr="001C3197">
        <w:rPr>
          <w:rFonts w:ascii="Segoe UI" w:hAnsi="Segoe UI" w:cs="Segoe UI"/>
          <w:sz w:val="22"/>
          <w:szCs w:val="22"/>
        </w:rPr>
      </w:r>
      <w:r w:rsidR="001C3197" w:rsidRPr="001C3197">
        <w:rPr>
          <w:rFonts w:ascii="Segoe UI" w:hAnsi="Segoe UI" w:cs="Segoe UI"/>
          <w:sz w:val="22"/>
          <w:szCs w:val="22"/>
        </w:rPr>
        <w:fldChar w:fldCharType="separate"/>
      </w:r>
      <w:r w:rsidR="001C3197" w:rsidRPr="001C3197">
        <w:rPr>
          <w:rFonts w:ascii="Segoe UI" w:hAnsi="Segoe UI" w:cs="Segoe UI"/>
          <w:sz w:val="22"/>
          <w:szCs w:val="22"/>
        </w:rPr>
        <w:t>V</w:t>
      </w:r>
      <w:r w:rsidR="001C3197" w:rsidRPr="001C3197">
        <w:rPr>
          <w:rFonts w:ascii="Segoe UI" w:hAnsi="Segoe UI" w:cs="Segoe UI"/>
          <w:sz w:val="22"/>
          <w:szCs w:val="22"/>
        </w:rPr>
        <w:fldChar w:fldCharType="end"/>
      </w:r>
      <w:r w:rsidR="001C3197" w:rsidRPr="001C3197">
        <w:rPr>
          <w:rFonts w:ascii="Segoe UI" w:hAnsi="Segoe UI" w:cs="Segoe UI"/>
          <w:sz w:val="22"/>
          <w:szCs w:val="22"/>
        </w:rPr>
        <w:t>.</w:t>
      </w:r>
      <w:r w:rsidR="0087579A" w:rsidRPr="001C3197">
        <w:rPr>
          <w:rFonts w:ascii="Segoe UI" w:hAnsi="Segoe UI" w:cs="Segoe UI"/>
          <w:sz w:val="22"/>
          <w:szCs w:val="22"/>
        </w:rPr>
        <w:t> této smlouvy</w:t>
      </w:r>
      <w:r w:rsidR="0087579A">
        <w:rPr>
          <w:rFonts w:ascii="Segoe UI" w:hAnsi="Segoe UI" w:cs="Segoe UI"/>
          <w:sz w:val="22"/>
          <w:szCs w:val="22"/>
        </w:rPr>
        <w:t xml:space="preserve">. </w:t>
      </w:r>
      <w:r w:rsidR="00DA5A39" w:rsidRPr="00A81337">
        <w:rPr>
          <w:rFonts w:ascii="Segoe UI" w:hAnsi="Segoe UI" w:cs="Segoe UI"/>
          <w:sz w:val="22"/>
          <w:szCs w:val="22"/>
        </w:rPr>
        <w:t>Doklad o pojištění</w:t>
      </w:r>
      <w:r w:rsidR="00DA5A39">
        <w:rPr>
          <w:rFonts w:ascii="Segoe UI" w:hAnsi="Segoe UI" w:cs="Segoe UI"/>
          <w:sz w:val="22"/>
          <w:szCs w:val="22"/>
        </w:rPr>
        <w:t xml:space="preserve"> (např. kopie pojistných smluv včetně pojistných podmínek) Zhotovitel Objednateli předloží </w:t>
      </w:r>
      <w:r w:rsidR="001B1A4A" w:rsidRPr="00E16A1D">
        <w:rPr>
          <w:rFonts w:ascii="Segoe UI" w:hAnsi="Segoe UI" w:cs="Segoe UI"/>
          <w:sz w:val="22"/>
          <w:szCs w:val="22"/>
        </w:rPr>
        <w:t xml:space="preserve">ve lhůtě pro předání Staveniště </w:t>
      </w:r>
      <w:r w:rsidR="00DA5A39">
        <w:rPr>
          <w:rFonts w:ascii="Segoe UI" w:hAnsi="Segoe UI" w:cs="Segoe UI"/>
          <w:sz w:val="22"/>
          <w:szCs w:val="22"/>
        </w:rPr>
        <w:t>a</w:t>
      </w:r>
      <w:r w:rsidR="00DA5A39" w:rsidRPr="00A81337">
        <w:rPr>
          <w:rFonts w:ascii="Segoe UI" w:hAnsi="Segoe UI" w:cs="Segoe UI"/>
          <w:sz w:val="22"/>
          <w:szCs w:val="22"/>
        </w:rPr>
        <w:t xml:space="preserve"> je</w:t>
      </w:r>
      <w:r w:rsidR="00DA5A39">
        <w:rPr>
          <w:rFonts w:ascii="Segoe UI" w:hAnsi="Segoe UI" w:cs="Segoe UI"/>
          <w:sz w:val="22"/>
          <w:szCs w:val="22"/>
        </w:rPr>
        <w:t xml:space="preserve"> dále</w:t>
      </w:r>
      <w:r w:rsidR="00DA5A39" w:rsidRPr="00A81337">
        <w:rPr>
          <w:rFonts w:ascii="Segoe UI" w:hAnsi="Segoe UI" w:cs="Segoe UI"/>
          <w:sz w:val="22"/>
          <w:szCs w:val="22"/>
        </w:rPr>
        <w:t xml:space="preserve"> povinen</w:t>
      </w:r>
      <w:r w:rsidR="00DA5A39">
        <w:rPr>
          <w:rFonts w:ascii="Segoe UI" w:hAnsi="Segoe UI" w:cs="Segoe UI"/>
          <w:sz w:val="22"/>
          <w:szCs w:val="22"/>
        </w:rPr>
        <w:t xml:space="preserve"> tyto pojistné doklady</w:t>
      </w:r>
      <w:r w:rsidR="00DA5A39" w:rsidRPr="00A81337">
        <w:rPr>
          <w:rFonts w:ascii="Segoe UI" w:hAnsi="Segoe UI" w:cs="Segoe UI"/>
          <w:sz w:val="22"/>
          <w:szCs w:val="22"/>
        </w:rPr>
        <w:t xml:space="preserve"> kdykoliv na požádání bezodkladně předložit Objednateli.</w:t>
      </w:r>
      <w:r w:rsidR="00223F92" w:rsidRPr="00FF0474">
        <w:rPr>
          <w:rFonts w:ascii="Segoe UI" w:hAnsi="Segoe UI" w:cs="Segoe UI"/>
          <w:sz w:val="22"/>
          <w:szCs w:val="22"/>
        </w:rPr>
        <w:t xml:space="preserve"> </w:t>
      </w:r>
      <w:r w:rsidR="00992913">
        <w:rPr>
          <w:rFonts w:ascii="Segoe UI" w:hAnsi="Segoe UI" w:cs="Segoe UI"/>
          <w:sz w:val="22"/>
          <w:szCs w:val="22"/>
        </w:rPr>
        <w:t>V případě, že je Zhotovitelem společnost ve smyslu § 2716 a násl. Občanského zákoníku, musí pojištění krýt vždy všechny členy této společnosti.</w:t>
      </w:r>
    </w:p>
    <w:p w14:paraId="45CBBAC3" w14:textId="6D742E64" w:rsidR="00D06F77" w:rsidRPr="00992913"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D06F77" w:rsidRPr="00FF0474">
        <w:rPr>
          <w:rFonts w:ascii="Segoe UI" w:hAnsi="Segoe UI" w:cs="Segoe UI"/>
          <w:sz w:val="22"/>
          <w:szCs w:val="22"/>
        </w:rPr>
        <w:t xml:space="preserve"> se zavazuje, že po celou dobu </w:t>
      </w:r>
      <w:r w:rsidR="001B1A4A">
        <w:rPr>
          <w:rFonts w:ascii="Segoe UI" w:hAnsi="Segoe UI" w:cs="Segoe UI"/>
          <w:sz w:val="22"/>
          <w:szCs w:val="22"/>
        </w:rPr>
        <w:t>realizace díla</w:t>
      </w:r>
      <w:r w:rsidR="00D06F77" w:rsidRPr="00FF0474">
        <w:rPr>
          <w:rFonts w:ascii="Segoe UI" w:hAnsi="Segoe UI" w:cs="Segoe UI"/>
          <w:sz w:val="22"/>
          <w:szCs w:val="22"/>
        </w:rPr>
        <w:t xml:space="preserve"> bude mít na vlastní náklady sjednáno pojištění odpovědnosti za škodu způsobenou třetím osobám vyplývající z dodávaného předmětu plnění s limitem pojistného plnění min</w:t>
      </w:r>
      <w:r w:rsidR="00AF4E6F">
        <w:rPr>
          <w:rFonts w:ascii="Segoe UI" w:hAnsi="Segoe UI" w:cs="Segoe UI"/>
          <w:sz w:val="22"/>
          <w:szCs w:val="22"/>
        </w:rPr>
        <w:t xml:space="preserve">imálně ve výši ceny za </w:t>
      </w:r>
      <w:r w:rsidR="00107FEB">
        <w:rPr>
          <w:rFonts w:ascii="Segoe UI" w:hAnsi="Segoe UI" w:cs="Segoe UI"/>
          <w:sz w:val="22"/>
          <w:szCs w:val="22"/>
        </w:rPr>
        <w:t>zhotovení díla bez DPH sjednané v čl. </w:t>
      </w:r>
      <w:r w:rsidR="00107FEB">
        <w:rPr>
          <w:rFonts w:ascii="Segoe UI" w:hAnsi="Segoe UI" w:cs="Segoe UI"/>
          <w:sz w:val="22"/>
          <w:szCs w:val="22"/>
        </w:rPr>
        <w:fldChar w:fldCharType="begin"/>
      </w:r>
      <w:r w:rsidR="00107FEB">
        <w:rPr>
          <w:rFonts w:ascii="Segoe UI" w:hAnsi="Segoe UI" w:cs="Segoe UI"/>
          <w:sz w:val="22"/>
          <w:szCs w:val="22"/>
        </w:rPr>
        <w:instrText xml:space="preserve"> REF _Ref114216101 \r \h </w:instrText>
      </w:r>
      <w:r w:rsidR="00107FEB">
        <w:rPr>
          <w:rFonts w:ascii="Segoe UI" w:hAnsi="Segoe UI" w:cs="Segoe UI"/>
          <w:sz w:val="22"/>
          <w:szCs w:val="22"/>
        </w:rPr>
      </w:r>
      <w:r w:rsidR="00107FEB">
        <w:rPr>
          <w:rFonts w:ascii="Segoe UI" w:hAnsi="Segoe UI" w:cs="Segoe UI"/>
          <w:sz w:val="22"/>
          <w:szCs w:val="22"/>
        </w:rPr>
        <w:fldChar w:fldCharType="separate"/>
      </w:r>
      <w:r w:rsidR="00107FEB">
        <w:rPr>
          <w:rFonts w:ascii="Segoe UI" w:hAnsi="Segoe UI" w:cs="Segoe UI"/>
          <w:sz w:val="22"/>
          <w:szCs w:val="22"/>
        </w:rPr>
        <w:t>V</w:t>
      </w:r>
      <w:r w:rsidR="00107FEB">
        <w:rPr>
          <w:rFonts w:ascii="Segoe UI" w:hAnsi="Segoe UI" w:cs="Segoe UI"/>
          <w:sz w:val="22"/>
          <w:szCs w:val="22"/>
        </w:rPr>
        <w:fldChar w:fldCharType="end"/>
      </w:r>
      <w:r w:rsidR="00107FEB">
        <w:rPr>
          <w:rFonts w:ascii="Segoe UI" w:hAnsi="Segoe UI" w:cs="Segoe UI"/>
          <w:sz w:val="22"/>
          <w:szCs w:val="22"/>
        </w:rPr>
        <w:t> této smlouvy</w:t>
      </w:r>
      <w:r w:rsidR="005128C5" w:rsidRPr="00FF0474">
        <w:rPr>
          <w:rFonts w:ascii="Segoe UI" w:hAnsi="Segoe UI" w:cs="Segoe UI"/>
          <w:sz w:val="22"/>
          <w:szCs w:val="22"/>
        </w:rPr>
        <w:t>, s maximální spoluúčastí 5 % za pojistnou událost</w:t>
      </w:r>
      <w:r w:rsidR="00D06F77" w:rsidRPr="00FF0474">
        <w:rPr>
          <w:rFonts w:ascii="Segoe UI" w:hAnsi="Segoe UI" w:cs="Segoe UI"/>
          <w:sz w:val="22"/>
          <w:szCs w:val="22"/>
        </w:rPr>
        <w:t>. Pojištění musí obsahovat kry</w:t>
      </w:r>
      <w:r w:rsidR="008E7DB4" w:rsidRPr="00FF0474">
        <w:rPr>
          <w:rFonts w:ascii="Segoe UI" w:hAnsi="Segoe UI" w:cs="Segoe UI"/>
          <w:sz w:val="22"/>
          <w:szCs w:val="22"/>
        </w:rPr>
        <w:t>tí škod způsobené na </w:t>
      </w:r>
      <w:r w:rsidR="00D06F77" w:rsidRPr="00FF0474">
        <w:rPr>
          <w:rFonts w:ascii="Segoe UI" w:hAnsi="Segoe UI" w:cs="Segoe UI"/>
          <w:sz w:val="22"/>
          <w:szCs w:val="22"/>
        </w:rPr>
        <w:t xml:space="preserve">majetku, zdraví třetích osob včetně krytí odpovědnosti za finanční škody. </w:t>
      </w:r>
      <w:r w:rsidR="00101C3E" w:rsidRPr="00A81337">
        <w:rPr>
          <w:rFonts w:ascii="Segoe UI" w:hAnsi="Segoe UI" w:cs="Segoe UI"/>
          <w:sz w:val="22"/>
          <w:szCs w:val="22"/>
        </w:rPr>
        <w:t>Doklady o pojištění</w:t>
      </w:r>
      <w:r w:rsidR="00101C3E">
        <w:rPr>
          <w:rFonts w:ascii="Segoe UI" w:hAnsi="Segoe UI" w:cs="Segoe UI"/>
          <w:sz w:val="22"/>
          <w:szCs w:val="22"/>
        </w:rPr>
        <w:t xml:space="preserve"> (např. kopie pojistných smluv včetně pojistných podmínek) Zhotovitel Objednateli předloží </w:t>
      </w:r>
      <w:r w:rsidR="001B1A4A" w:rsidRPr="00E16A1D">
        <w:rPr>
          <w:rFonts w:ascii="Segoe UI" w:hAnsi="Segoe UI" w:cs="Segoe UI"/>
          <w:sz w:val="22"/>
          <w:szCs w:val="22"/>
        </w:rPr>
        <w:t xml:space="preserve">ve lhůtě pro předání Staveniště </w:t>
      </w:r>
      <w:r w:rsidR="00101C3E">
        <w:rPr>
          <w:rFonts w:ascii="Segoe UI" w:hAnsi="Segoe UI" w:cs="Segoe UI"/>
          <w:sz w:val="22"/>
          <w:szCs w:val="22"/>
        </w:rPr>
        <w:t>a</w:t>
      </w:r>
      <w:r w:rsidR="00101C3E" w:rsidRPr="00A81337">
        <w:rPr>
          <w:rFonts w:ascii="Segoe UI" w:hAnsi="Segoe UI" w:cs="Segoe UI"/>
          <w:sz w:val="22"/>
          <w:szCs w:val="22"/>
        </w:rPr>
        <w:t xml:space="preserve"> je</w:t>
      </w:r>
      <w:r w:rsidR="00101C3E">
        <w:rPr>
          <w:rFonts w:ascii="Segoe UI" w:hAnsi="Segoe UI" w:cs="Segoe UI"/>
          <w:sz w:val="22"/>
          <w:szCs w:val="22"/>
        </w:rPr>
        <w:t xml:space="preserve"> dále</w:t>
      </w:r>
      <w:r w:rsidR="00101C3E" w:rsidRPr="00A81337">
        <w:rPr>
          <w:rFonts w:ascii="Segoe UI" w:hAnsi="Segoe UI" w:cs="Segoe UI"/>
          <w:sz w:val="22"/>
          <w:szCs w:val="22"/>
        </w:rPr>
        <w:t xml:space="preserve"> povinen</w:t>
      </w:r>
      <w:r w:rsidR="00101C3E">
        <w:rPr>
          <w:rFonts w:ascii="Segoe UI" w:hAnsi="Segoe UI" w:cs="Segoe UI"/>
          <w:sz w:val="22"/>
          <w:szCs w:val="22"/>
        </w:rPr>
        <w:t xml:space="preserve"> tyto pojistné doklady</w:t>
      </w:r>
      <w:r w:rsidR="00101C3E" w:rsidRPr="00A81337">
        <w:rPr>
          <w:rFonts w:ascii="Segoe UI" w:hAnsi="Segoe UI" w:cs="Segoe UI"/>
          <w:sz w:val="22"/>
          <w:szCs w:val="22"/>
        </w:rPr>
        <w:t xml:space="preserve"> kdykoliv na požádání bezodkladně předložit Objednateli.</w:t>
      </w:r>
      <w:r w:rsidR="00992913" w:rsidRPr="00992913">
        <w:rPr>
          <w:rFonts w:ascii="Segoe UI" w:hAnsi="Segoe UI" w:cs="Segoe UI"/>
          <w:sz w:val="22"/>
          <w:szCs w:val="22"/>
        </w:rPr>
        <w:t xml:space="preserve"> </w:t>
      </w:r>
      <w:r w:rsidR="00992913">
        <w:rPr>
          <w:rFonts w:ascii="Segoe UI" w:hAnsi="Segoe UI" w:cs="Segoe UI"/>
          <w:sz w:val="22"/>
          <w:szCs w:val="22"/>
        </w:rPr>
        <w:t>V případě, že je Zhotovitelem společnost ve smyslu §</w:t>
      </w:r>
      <w:r w:rsidR="001836CE">
        <w:rPr>
          <w:rFonts w:ascii="Segoe UI" w:hAnsi="Segoe UI" w:cs="Segoe UI"/>
          <w:sz w:val="22"/>
          <w:szCs w:val="22"/>
        </w:rPr>
        <w:t> </w:t>
      </w:r>
      <w:r w:rsidR="00992913">
        <w:rPr>
          <w:rFonts w:ascii="Segoe UI" w:hAnsi="Segoe UI" w:cs="Segoe UI"/>
          <w:sz w:val="22"/>
          <w:szCs w:val="22"/>
        </w:rPr>
        <w:t xml:space="preserve">2716 a násl. Občanského zákoníku, musí pojištění krýt vždy všechny členy této společnosti. </w:t>
      </w:r>
    </w:p>
    <w:p w14:paraId="33C893E5" w14:textId="77777777" w:rsidR="00D06F77" w:rsidRPr="00FF0474" w:rsidRDefault="00D06F7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Náklady na pojištění nese </w:t>
      </w:r>
      <w:r w:rsidR="00BE2007" w:rsidRPr="00FF0474">
        <w:rPr>
          <w:rFonts w:ascii="Segoe UI" w:hAnsi="Segoe UI" w:cs="Segoe UI"/>
          <w:sz w:val="22"/>
          <w:szCs w:val="22"/>
        </w:rPr>
        <w:t>Zhotovitel</w:t>
      </w:r>
      <w:r w:rsidRPr="00FF0474">
        <w:rPr>
          <w:rFonts w:ascii="Segoe UI" w:hAnsi="Segoe UI" w:cs="Segoe UI"/>
          <w:sz w:val="22"/>
          <w:szCs w:val="22"/>
        </w:rPr>
        <w:t xml:space="preserve"> a </w:t>
      </w:r>
      <w:r w:rsidR="001D6C47" w:rsidRPr="00FF0474">
        <w:rPr>
          <w:rFonts w:ascii="Segoe UI" w:hAnsi="Segoe UI" w:cs="Segoe UI"/>
          <w:sz w:val="22"/>
          <w:szCs w:val="22"/>
        </w:rPr>
        <w:t>jsou</w:t>
      </w:r>
      <w:r w:rsidRPr="00FF0474">
        <w:rPr>
          <w:rFonts w:ascii="Segoe UI" w:hAnsi="Segoe UI" w:cs="Segoe UI"/>
          <w:sz w:val="22"/>
          <w:szCs w:val="22"/>
        </w:rPr>
        <w:t xml:space="preserve"> zahrnuty ve sjednané ceně.</w:t>
      </w:r>
    </w:p>
    <w:p w14:paraId="30DE95DA" w14:textId="77777777" w:rsidR="00D06F77" w:rsidRDefault="00D06F7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Při vzniku pojistné události zabezpečuje veškeré úkony vůči pojistiteli </w:t>
      </w:r>
      <w:r w:rsidR="00BE2007" w:rsidRPr="00FF0474">
        <w:rPr>
          <w:rFonts w:ascii="Segoe UI" w:hAnsi="Segoe UI" w:cs="Segoe UI"/>
          <w:sz w:val="22"/>
          <w:szCs w:val="22"/>
        </w:rPr>
        <w:t>Zhotovitel</w:t>
      </w:r>
      <w:r w:rsidRPr="00FF0474">
        <w:rPr>
          <w:rFonts w:ascii="Segoe UI" w:hAnsi="Segoe UI" w:cs="Segoe UI"/>
          <w:sz w:val="22"/>
          <w:szCs w:val="22"/>
        </w:rPr>
        <w:t>.</w:t>
      </w:r>
      <w:r w:rsidR="001D6C47" w:rsidRPr="00FF0474">
        <w:rPr>
          <w:rFonts w:ascii="Segoe UI" w:hAnsi="Segoe UI" w:cs="Segoe UI"/>
          <w:sz w:val="22"/>
          <w:szCs w:val="22"/>
        </w:rPr>
        <w:t xml:space="preserve"> </w:t>
      </w:r>
      <w:r w:rsidR="00BE2007" w:rsidRPr="00FF0474">
        <w:rPr>
          <w:rFonts w:ascii="Segoe UI" w:hAnsi="Segoe UI" w:cs="Segoe UI"/>
          <w:sz w:val="22"/>
          <w:szCs w:val="22"/>
        </w:rPr>
        <w:t>Objednatel</w:t>
      </w:r>
      <w:r w:rsidRPr="00FF0474">
        <w:rPr>
          <w:rFonts w:ascii="Segoe UI" w:hAnsi="Segoe UI" w:cs="Segoe UI"/>
          <w:sz w:val="22"/>
          <w:szCs w:val="22"/>
        </w:rPr>
        <w:t xml:space="preserve"> je povinen poskytnout v souvislosti s pojistnou událostí </w:t>
      </w:r>
      <w:r w:rsidR="00BE2007" w:rsidRPr="00FF0474">
        <w:rPr>
          <w:rFonts w:ascii="Segoe UI" w:hAnsi="Segoe UI" w:cs="Segoe UI"/>
          <w:sz w:val="22"/>
          <w:szCs w:val="22"/>
        </w:rPr>
        <w:t>Zhotovitel</w:t>
      </w:r>
      <w:r w:rsidRPr="00FF0474">
        <w:rPr>
          <w:rFonts w:ascii="Segoe UI" w:hAnsi="Segoe UI" w:cs="Segoe UI"/>
          <w:sz w:val="22"/>
          <w:szCs w:val="22"/>
        </w:rPr>
        <w:t>i veškerou součinnost, která je v jeho možnostech</w:t>
      </w:r>
      <w:r w:rsidR="00740238" w:rsidRPr="00FF0474">
        <w:rPr>
          <w:rFonts w:ascii="Segoe UI" w:hAnsi="Segoe UI" w:cs="Segoe UI"/>
          <w:sz w:val="22"/>
          <w:szCs w:val="22"/>
        </w:rPr>
        <w:t xml:space="preserve"> a lze ji rozumně požadovat</w:t>
      </w:r>
      <w:r w:rsidRPr="00FF0474">
        <w:rPr>
          <w:rFonts w:ascii="Segoe UI" w:hAnsi="Segoe UI" w:cs="Segoe UI"/>
          <w:sz w:val="22"/>
          <w:szCs w:val="22"/>
        </w:rPr>
        <w:t>.</w:t>
      </w:r>
    </w:p>
    <w:p w14:paraId="6627A7FB" w14:textId="77777777" w:rsidR="00D16797" w:rsidRDefault="005E75A4"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72" w:name="_Ref114469734"/>
      <w:r w:rsidRPr="005E75A4">
        <w:rPr>
          <w:rFonts w:ascii="Segoe UI" w:hAnsi="Segoe UI" w:cs="Segoe UI"/>
          <w:sz w:val="22"/>
          <w:szCs w:val="22"/>
        </w:rPr>
        <w:t>K zajištění svého závazku řádného dokončení díla ve sjednan</w:t>
      </w:r>
      <w:r>
        <w:rPr>
          <w:rFonts w:ascii="Segoe UI" w:hAnsi="Segoe UI" w:cs="Segoe UI"/>
          <w:sz w:val="22"/>
          <w:szCs w:val="22"/>
        </w:rPr>
        <w:t>ých lhůtách</w:t>
      </w:r>
      <w:r w:rsidRPr="005E75A4">
        <w:rPr>
          <w:rFonts w:ascii="Segoe UI" w:hAnsi="Segoe UI" w:cs="Segoe UI"/>
          <w:sz w:val="22"/>
          <w:szCs w:val="22"/>
        </w:rPr>
        <w:t xml:space="preserve"> dle této smlouvy Zhotovitel poskytn</w:t>
      </w:r>
      <w:r>
        <w:rPr>
          <w:rFonts w:ascii="Segoe UI" w:hAnsi="Segoe UI" w:cs="Segoe UI"/>
          <w:sz w:val="22"/>
          <w:szCs w:val="22"/>
        </w:rPr>
        <w:t>e</w:t>
      </w:r>
      <w:r w:rsidRPr="005E75A4">
        <w:rPr>
          <w:rFonts w:ascii="Segoe UI" w:hAnsi="Segoe UI" w:cs="Segoe UI"/>
          <w:sz w:val="22"/>
          <w:szCs w:val="22"/>
        </w:rPr>
        <w:t xml:space="preserve"> Objednateli </w:t>
      </w:r>
      <w:r>
        <w:rPr>
          <w:rFonts w:ascii="Segoe UI" w:hAnsi="Segoe UI" w:cs="Segoe UI"/>
          <w:sz w:val="22"/>
          <w:szCs w:val="22"/>
        </w:rPr>
        <w:t>ve</w:t>
      </w:r>
      <w:r w:rsidR="00D16797">
        <w:rPr>
          <w:rFonts w:ascii="Segoe UI" w:hAnsi="Segoe UI" w:cs="Segoe UI"/>
          <w:sz w:val="22"/>
          <w:szCs w:val="22"/>
        </w:rPr>
        <w:t xml:space="preserve"> lhůtě pro předání Staveniště </w:t>
      </w:r>
      <w:r w:rsidRPr="005E75A4">
        <w:rPr>
          <w:rFonts w:ascii="Segoe UI" w:hAnsi="Segoe UI" w:cs="Segoe UI"/>
          <w:sz w:val="22"/>
          <w:szCs w:val="22"/>
        </w:rPr>
        <w:t>finanční záruku za řádné dokončení díla (dále jen „</w:t>
      </w:r>
      <w:r w:rsidRPr="005454AD">
        <w:rPr>
          <w:rFonts w:ascii="Segoe UI" w:hAnsi="Segoe UI" w:cs="Segoe UI"/>
          <w:b/>
          <w:bCs/>
          <w:i/>
          <w:iCs/>
          <w:sz w:val="22"/>
          <w:szCs w:val="22"/>
        </w:rPr>
        <w:t>Bankovní záruka za řádné dokončení díla</w:t>
      </w:r>
      <w:r w:rsidRPr="005E75A4">
        <w:rPr>
          <w:rFonts w:ascii="Segoe UI" w:hAnsi="Segoe UI" w:cs="Segoe UI"/>
          <w:sz w:val="22"/>
          <w:szCs w:val="22"/>
        </w:rPr>
        <w:t>“), což smluvní strany stvrzují svými podpisy</w:t>
      </w:r>
      <w:r w:rsidR="00D16797">
        <w:rPr>
          <w:rFonts w:ascii="Segoe UI" w:hAnsi="Segoe UI" w:cs="Segoe UI"/>
          <w:sz w:val="22"/>
          <w:szCs w:val="22"/>
        </w:rPr>
        <w:t>.</w:t>
      </w:r>
      <w:bookmarkEnd w:id="72"/>
    </w:p>
    <w:p w14:paraId="1A643595" w14:textId="7EC39797" w:rsidR="00D16797" w:rsidRDefault="00D16797" w:rsidP="00D16797">
      <w:pPr>
        <w:numPr>
          <w:ilvl w:val="2"/>
          <w:numId w:val="5"/>
        </w:numPr>
        <w:tabs>
          <w:tab w:val="clear" w:pos="2325"/>
        </w:tabs>
        <w:spacing w:after="120" w:line="276" w:lineRule="auto"/>
        <w:ind w:left="993" w:hanging="284"/>
        <w:jc w:val="both"/>
        <w:rPr>
          <w:rFonts w:ascii="Segoe UI" w:hAnsi="Segoe UI" w:cs="Segoe UI"/>
          <w:sz w:val="22"/>
          <w:szCs w:val="22"/>
        </w:rPr>
      </w:pPr>
      <w:r w:rsidRPr="00E16A1D">
        <w:rPr>
          <w:rFonts w:ascii="Segoe UI" w:hAnsi="Segoe UI" w:cs="Segoe UI"/>
          <w:sz w:val="22"/>
          <w:szCs w:val="22"/>
        </w:rPr>
        <w:t xml:space="preserve">Zhotovitel se zavazuje poskytnout Objednatel Bankovní záruku za řádné dokončení </w:t>
      </w:r>
      <w:r>
        <w:rPr>
          <w:rFonts w:ascii="Segoe UI" w:hAnsi="Segoe UI" w:cs="Segoe UI"/>
          <w:sz w:val="22"/>
          <w:szCs w:val="22"/>
        </w:rPr>
        <w:t xml:space="preserve">díla </w:t>
      </w:r>
      <w:r w:rsidRPr="00E16A1D">
        <w:rPr>
          <w:rFonts w:ascii="Segoe UI" w:hAnsi="Segoe UI" w:cs="Segoe UI"/>
          <w:sz w:val="22"/>
          <w:szCs w:val="22"/>
        </w:rPr>
        <w:t>poskytnutou bankou (dále jen „</w:t>
      </w:r>
      <w:r w:rsidRPr="00E16A1D">
        <w:rPr>
          <w:rFonts w:ascii="Segoe UI" w:hAnsi="Segoe UI" w:cs="Segoe UI"/>
          <w:b/>
          <w:bCs/>
          <w:i/>
          <w:iCs/>
          <w:sz w:val="22"/>
          <w:szCs w:val="22"/>
        </w:rPr>
        <w:t>Banka</w:t>
      </w:r>
      <w:r w:rsidRPr="0029022C">
        <w:rPr>
          <w:rFonts w:ascii="Segoe UI" w:hAnsi="Segoe UI" w:cs="Segoe UI"/>
          <w:sz w:val="22"/>
          <w:szCs w:val="22"/>
        </w:rPr>
        <w:t>“</w:t>
      </w:r>
      <w:r w:rsidRPr="00C80E86">
        <w:rPr>
          <w:rFonts w:ascii="Segoe UI" w:hAnsi="Segoe UI" w:cs="Segoe UI"/>
          <w:sz w:val="22"/>
          <w:szCs w:val="22"/>
        </w:rPr>
        <w:t>) ve smyslu</w:t>
      </w:r>
      <w:r w:rsidRPr="00792FFA">
        <w:rPr>
          <w:rFonts w:ascii="Segoe UI" w:hAnsi="Segoe UI" w:cs="Segoe UI"/>
          <w:sz w:val="22"/>
          <w:szCs w:val="22"/>
        </w:rPr>
        <w:t xml:space="preserve"> ustanovení § </w:t>
      </w:r>
      <w:smartTag w:uri="urn:schemas-microsoft-com:office:smarttags" w:element="metricconverter">
        <w:smartTagPr>
          <w:attr w:name="ProductID" w:val="2029 a"/>
        </w:smartTagPr>
        <w:r w:rsidRPr="00901680">
          <w:rPr>
            <w:rFonts w:ascii="Segoe UI" w:hAnsi="Segoe UI" w:cs="Segoe UI"/>
            <w:sz w:val="22"/>
            <w:szCs w:val="22"/>
          </w:rPr>
          <w:t>2029 a</w:t>
        </w:r>
      </w:smartTag>
      <w:r w:rsidRPr="005F034D">
        <w:rPr>
          <w:rFonts w:ascii="Segoe UI" w:hAnsi="Segoe UI" w:cs="Segoe UI"/>
          <w:sz w:val="22"/>
          <w:szCs w:val="22"/>
        </w:rPr>
        <w:t xml:space="preserve"> nás</w:t>
      </w:r>
      <w:r w:rsidRPr="004C55BF">
        <w:rPr>
          <w:rFonts w:ascii="Segoe UI" w:hAnsi="Segoe UI" w:cs="Segoe UI"/>
          <w:sz w:val="22"/>
          <w:szCs w:val="22"/>
        </w:rPr>
        <w:t>l. Občans</w:t>
      </w:r>
      <w:r w:rsidRPr="007642A4">
        <w:rPr>
          <w:rFonts w:ascii="Segoe UI" w:hAnsi="Segoe UI" w:cs="Segoe UI"/>
          <w:sz w:val="22"/>
          <w:szCs w:val="22"/>
        </w:rPr>
        <w:t>kého zákoníku</w:t>
      </w:r>
      <w:r w:rsidRPr="00892B44">
        <w:rPr>
          <w:rFonts w:ascii="Segoe UI" w:hAnsi="Segoe UI" w:cs="Segoe UI"/>
          <w:sz w:val="22"/>
          <w:szCs w:val="22"/>
        </w:rPr>
        <w:t xml:space="preserve">; Bankovní záruka za řádné dokončení </w:t>
      </w:r>
      <w:r>
        <w:rPr>
          <w:rFonts w:ascii="Segoe UI" w:hAnsi="Segoe UI" w:cs="Segoe UI"/>
          <w:sz w:val="22"/>
          <w:szCs w:val="22"/>
        </w:rPr>
        <w:t>díla</w:t>
      </w:r>
      <w:r w:rsidRPr="00E16A1D">
        <w:rPr>
          <w:rFonts w:ascii="Segoe UI" w:hAnsi="Segoe UI" w:cs="Segoe UI"/>
          <w:sz w:val="22"/>
          <w:szCs w:val="22"/>
        </w:rPr>
        <w:t xml:space="preserve"> v záruční listině obsahuje písemné prohlášení Banky, že tato uspokojí nároky příslušného Objednatele v rozsahu </w:t>
      </w:r>
      <w:r>
        <w:rPr>
          <w:rFonts w:ascii="Segoe UI" w:hAnsi="Segoe UI" w:cs="Segoe UI"/>
          <w:sz w:val="22"/>
          <w:szCs w:val="22"/>
        </w:rPr>
        <w:t xml:space="preserve">nejméně </w:t>
      </w:r>
      <w:r w:rsidRPr="00E16A1D">
        <w:rPr>
          <w:rFonts w:ascii="Segoe UI" w:hAnsi="Segoe UI" w:cs="Segoe UI"/>
          <w:sz w:val="22"/>
          <w:szCs w:val="22"/>
        </w:rPr>
        <w:t>5 % Ce</w:t>
      </w:r>
      <w:r>
        <w:rPr>
          <w:rFonts w:ascii="Segoe UI" w:hAnsi="Segoe UI" w:cs="Segoe UI"/>
          <w:sz w:val="22"/>
          <w:szCs w:val="22"/>
        </w:rPr>
        <w:t>lkové ceny díla</w:t>
      </w:r>
      <w:r w:rsidRPr="00E16A1D">
        <w:rPr>
          <w:rFonts w:ascii="Segoe UI" w:hAnsi="Segoe UI" w:cs="Segoe UI"/>
          <w:sz w:val="22"/>
          <w:szCs w:val="22"/>
        </w:rPr>
        <w:t xml:space="preserve"> dle </w:t>
      </w:r>
      <w:r w:rsidRPr="003542B6">
        <w:rPr>
          <w:rFonts w:ascii="Segoe UI" w:hAnsi="Segoe UI" w:cs="Segoe UI"/>
          <w:sz w:val="22"/>
          <w:szCs w:val="22"/>
        </w:rPr>
        <w:t xml:space="preserve">odst. </w:t>
      </w:r>
      <w:r w:rsidR="003542B6" w:rsidRPr="003542B6">
        <w:rPr>
          <w:rFonts w:ascii="Segoe UI" w:hAnsi="Segoe UI" w:cs="Segoe UI"/>
          <w:sz w:val="22"/>
          <w:szCs w:val="22"/>
        </w:rPr>
        <w:fldChar w:fldCharType="begin"/>
      </w:r>
      <w:r w:rsidR="003542B6" w:rsidRPr="003542B6">
        <w:rPr>
          <w:rFonts w:ascii="Segoe UI" w:hAnsi="Segoe UI" w:cs="Segoe UI"/>
          <w:sz w:val="22"/>
          <w:szCs w:val="22"/>
        </w:rPr>
        <w:instrText xml:space="preserve"> REF _Ref114218264 \n \h </w:instrText>
      </w:r>
      <w:r w:rsidR="003542B6">
        <w:rPr>
          <w:rFonts w:ascii="Segoe UI" w:hAnsi="Segoe UI" w:cs="Segoe UI"/>
          <w:sz w:val="22"/>
          <w:szCs w:val="22"/>
        </w:rPr>
        <w:instrText xml:space="preserve"> \* MERGEFORMAT </w:instrText>
      </w:r>
      <w:r w:rsidR="003542B6" w:rsidRPr="003542B6">
        <w:rPr>
          <w:rFonts w:ascii="Segoe UI" w:hAnsi="Segoe UI" w:cs="Segoe UI"/>
          <w:sz w:val="22"/>
          <w:szCs w:val="22"/>
        </w:rPr>
      </w:r>
      <w:r w:rsidR="003542B6" w:rsidRPr="003542B6">
        <w:rPr>
          <w:rFonts w:ascii="Segoe UI" w:hAnsi="Segoe UI" w:cs="Segoe UI"/>
          <w:sz w:val="22"/>
          <w:szCs w:val="22"/>
        </w:rPr>
        <w:fldChar w:fldCharType="separate"/>
      </w:r>
      <w:r w:rsidR="003542B6" w:rsidRPr="003542B6">
        <w:rPr>
          <w:rFonts w:ascii="Segoe UI" w:hAnsi="Segoe UI" w:cs="Segoe UI"/>
          <w:sz w:val="22"/>
          <w:szCs w:val="22"/>
        </w:rPr>
        <w:t>V.1</w:t>
      </w:r>
      <w:r w:rsidR="003542B6" w:rsidRPr="003542B6">
        <w:rPr>
          <w:rFonts w:ascii="Segoe UI" w:hAnsi="Segoe UI" w:cs="Segoe UI"/>
          <w:sz w:val="22"/>
          <w:szCs w:val="22"/>
        </w:rPr>
        <w:fldChar w:fldCharType="end"/>
      </w:r>
      <w:r w:rsidRPr="0029022C">
        <w:rPr>
          <w:rFonts w:ascii="Segoe UI" w:hAnsi="Segoe UI" w:cs="Segoe UI"/>
          <w:sz w:val="22"/>
          <w:szCs w:val="22"/>
        </w:rPr>
        <w:t>.</w:t>
      </w:r>
      <w:r w:rsidRPr="00C80E86">
        <w:rPr>
          <w:rFonts w:ascii="Segoe UI" w:hAnsi="Segoe UI" w:cs="Segoe UI"/>
          <w:sz w:val="22"/>
          <w:szCs w:val="22"/>
        </w:rPr>
        <w:t xml:space="preserve"> této</w:t>
      </w:r>
      <w:r w:rsidRPr="00792FFA">
        <w:rPr>
          <w:rFonts w:ascii="Segoe UI" w:hAnsi="Segoe UI" w:cs="Segoe UI"/>
          <w:sz w:val="22"/>
          <w:szCs w:val="22"/>
        </w:rPr>
        <w:t xml:space="preserve"> smlouvy bez DPH</w:t>
      </w:r>
      <w:r w:rsidRPr="008B36D2">
        <w:rPr>
          <w:rFonts w:ascii="Segoe UI" w:hAnsi="Segoe UI" w:cs="Segoe UI"/>
          <w:sz w:val="22"/>
          <w:szCs w:val="22"/>
        </w:rPr>
        <w:t>,</w:t>
      </w:r>
      <w:r w:rsidRPr="00792FFA">
        <w:rPr>
          <w:rFonts w:ascii="Segoe UI" w:hAnsi="Segoe UI" w:cs="Segoe UI"/>
          <w:sz w:val="22"/>
          <w:szCs w:val="22"/>
        </w:rPr>
        <w:t xml:space="preserve"> </w:t>
      </w:r>
      <w:r w:rsidRPr="00901680">
        <w:rPr>
          <w:rFonts w:ascii="Segoe UI" w:hAnsi="Segoe UI" w:cs="Segoe UI"/>
          <w:sz w:val="22"/>
          <w:szCs w:val="22"/>
        </w:rPr>
        <w:t xml:space="preserve">pokud </w:t>
      </w:r>
      <w:r w:rsidRPr="005F034D">
        <w:rPr>
          <w:rFonts w:ascii="Segoe UI" w:hAnsi="Segoe UI" w:cs="Segoe UI"/>
          <w:sz w:val="22"/>
          <w:szCs w:val="22"/>
        </w:rPr>
        <w:t>Zhotovitel</w:t>
      </w:r>
      <w:r w:rsidRPr="004C55BF">
        <w:rPr>
          <w:rFonts w:ascii="Segoe UI" w:hAnsi="Segoe UI" w:cs="Segoe UI"/>
          <w:sz w:val="22"/>
          <w:szCs w:val="22"/>
        </w:rPr>
        <w:t xml:space="preserve"> poruší </w:t>
      </w:r>
      <w:r w:rsidRPr="007642A4">
        <w:rPr>
          <w:rFonts w:ascii="Segoe UI" w:hAnsi="Segoe UI" w:cs="Segoe UI"/>
          <w:sz w:val="22"/>
          <w:szCs w:val="22"/>
        </w:rPr>
        <w:t xml:space="preserve">v průběhu </w:t>
      </w:r>
      <w:r w:rsidRPr="00892B44">
        <w:rPr>
          <w:rFonts w:ascii="Segoe UI" w:hAnsi="Segoe UI" w:cs="Segoe UI"/>
          <w:sz w:val="22"/>
          <w:szCs w:val="22"/>
        </w:rPr>
        <w:t xml:space="preserve">realizace díla jakékoliv své povinnosti dle této smlouvy, zejm. </w:t>
      </w:r>
      <w:r w:rsidRPr="00E16A1D">
        <w:rPr>
          <w:rFonts w:ascii="Segoe UI" w:hAnsi="Segoe UI" w:cs="Segoe UI"/>
          <w:sz w:val="22"/>
          <w:szCs w:val="22"/>
        </w:rPr>
        <w:t xml:space="preserve">nedokončí dílo dle této smlouvy ve sjednané dílčí lhůtě </w:t>
      </w:r>
      <w:r>
        <w:rPr>
          <w:rFonts w:ascii="Segoe UI" w:hAnsi="Segoe UI" w:cs="Segoe UI"/>
          <w:sz w:val="22"/>
          <w:szCs w:val="22"/>
        </w:rPr>
        <w:t xml:space="preserve">pro dokončení díla </w:t>
      </w:r>
      <w:r w:rsidRPr="00E16A1D">
        <w:rPr>
          <w:rFonts w:ascii="Segoe UI" w:hAnsi="Segoe UI" w:cs="Segoe UI"/>
          <w:sz w:val="22"/>
          <w:szCs w:val="22"/>
        </w:rPr>
        <w:t xml:space="preserve">a/nebo neodstraní Drobné vady </w:t>
      </w:r>
      <w:r w:rsidR="006D2735">
        <w:rPr>
          <w:rFonts w:ascii="Segoe UI" w:hAnsi="Segoe UI" w:cs="Segoe UI"/>
          <w:sz w:val="22"/>
          <w:szCs w:val="22"/>
        </w:rPr>
        <w:t>ve lhůtě dle odst</w:t>
      </w:r>
      <w:r w:rsidR="006D2735" w:rsidRPr="00336C1F">
        <w:rPr>
          <w:rFonts w:ascii="Segoe UI" w:hAnsi="Segoe UI" w:cs="Segoe UI"/>
          <w:sz w:val="22"/>
          <w:szCs w:val="22"/>
        </w:rPr>
        <w:t xml:space="preserve">. </w:t>
      </w:r>
      <w:r w:rsidR="006D2735" w:rsidRPr="00336C1F">
        <w:rPr>
          <w:rFonts w:ascii="Segoe UI" w:hAnsi="Segoe UI" w:cs="Segoe UI"/>
          <w:sz w:val="22"/>
          <w:szCs w:val="22"/>
        </w:rPr>
        <w:fldChar w:fldCharType="begin"/>
      </w:r>
      <w:r w:rsidR="006D2735" w:rsidRPr="00336C1F">
        <w:rPr>
          <w:rFonts w:ascii="Segoe UI" w:hAnsi="Segoe UI" w:cs="Segoe UI"/>
          <w:sz w:val="22"/>
          <w:szCs w:val="22"/>
        </w:rPr>
        <w:instrText xml:space="preserve"> REF _Ref435356705 \r \h  \* MERGEFORMAT </w:instrText>
      </w:r>
      <w:r w:rsidR="006D2735" w:rsidRPr="00336C1F">
        <w:rPr>
          <w:rFonts w:ascii="Segoe UI" w:hAnsi="Segoe UI" w:cs="Segoe UI"/>
          <w:sz w:val="22"/>
          <w:szCs w:val="22"/>
        </w:rPr>
      </w:r>
      <w:r w:rsidR="006D2735" w:rsidRPr="00336C1F">
        <w:rPr>
          <w:rFonts w:ascii="Segoe UI" w:hAnsi="Segoe UI" w:cs="Segoe UI"/>
          <w:sz w:val="22"/>
          <w:szCs w:val="22"/>
        </w:rPr>
        <w:fldChar w:fldCharType="separate"/>
      </w:r>
      <w:r w:rsidR="006D2735">
        <w:rPr>
          <w:rFonts w:ascii="Segoe UI" w:hAnsi="Segoe UI" w:cs="Segoe UI"/>
          <w:sz w:val="22"/>
          <w:szCs w:val="22"/>
        </w:rPr>
        <w:t>III.1</w:t>
      </w:r>
      <w:r w:rsidR="006D2735" w:rsidRPr="00336C1F">
        <w:rPr>
          <w:rFonts w:ascii="Segoe UI" w:hAnsi="Segoe UI" w:cs="Segoe UI"/>
          <w:sz w:val="22"/>
          <w:szCs w:val="22"/>
        </w:rPr>
        <w:fldChar w:fldCharType="end"/>
      </w:r>
      <w:r w:rsidR="006D2735" w:rsidRPr="00336C1F">
        <w:rPr>
          <w:rFonts w:ascii="Segoe UI" w:hAnsi="Segoe UI" w:cs="Segoe UI"/>
          <w:sz w:val="22"/>
          <w:szCs w:val="22"/>
        </w:rPr>
        <w:t xml:space="preserve"> této smlouvy</w:t>
      </w:r>
      <w:r w:rsidRPr="00E16A1D">
        <w:rPr>
          <w:rFonts w:ascii="Segoe UI" w:hAnsi="Segoe UI" w:cs="Segoe UI"/>
          <w:sz w:val="22"/>
          <w:szCs w:val="22"/>
        </w:rPr>
        <w:t xml:space="preserve">, případně ve lhůtě sjednané smluvními stranami při předání a převzetí díla, a/nebo nevyklidí </w:t>
      </w:r>
      <w:r>
        <w:rPr>
          <w:rFonts w:ascii="Segoe UI" w:hAnsi="Segoe UI" w:cs="Segoe UI"/>
          <w:sz w:val="22"/>
          <w:szCs w:val="22"/>
        </w:rPr>
        <w:t xml:space="preserve">Staveniště </w:t>
      </w:r>
      <w:r w:rsidRPr="00E16A1D">
        <w:rPr>
          <w:rFonts w:ascii="Segoe UI" w:hAnsi="Segoe UI" w:cs="Segoe UI"/>
          <w:sz w:val="22"/>
          <w:szCs w:val="22"/>
        </w:rPr>
        <w:t xml:space="preserve">do </w:t>
      </w:r>
      <w:r w:rsidR="006D2735">
        <w:rPr>
          <w:rFonts w:ascii="Segoe UI" w:hAnsi="Segoe UI" w:cs="Segoe UI"/>
          <w:sz w:val="22"/>
          <w:szCs w:val="22"/>
        </w:rPr>
        <w:t>30</w:t>
      </w:r>
      <w:r w:rsidR="006D2735" w:rsidRPr="00E16A1D">
        <w:rPr>
          <w:rFonts w:ascii="Segoe UI" w:hAnsi="Segoe UI" w:cs="Segoe UI"/>
          <w:sz w:val="22"/>
          <w:szCs w:val="22"/>
        </w:rPr>
        <w:t xml:space="preserve"> </w:t>
      </w:r>
      <w:r w:rsidRPr="00E16A1D">
        <w:rPr>
          <w:rFonts w:ascii="Segoe UI" w:hAnsi="Segoe UI" w:cs="Segoe UI"/>
          <w:sz w:val="22"/>
          <w:szCs w:val="22"/>
        </w:rPr>
        <w:t xml:space="preserve">dnů po předání a převzetí </w:t>
      </w:r>
      <w:r>
        <w:rPr>
          <w:rFonts w:ascii="Segoe UI" w:hAnsi="Segoe UI" w:cs="Segoe UI"/>
          <w:sz w:val="22"/>
          <w:szCs w:val="22"/>
        </w:rPr>
        <w:t xml:space="preserve">poslední části </w:t>
      </w:r>
      <w:r w:rsidRPr="00E16A1D">
        <w:rPr>
          <w:rFonts w:ascii="Segoe UI" w:hAnsi="Segoe UI" w:cs="Segoe UI"/>
          <w:sz w:val="22"/>
          <w:szCs w:val="22"/>
        </w:rPr>
        <w:t xml:space="preserve">díla, </w:t>
      </w:r>
      <w:r w:rsidR="00304494">
        <w:rPr>
          <w:rFonts w:ascii="Segoe UI" w:hAnsi="Segoe UI" w:cs="Segoe UI"/>
          <w:sz w:val="22"/>
          <w:szCs w:val="22"/>
        </w:rPr>
        <w:t xml:space="preserve">a/nebo nedodrží své povinnosti zajistit pro Objednatele kolaudaci díla </w:t>
      </w:r>
      <w:r>
        <w:rPr>
          <w:rFonts w:ascii="Segoe UI" w:hAnsi="Segoe UI" w:cs="Segoe UI"/>
          <w:sz w:val="22"/>
          <w:szCs w:val="22"/>
        </w:rPr>
        <w:t xml:space="preserve">a/nebo nedodrží své povinnosti podle písm. </w:t>
      </w:r>
      <w:r w:rsidR="00CA75E9">
        <w:rPr>
          <w:rFonts w:ascii="Segoe UI" w:hAnsi="Segoe UI" w:cs="Segoe UI"/>
          <w:sz w:val="22"/>
          <w:szCs w:val="22"/>
        </w:rPr>
        <w:fldChar w:fldCharType="begin"/>
      </w:r>
      <w:r w:rsidR="00CA75E9">
        <w:rPr>
          <w:rFonts w:ascii="Segoe UI" w:hAnsi="Segoe UI" w:cs="Segoe UI"/>
          <w:sz w:val="22"/>
          <w:szCs w:val="22"/>
        </w:rPr>
        <w:instrText xml:space="preserve"> REF _Ref114218416 \n \h </w:instrText>
      </w:r>
      <w:r w:rsidR="00CA75E9">
        <w:rPr>
          <w:rFonts w:ascii="Segoe UI" w:hAnsi="Segoe UI" w:cs="Segoe UI"/>
          <w:sz w:val="22"/>
          <w:szCs w:val="22"/>
        </w:rPr>
      </w:r>
      <w:r w:rsidR="00CA75E9">
        <w:rPr>
          <w:rFonts w:ascii="Segoe UI" w:hAnsi="Segoe UI" w:cs="Segoe UI"/>
          <w:sz w:val="22"/>
          <w:szCs w:val="22"/>
        </w:rPr>
        <w:fldChar w:fldCharType="separate"/>
      </w:r>
      <w:r w:rsidR="00CA75E9">
        <w:rPr>
          <w:rFonts w:ascii="Segoe UI" w:hAnsi="Segoe UI" w:cs="Segoe UI"/>
          <w:sz w:val="22"/>
          <w:szCs w:val="22"/>
        </w:rPr>
        <w:t>b)</w:t>
      </w:r>
      <w:r w:rsidR="00CA75E9">
        <w:rPr>
          <w:rFonts w:ascii="Segoe UI" w:hAnsi="Segoe UI" w:cs="Segoe UI"/>
          <w:sz w:val="22"/>
          <w:szCs w:val="22"/>
        </w:rPr>
        <w:fldChar w:fldCharType="end"/>
      </w:r>
      <w:r>
        <w:rPr>
          <w:rFonts w:ascii="Segoe UI" w:hAnsi="Segoe UI" w:cs="Segoe UI"/>
          <w:sz w:val="22"/>
          <w:szCs w:val="22"/>
        </w:rPr>
        <w:t xml:space="preserve"> a písm. </w:t>
      </w:r>
      <w:r w:rsidR="00CA75E9">
        <w:rPr>
          <w:rFonts w:ascii="Segoe UI" w:hAnsi="Segoe UI" w:cs="Segoe UI"/>
          <w:sz w:val="22"/>
          <w:szCs w:val="22"/>
        </w:rPr>
        <w:fldChar w:fldCharType="begin"/>
      </w:r>
      <w:r w:rsidR="00CA75E9">
        <w:rPr>
          <w:rFonts w:ascii="Segoe UI" w:hAnsi="Segoe UI" w:cs="Segoe UI"/>
          <w:sz w:val="22"/>
          <w:szCs w:val="22"/>
        </w:rPr>
        <w:instrText xml:space="preserve"> REF _Ref114218438 \n \h </w:instrText>
      </w:r>
      <w:r w:rsidR="00CA75E9">
        <w:rPr>
          <w:rFonts w:ascii="Segoe UI" w:hAnsi="Segoe UI" w:cs="Segoe UI"/>
          <w:sz w:val="22"/>
          <w:szCs w:val="22"/>
        </w:rPr>
      </w:r>
      <w:r w:rsidR="00CA75E9">
        <w:rPr>
          <w:rFonts w:ascii="Segoe UI" w:hAnsi="Segoe UI" w:cs="Segoe UI"/>
          <w:sz w:val="22"/>
          <w:szCs w:val="22"/>
        </w:rPr>
        <w:fldChar w:fldCharType="separate"/>
      </w:r>
      <w:r w:rsidR="00CA75E9">
        <w:rPr>
          <w:rFonts w:ascii="Segoe UI" w:hAnsi="Segoe UI" w:cs="Segoe UI"/>
          <w:sz w:val="22"/>
          <w:szCs w:val="22"/>
        </w:rPr>
        <w:t>c)</w:t>
      </w:r>
      <w:r w:rsidR="00CA75E9">
        <w:rPr>
          <w:rFonts w:ascii="Segoe UI" w:hAnsi="Segoe UI" w:cs="Segoe UI"/>
          <w:sz w:val="22"/>
          <w:szCs w:val="22"/>
        </w:rPr>
        <w:fldChar w:fldCharType="end"/>
      </w:r>
      <w:r>
        <w:rPr>
          <w:rFonts w:ascii="Segoe UI" w:hAnsi="Segoe UI" w:cs="Segoe UI"/>
          <w:sz w:val="22"/>
          <w:szCs w:val="22"/>
        </w:rPr>
        <w:t xml:space="preserve"> tohoto odstavce</w:t>
      </w:r>
      <w:r w:rsidRPr="00E16A1D">
        <w:rPr>
          <w:rFonts w:ascii="Segoe UI" w:hAnsi="Segoe UI" w:cs="Segoe UI"/>
          <w:sz w:val="22"/>
          <w:szCs w:val="22"/>
        </w:rPr>
        <w:t>. Bankovní záruka za řádné dokončení díla pokryje veškeré finanční nároky Objednatele (zákonné či smluvní sankce, náhradu škody apod.) vzniklé v důsledku neplnění výše uvedených povinností Zhotovitele. Záruční listina nebude obsahovat další podmínky Banky. Bankovní záruka za řádné dokončení díla bude neodvolatelná, splatná bez námitek a na první vyžádání. Text Bankovní záruky za řádné dokončení díla k předloží Zhotovitel k předchozímu schválení</w:t>
      </w:r>
      <w:r>
        <w:rPr>
          <w:rFonts w:ascii="Segoe UI" w:hAnsi="Segoe UI" w:cs="Segoe UI"/>
          <w:sz w:val="22"/>
          <w:szCs w:val="22"/>
        </w:rPr>
        <w:t xml:space="preserve"> Objednateli</w:t>
      </w:r>
      <w:r w:rsidRPr="00E16A1D">
        <w:rPr>
          <w:rFonts w:ascii="Segoe UI" w:hAnsi="Segoe UI" w:cs="Segoe UI"/>
          <w:sz w:val="22"/>
          <w:szCs w:val="22"/>
        </w:rPr>
        <w:t xml:space="preserve">. </w:t>
      </w:r>
      <w:r w:rsidRPr="00E16A1D">
        <w:rPr>
          <w:rFonts w:ascii="Segoe UI" w:hAnsi="Segoe UI" w:cs="Segoe UI"/>
          <w:bCs/>
          <w:sz w:val="22"/>
          <w:szCs w:val="22"/>
        </w:rPr>
        <w:t>Nevyjádří-li se Objednatel do 15 dnů, má se za to, že obsah záruční listiny schválil</w:t>
      </w:r>
      <w:r w:rsidRPr="00E16A1D">
        <w:rPr>
          <w:rFonts w:ascii="Segoe UI" w:hAnsi="Segoe UI" w:cs="Segoe UI"/>
          <w:sz w:val="22"/>
          <w:szCs w:val="22"/>
        </w:rPr>
        <w:t>. Originál Bankovní záruky za řádné dokončení díla bude mít v držení po celou dobu provádění díla Objednatel.</w:t>
      </w:r>
    </w:p>
    <w:p w14:paraId="1168501A" w14:textId="77777777" w:rsidR="00D16797" w:rsidRDefault="00304494" w:rsidP="00D16797">
      <w:pPr>
        <w:numPr>
          <w:ilvl w:val="2"/>
          <w:numId w:val="5"/>
        </w:numPr>
        <w:tabs>
          <w:tab w:val="clear" w:pos="2325"/>
        </w:tabs>
        <w:spacing w:after="120" w:line="276" w:lineRule="auto"/>
        <w:ind w:left="993" w:hanging="284"/>
        <w:jc w:val="both"/>
        <w:rPr>
          <w:rFonts w:ascii="Segoe UI" w:hAnsi="Segoe UI" w:cs="Segoe UI"/>
          <w:sz w:val="22"/>
          <w:szCs w:val="22"/>
        </w:rPr>
      </w:pPr>
      <w:bookmarkStart w:id="73" w:name="_Ref114218416"/>
      <w:r>
        <w:rPr>
          <w:rFonts w:ascii="Segoe UI" w:hAnsi="Segoe UI" w:cs="Segoe UI"/>
          <w:sz w:val="22"/>
          <w:szCs w:val="22"/>
        </w:rPr>
        <w:t>Ba</w:t>
      </w:r>
      <w:r w:rsidR="00D16797" w:rsidRPr="00E16A1D">
        <w:rPr>
          <w:rFonts w:ascii="Segoe UI" w:hAnsi="Segoe UI" w:cs="Segoe UI"/>
          <w:sz w:val="22"/>
          <w:szCs w:val="22"/>
        </w:rPr>
        <w:t>nkovní záruka za řádné dokončení díla musí být Zhotovitelem udržována v platnosti po celou smluvenou dobu realizace díla prodlouženou vždy nejméně o dobu alespoň 30 dnů po aktuálně sjednané době pro předání a převzetí díla. Bankovní záruka musí být vystavena</w:t>
      </w:r>
      <w:r>
        <w:rPr>
          <w:rFonts w:ascii="Segoe UI" w:hAnsi="Segoe UI" w:cs="Segoe UI"/>
          <w:sz w:val="22"/>
          <w:szCs w:val="22"/>
        </w:rPr>
        <w:t xml:space="preserve"> </w:t>
      </w:r>
      <w:r w:rsidRPr="00E16A1D">
        <w:rPr>
          <w:rFonts w:ascii="Segoe UI" w:hAnsi="Segoe UI" w:cs="Segoe UI"/>
          <w:sz w:val="22"/>
          <w:szCs w:val="22"/>
        </w:rPr>
        <w:t xml:space="preserve">s platností vždy minimálně na 1 rok a nejméně 1 kalendářní měsíc před koncem své platnosti musí být nahrazena novou, nebo vydaným dodatkem ke stávající bankovní záruce, který prokazatelně prodlouží její platnost nejméně tak, aby končila nejdříve 1 měsíc po aktuálně sjednané době pro předání a převzetí </w:t>
      </w:r>
      <w:r>
        <w:rPr>
          <w:rFonts w:ascii="Segoe UI" w:hAnsi="Segoe UI" w:cs="Segoe UI"/>
          <w:sz w:val="22"/>
          <w:szCs w:val="22"/>
        </w:rPr>
        <w:t xml:space="preserve">poslední části </w:t>
      </w:r>
      <w:r w:rsidRPr="00E16A1D">
        <w:rPr>
          <w:rFonts w:ascii="Segoe UI" w:hAnsi="Segoe UI" w:cs="Segoe UI"/>
          <w:sz w:val="22"/>
          <w:szCs w:val="22"/>
        </w:rPr>
        <w:t>díla; Objednatel v takovém případě vrátí záruční listinu bankovní záruky s končící platností Zhotoviteli oproti listině nové bankovní záruky na další období (nejedná-li se o záruční listinu bankovní záruky v elektronické podobě</w:t>
      </w:r>
      <w:r>
        <w:rPr>
          <w:rFonts w:ascii="Segoe UI" w:hAnsi="Segoe UI" w:cs="Segoe UI"/>
          <w:sz w:val="22"/>
          <w:szCs w:val="22"/>
        </w:rPr>
        <w:t>).</w:t>
      </w:r>
      <w:bookmarkEnd w:id="73"/>
    </w:p>
    <w:p w14:paraId="69D5A70C" w14:textId="77777777" w:rsidR="00304494" w:rsidRDefault="00304494" w:rsidP="00D16797">
      <w:pPr>
        <w:numPr>
          <w:ilvl w:val="2"/>
          <w:numId w:val="5"/>
        </w:numPr>
        <w:tabs>
          <w:tab w:val="clear" w:pos="2325"/>
        </w:tabs>
        <w:spacing w:after="120" w:line="276" w:lineRule="auto"/>
        <w:ind w:left="993" w:hanging="284"/>
        <w:jc w:val="both"/>
        <w:rPr>
          <w:rFonts w:ascii="Segoe UI" w:hAnsi="Segoe UI" w:cs="Segoe UI"/>
          <w:sz w:val="22"/>
          <w:szCs w:val="22"/>
        </w:rPr>
      </w:pPr>
      <w:bookmarkStart w:id="74" w:name="_Ref114218438"/>
      <w:r w:rsidRPr="00304494">
        <w:rPr>
          <w:rFonts w:ascii="Segoe UI" w:hAnsi="Segoe UI" w:cs="Segoe UI"/>
          <w:sz w:val="22"/>
          <w:szCs w:val="22"/>
        </w:rPr>
        <w:t>Zhotovitel je povinen zajistit, aby bankovní záruka byla udržována v požadované výši po celou stanovenou dobu a v případě jejího čerpání ze strany Objednatele byla nejpozději do 30 dnů doplněna na požadovanou minimální výši a byl o tom předložen Objednateli řádný doklad</w:t>
      </w:r>
      <w:r>
        <w:rPr>
          <w:rFonts w:ascii="Segoe UI" w:hAnsi="Segoe UI" w:cs="Segoe UI"/>
          <w:sz w:val="22"/>
          <w:szCs w:val="22"/>
        </w:rPr>
        <w:t>.</w:t>
      </w:r>
      <w:bookmarkEnd w:id="74"/>
    </w:p>
    <w:p w14:paraId="44765AA4" w14:textId="1A81E4DD" w:rsidR="00304494" w:rsidRDefault="00304494" w:rsidP="00D16797">
      <w:pPr>
        <w:numPr>
          <w:ilvl w:val="2"/>
          <w:numId w:val="5"/>
        </w:numPr>
        <w:tabs>
          <w:tab w:val="clear" w:pos="2325"/>
        </w:tabs>
        <w:spacing w:after="120" w:line="276" w:lineRule="auto"/>
        <w:ind w:left="993" w:hanging="284"/>
        <w:jc w:val="both"/>
        <w:rPr>
          <w:rFonts w:ascii="Segoe UI" w:hAnsi="Segoe UI" w:cs="Segoe UI"/>
          <w:sz w:val="22"/>
          <w:szCs w:val="22"/>
        </w:rPr>
      </w:pPr>
      <w:r w:rsidRPr="00E16A1D">
        <w:rPr>
          <w:rFonts w:ascii="Segoe UI" w:hAnsi="Segoe UI" w:cs="Segoe UI"/>
          <w:sz w:val="22"/>
          <w:szCs w:val="22"/>
        </w:rPr>
        <w:t xml:space="preserve">Bankovní záruka za řádné dokončení díla bude Zhotoviteli uvolněna jednorázově do 14 dnů od předložení </w:t>
      </w:r>
      <w:r>
        <w:rPr>
          <w:rFonts w:ascii="Segoe UI" w:hAnsi="Segoe UI" w:cs="Segoe UI"/>
          <w:sz w:val="22"/>
          <w:szCs w:val="22"/>
        </w:rPr>
        <w:t xml:space="preserve">pravomocného kolaudačního souhlasu/rozhodnutí </w:t>
      </w:r>
      <w:r w:rsidR="00CB51BC">
        <w:rPr>
          <w:rFonts w:ascii="Segoe UI" w:hAnsi="Segoe UI" w:cs="Segoe UI"/>
          <w:sz w:val="22"/>
          <w:szCs w:val="22"/>
        </w:rPr>
        <w:t>k dílu</w:t>
      </w:r>
      <w:r>
        <w:rPr>
          <w:rFonts w:ascii="Segoe UI" w:hAnsi="Segoe UI" w:cs="Segoe UI"/>
          <w:sz w:val="22"/>
          <w:szCs w:val="22"/>
        </w:rPr>
        <w:t>, případně po podpisu p</w:t>
      </w:r>
      <w:r w:rsidRPr="00E16A1D">
        <w:rPr>
          <w:rFonts w:ascii="Segoe UI" w:hAnsi="Segoe UI" w:cs="Segoe UI"/>
          <w:sz w:val="22"/>
          <w:szCs w:val="22"/>
        </w:rPr>
        <w:t xml:space="preserve">řejímacího zápisu o předání a převzetí </w:t>
      </w:r>
      <w:r>
        <w:rPr>
          <w:rFonts w:ascii="Segoe UI" w:hAnsi="Segoe UI" w:cs="Segoe UI"/>
          <w:sz w:val="22"/>
          <w:szCs w:val="22"/>
        </w:rPr>
        <w:t>poslední části díla</w:t>
      </w:r>
      <w:r w:rsidRPr="00E16A1D">
        <w:rPr>
          <w:rFonts w:ascii="Segoe UI" w:hAnsi="Segoe UI" w:cs="Segoe UI"/>
          <w:sz w:val="22"/>
          <w:szCs w:val="22"/>
        </w:rPr>
        <w:t xml:space="preserve">, případně od předložení zápisu o odstranění Drobných vad </w:t>
      </w:r>
      <w:r>
        <w:rPr>
          <w:rFonts w:ascii="Segoe UI" w:hAnsi="Segoe UI" w:cs="Segoe UI"/>
          <w:sz w:val="22"/>
          <w:szCs w:val="22"/>
        </w:rPr>
        <w:t>poslední části díla, v závislosti na tom, která z těchto skutečností nastane poslední.</w:t>
      </w:r>
    </w:p>
    <w:p w14:paraId="0B8012E8" w14:textId="77777777" w:rsidR="00304494" w:rsidRDefault="00304494" w:rsidP="00D16797">
      <w:pPr>
        <w:numPr>
          <w:ilvl w:val="2"/>
          <w:numId w:val="5"/>
        </w:numPr>
        <w:tabs>
          <w:tab w:val="clear" w:pos="2325"/>
        </w:tabs>
        <w:spacing w:after="120" w:line="276" w:lineRule="auto"/>
        <w:ind w:left="993" w:hanging="284"/>
        <w:jc w:val="both"/>
        <w:rPr>
          <w:rFonts w:ascii="Segoe UI" w:hAnsi="Segoe UI" w:cs="Segoe UI"/>
          <w:sz w:val="22"/>
          <w:szCs w:val="22"/>
        </w:rPr>
      </w:pPr>
      <w:r w:rsidRPr="00792FFA">
        <w:rPr>
          <w:rFonts w:ascii="Segoe UI" w:hAnsi="Segoe UI" w:cs="Segoe UI"/>
          <w:sz w:val="22"/>
          <w:szCs w:val="22"/>
        </w:rPr>
        <w:t>Pokud Zhotovitel</w:t>
      </w:r>
      <w:r w:rsidRPr="00901680">
        <w:rPr>
          <w:rFonts w:ascii="Segoe UI" w:hAnsi="Segoe UI" w:cs="Segoe UI"/>
          <w:sz w:val="22"/>
          <w:szCs w:val="22"/>
        </w:rPr>
        <w:t xml:space="preserve"> nesp</w:t>
      </w:r>
      <w:r w:rsidRPr="005F034D">
        <w:rPr>
          <w:rFonts w:ascii="Segoe UI" w:hAnsi="Segoe UI" w:cs="Segoe UI"/>
          <w:sz w:val="22"/>
          <w:szCs w:val="22"/>
        </w:rPr>
        <w:t xml:space="preserve">lní své </w:t>
      </w:r>
      <w:r w:rsidRPr="004C55BF">
        <w:rPr>
          <w:rFonts w:ascii="Segoe UI" w:hAnsi="Segoe UI" w:cs="Segoe UI"/>
          <w:sz w:val="22"/>
          <w:szCs w:val="22"/>
        </w:rPr>
        <w:t>záva</w:t>
      </w:r>
      <w:r w:rsidRPr="007642A4">
        <w:rPr>
          <w:rFonts w:ascii="Segoe UI" w:hAnsi="Segoe UI" w:cs="Segoe UI"/>
          <w:sz w:val="22"/>
          <w:szCs w:val="22"/>
        </w:rPr>
        <w:t>zky, kt</w:t>
      </w:r>
      <w:r w:rsidRPr="00892B44">
        <w:rPr>
          <w:rFonts w:ascii="Segoe UI" w:hAnsi="Segoe UI" w:cs="Segoe UI"/>
          <w:sz w:val="22"/>
          <w:szCs w:val="22"/>
        </w:rPr>
        <w:t>eré jsou Bankovní zárukou za řádné dokonče</w:t>
      </w:r>
      <w:r w:rsidRPr="00E16A1D">
        <w:rPr>
          <w:rFonts w:ascii="Segoe UI" w:hAnsi="Segoe UI" w:cs="Segoe UI"/>
          <w:sz w:val="22"/>
          <w:szCs w:val="22"/>
        </w:rPr>
        <w:t>ní díla zajišťovány (např. z titulu uplatněné náhrady škody či smluvních pokut), částka uvedená v Bankovní záruce za řádné dokončení díla bude plněna na výzvu Objednatele vyplacením uvedené částky na bankovní účet Objednatele uvedený v záhlaví této smlouvy či na bankovní účet určený ve výzvě</w:t>
      </w:r>
      <w:r>
        <w:rPr>
          <w:rFonts w:ascii="Segoe UI" w:hAnsi="Segoe UI" w:cs="Segoe UI"/>
          <w:sz w:val="22"/>
          <w:szCs w:val="22"/>
        </w:rPr>
        <w:t>.</w:t>
      </w:r>
    </w:p>
    <w:p w14:paraId="4B621324" w14:textId="77777777" w:rsidR="00304494" w:rsidRPr="00E16A1D" w:rsidRDefault="00304494" w:rsidP="00D16797">
      <w:pPr>
        <w:numPr>
          <w:ilvl w:val="2"/>
          <w:numId w:val="5"/>
        </w:numPr>
        <w:tabs>
          <w:tab w:val="clear" w:pos="2325"/>
        </w:tabs>
        <w:spacing w:after="120" w:line="276" w:lineRule="auto"/>
        <w:ind w:left="993" w:hanging="284"/>
        <w:jc w:val="both"/>
        <w:rPr>
          <w:rFonts w:ascii="Segoe UI" w:hAnsi="Segoe UI" w:cs="Segoe UI"/>
          <w:sz w:val="22"/>
          <w:szCs w:val="22"/>
        </w:rPr>
      </w:pPr>
      <w:r w:rsidRPr="00E16A1D">
        <w:rPr>
          <w:rFonts w:ascii="Segoe UI" w:hAnsi="Segoe UI" w:cs="Segoe UI"/>
          <w:sz w:val="22"/>
          <w:szCs w:val="22"/>
        </w:rPr>
        <w:t>Porušení povinnosti Zhotovitele podle tohoto odstavce se považuje za podstatné porušení smlouvy</w:t>
      </w:r>
      <w:r>
        <w:rPr>
          <w:rFonts w:ascii="Segoe UI" w:hAnsi="Segoe UI" w:cs="Segoe UI"/>
          <w:sz w:val="22"/>
          <w:szCs w:val="22"/>
        </w:rPr>
        <w:t>.</w:t>
      </w:r>
    </w:p>
    <w:p w14:paraId="0C852326" w14:textId="1B0F3290" w:rsidR="00AD52A6" w:rsidRDefault="00AD52A6"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75" w:name="_Ref114469742"/>
      <w:r w:rsidRPr="00FF0474">
        <w:rPr>
          <w:rFonts w:ascii="Segoe UI" w:hAnsi="Segoe UI" w:cs="Segoe UI"/>
          <w:sz w:val="22"/>
          <w:szCs w:val="22"/>
        </w:rPr>
        <w:t xml:space="preserve">K zajištění svého závazku řádného </w:t>
      </w:r>
      <w:r w:rsidRPr="005454AD">
        <w:rPr>
          <w:rFonts w:ascii="Segoe UI" w:hAnsi="Segoe UI" w:cs="Segoe UI"/>
          <w:sz w:val="22"/>
          <w:szCs w:val="22"/>
        </w:rPr>
        <w:t>plnění záručních podmínek dle této smlouvy</w:t>
      </w:r>
      <w:r w:rsidRPr="00FF0474">
        <w:rPr>
          <w:rFonts w:ascii="Segoe UI" w:hAnsi="Segoe UI" w:cs="Segoe UI"/>
          <w:sz w:val="22"/>
          <w:szCs w:val="22"/>
        </w:rPr>
        <w:t>, poskytne Zhotovitel Objednateli bankovní záruku (dále jen „</w:t>
      </w:r>
      <w:r w:rsidRPr="005454AD">
        <w:rPr>
          <w:rFonts w:ascii="Segoe UI" w:hAnsi="Segoe UI" w:cs="Segoe UI"/>
          <w:b/>
          <w:bCs/>
          <w:i/>
          <w:iCs/>
          <w:sz w:val="22"/>
          <w:szCs w:val="22"/>
        </w:rPr>
        <w:t>Bankovní záruka za řádné splnění záručních podmínek</w:t>
      </w:r>
      <w:r w:rsidRPr="00FF0474">
        <w:rPr>
          <w:rFonts w:ascii="Segoe UI" w:hAnsi="Segoe UI" w:cs="Segoe UI"/>
          <w:sz w:val="22"/>
          <w:szCs w:val="22"/>
        </w:rPr>
        <w:t xml:space="preserve">“), a to nejpozději </w:t>
      </w:r>
      <w:r w:rsidR="00AB4ABE">
        <w:rPr>
          <w:rFonts w:ascii="Segoe UI" w:hAnsi="Segoe UI" w:cs="Segoe UI"/>
          <w:sz w:val="22"/>
          <w:szCs w:val="22"/>
        </w:rPr>
        <w:t>ke dni</w:t>
      </w:r>
      <w:r w:rsidRPr="00FF0474">
        <w:rPr>
          <w:rFonts w:ascii="Segoe UI" w:hAnsi="Segoe UI" w:cs="Segoe UI"/>
          <w:sz w:val="22"/>
          <w:szCs w:val="22"/>
        </w:rPr>
        <w:t xml:space="preserve"> předání a převzetí díla a za současného dodržení těchto podmínek</w:t>
      </w:r>
      <w:r>
        <w:rPr>
          <w:rFonts w:ascii="Segoe UI" w:hAnsi="Segoe UI" w:cs="Segoe UI"/>
          <w:sz w:val="22"/>
          <w:szCs w:val="22"/>
        </w:rPr>
        <w:t>:</w:t>
      </w:r>
      <w:bookmarkEnd w:id="75"/>
    </w:p>
    <w:p w14:paraId="6AA21ED3" w14:textId="2B1568D9" w:rsidR="00AD52A6" w:rsidRDefault="00AD52A6" w:rsidP="00AD52A6">
      <w:pPr>
        <w:numPr>
          <w:ilvl w:val="2"/>
          <w:numId w:val="5"/>
        </w:numPr>
        <w:tabs>
          <w:tab w:val="clear" w:pos="2325"/>
        </w:tabs>
        <w:spacing w:after="120" w:line="276" w:lineRule="auto"/>
        <w:ind w:left="993" w:hanging="284"/>
        <w:jc w:val="both"/>
        <w:rPr>
          <w:rFonts w:ascii="Segoe UI" w:hAnsi="Segoe UI" w:cs="Segoe UI"/>
          <w:sz w:val="22"/>
          <w:szCs w:val="22"/>
        </w:rPr>
      </w:pPr>
      <w:r w:rsidRPr="00AD52A6">
        <w:rPr>
          <w:rFonts w:ascii="Segoe UI" w:hAnsi="Segoe UI" w:cs="Segoe UI"/>
          <w:sz w:val="22"/>
          <w:szCs w:val="22"/>
        </w:rPr>
        <w:t xml:space="preserve">Zhotovitel se zavazuje poskytnout Objednateli Bankovní záruku za řádné splnění záručních podmínek ve smyslu ustanovení § 2029 a násl. Občanského zákoníku, která bude v záruční listině obsahovat písemné prohlášení Banky, že tato uspokojí Objednatele v rozsahu </w:t>
      </w:r>
      <w:r>
        <w:rPr>
          <w:rFonts w:ascii="Segoe UI" w:hAnsi="Segoe UI" w:cs="Segoe UI"/>
          <w:sz w:val="22"/>
          <w:szCs w:val="22"/>
        </w:rPr>
        <w:t xml:space="preserve">nejméně </w:t>
      </w:r>
      <w:r w:rsidR="00AB4ABE">
        <w:rPr>
          <w:rFonts w:ascii="Segoe UI" w:hAnsi="Segoe UI" w:cs="Segoe UI"/>
          <w:sz w:val="22"/>
          <w:szCs w:val="22"/>
        </w:rPr>
        <w:t>2</w:t>
      </w:r>
      <w:r w:rsidRPr="00E16A1D">
        <w:rPr>
          <w:rFonts w:ascii="Segoe UI" w:hAnsi="Segoe UI" w:cs="Segoe UI"/>
          <w:sz w:val="22"/>
          <w:szCs w:val="22"/>
        </w:rPr>
        <w:t> % Ce</w:t>
      </w:r>
      <w:r>
        <w:rPr>
          <w:rFonts w:ascii="Segoe UI" w:hAnsi="Segoe UI" w:cs="Segoe UI"/>
          <w:sz w:val="22"/>
          <w:szCs w:val="22"/>
        </w:rPr>
        <w:t>lkové ceny díla</w:t>
      </w:r>
      <w:r w:rsidRPr="00E16A1D">
        <w:rPr>
          <w:rFonts w:ascii="Segoe UI" w:hAnsi="Segoe UI" w:cs="Segoe UI"/>
          <w:sz w:val="22"/>
          <w:szCs w:val="22"/>
        </w:rPr>
        <w:t xml:space="preserve"> dle </w:t>
      </w:r>
      <w:r w:rsidRPr="00551012">
        <w:rPr>
          <w:rFonts w:ascii="Segoe UI" w:hAnsi="Segoe UI" w:cs="Segoe UI"/>
          <w:sz w:val="22"/>
          <w:szCs w:val="22"/>
        </w:rPr>
        <w:t xml:space="preserve">odst. </w:t>
      </w:r>
      <w:r w:rsidR="000176BA" w:rsidRPr="00551012">
        <w:rPr>
          <w:rFonts w:ascii="Segoe UI" w:hAnsi="Segoe UI" w:cs="Segoe UI"/>
          <w:sz w:val="22"/>
          <w:szCs w:val="22"/>
        </w:rPr>
        <w:fldChar w:fldCharType="begin"/>
      </w:r>
      <w:r w:rsidR="000176BA" w:rsidRPr="00551012">
        <w:rPr>
          <w:rFonts w:ascii="Segoe UI" w:hAnsi="Segoe UI" w:cs="Segoe UI"/>
          <w:sz w:val="22"/>
          <w:szCs w:val="22"/>
        </w:rPr>
        <w:instrText xml:space="preserve"> REF _Ref114218264 \n \h </w:instrText>
      </w:r>
      <w:r w:rsidR="00551012">
        <w:rPr>
          <w:rFonts w:ascii="Segoe UI" w:hAnsi="Segoe UI" w:cs="Segoe UI"/>
          <w:sz w:val="22"/>
          <w:szCs w:val="22"/>
        </w:rPr>
        <w:instrText xml:space="preserve"> \* MERGEFORMAT </w:instrText>
      </w:r>
      <w:r w:rsidR="000176BA" w:rsidRPr="00551012">
        <w:rPr>
          <w:rFonts w:ascii="Segoe UI" w:hAnsi="Segoe UI" w:cs="Segoe UI"/>
          <w:sz w:val="22"/>
          <w:szCs w:val="22"/>
        </w:rPr>
      </w:r>
      <w:r w:rsidR="000176BA" w:rsidRPr="00551012">
        <w:rPr>
          <w:rFonts w:ascii="Segoe UI" w:hAnsi="Segoe UI" w:cs="Segoe UI"/>
          <w:sz w:val="22"/>
          <w:szCs w:val="22"/>
        </w:rPr>
        <w:fldChar w:fldCharType="separate"/>
      </w:r>
      <w:r w:rsidR="000176BA" w:rsidRPr="00551012">
        <w:rPr>
          <w:rFonts w:ascii="Segoe UI" w:hAnsi="Segoe UI" w:cs="Segoe UI"/>
          <w:sz w:val="22"/>
          <w:szCs w:val="22"/>
        </w:rPr>
        <w:t>V.1</w:t>
      </w:r>
      <w:r w:rsidR="000176BA" w:rsidRPr="00551012">
        <w:rPr>
          <w:rFonts w:ascii="Segoe UI" w:hAnsi="Segoe UI" w:cs="Segoe UI"/>
          <w:sz w:val="22"/>
          <w:szCs w:val="22"/>
        </w:rPr>
        <w:fldChar w:fldCharType="end"/>
      </w:r>
      <w:r w:rsidRPr="0029022C">
        <w:rPr>
          <w:rFonts w:ascii="Segoe UI" w:hAnsi="Segoe UI" w:cs="Segoe UI"/>
          <w:sz w:val="22"/>
          <w:szCs w:val="22"/>
        </w:rPr>
        <w:t>.</w:t>
      </w:r>
      <w:r w:rsidRPr="00C80E86">
        <w:rPr>
          <w:rFonts w:ascii="Segoe UI" w:hAnsi="Segoe UI" w:cs="Segoe UI"/>
          <w:sz w:val="22"/>
          <w:szCs w:val="22"/>
        </w:rPr>
        <w:t xml:space="preserve"> této</w:t>
      </w:r>
      <w:r w:rsidRPr="00792FFA">
        <w:rPr>
          <w:rFonts w:ascii="Segoe UI" w:hAnsi="Segoe UI" w:cs="Segoe UI"/>
          <w:sz w:val="22"/>
          <w:szCs w:val="22"/>
        </w:rPr>
        <w:t xml:space="preserve"> smlouvy bez DPH</w:t>
      </w:r>
      <w:r w:rsidRPr="00AD52A6">
        <w:rPr>
          <w:rFonts w:ascii="Segoe UI" w:hAnsi="Segoe UI" w:cs="Segoe UI"/>
          <w:sz w:val="22"/>
          <w:szCs w:val="22"/>
        </w:rPr>
        <w:t xml:space="preserve">, pokud Zhotovitel v průběhu trvání Záruční doby </w:t>
      </w:r>
      <w:proofErr w:type="gramStart"/>
      <w:r w:rsidRPr="00AD52A6">
        <w:rPr>
          <w:rFonts w:ascii="Segoe UI" w:hAnsi="Segoe UI" w:cs="Segoe UI"/>
          <w:sz w:val="22"/>
          <w:szCs w:val="22"/>
        </w:rPr>
        <w:t>poruší</w:t>
      </w:r>
      <w:proofErr w:type="gramEnd"/>
      <w:r w:rsidRPr="00AD52A6">
        <w:rPr>
          <w:rFonts w:ascii="Segoe UI" w:hAnsi="Segoe UI" w:cs="Segoe UI"/>
          <w:sz w:val="22"/>
          <w:szCs w:val="22"/>
        </w:rPr>
        <w:t xml:space="preserve"> své povinnosti dle čl. </w:t>
      </w:r>
      <w:r w:rsidR="00B61BAA">
        <w:rPr>
          <w:rFonts w:ascii="Segoe UI" w:hAnsi="Segoe UI" w:cs="Segoe UI"/>
          <w:sz w:val="22"/>
          <w:szCs w:val="22"/>
        </w:rPr>
        <w:fldChar w:fldCharType="begin"/>
      </w:r>
      <w:r w:rsidR="00B61BAA">
        <w:rPr>
          <w:rFonts w:ascii="Segoe UI" w:hAnsi="Segoe UI" w:cs="Segoe UI"/>
          <w:sz w:val="22"/>
          <w:szCs w:val="22"/>
        </w:rPr>
        <w:instrText xml:space="preserve"> REF _Ref114470004 \r \h </w:instrText>
      </w:r>
      <w:r w:rsidR="00B61BAA">
        <w:rPr>
          <w:rFonts w:ascii="Segoe UI" w:hAnsi="Segoe UI" w:cs="Segoe UI"/>
          <w:sz w:val="22"/>
          <w:szCs w:val="22"/>
        </w:rPr>
      </w:r>
      <w:r w:rsidR="00B61BAA">
        <w:rPr>
          <w:rFonts w:ascii="Segoe UI" w:hAnsi="Segoe UI" w:cs="Segoe UI"/>
          <w:sz w:val="22"/>
          <w:szCs w:val="22"/>
        </w:rPr>
        <w:fldChar w:fldCharType="separate"/>
      </w:r>
      <w:r w:rsidR="00B61BAA">
        <w:rPr>
          <w:rFonts w:ascii="Segoe UI" w:hAnsi="Segoe UI" w:cs="Segoe UI"/>
          <w:sz w:val="22"/>
          <w:szCs w:val="22"/>
        </w:rPr>
        <w:t>XI</w:t>
      </w:r>
      <w:r w:rsidR="00B61BAA">
        <w:rPr>
          <w:rFonts w:ascii="Segoe UI" w:hAnsi="Segoe UI" w:cs="Segoe UI"/>
          <w:sz w:val="22"/>
          <w:szCs w:val="22"/>
        </w:rPr>
        <w:fldChar w:fldCharType="end"/>
      </w:r>
      <w:r w:rsidRPr="00AD52A6">
        <w:rPr>
          <w:rFonts w:ascii="Segoe UI" w:hAnsi="Segoe UI" w:cs="Segoe UI"/>
          <w:sz w:val="22"/>
          <w:szCs w:val="22"/>
        </w:rPr>
        <w:t>. této smlouvy. Bankovní záruka za řádné splnění záručních podmínek pokryje finanční nároky Objednatele (zákonné či smluvní sankce, náhradu škody, náklady za neprovedení Zhotovitelem apod.) vzniklé v důsledku neplnění výše uvedených povinností Zhotovitele. Záruční listina nebude obsahovat další podmínky Banky. Bankovní záruka za řádné splnění záručních podmínek bude neodvolatelná, splatná na první vyžádání. Bankovní záruku za řádné splnění záručních podmínek předloží Zhotovitel Objednateli v</w:t>
      </w:r>
      <w:r>
        <w:rPr>
          <w:rFonts w:ascii="Segoe UI" w:hAnsi="Segoe UI" w:cs="Segoe UI"/>
          <w:sz w:val="22"/>
          <w:szCs w:val="22"/>
        </w:rPr>
        <w:t> </w:t>
      </w:r>
      <w:r w:rsidRPr="00AD52A6">
        <w:rPr>
          <w:rFonts w:ascii="Segoe UI" w:hAnsi="Segoe UI" w:cs="Segoe UI"/>
          <w:sz w:val="22"/>
          <w:szCs w:val="22"/>
        </w:rPr>
        <w:t>originále</w:t>
      </w:r>
      <w:r>
        <w:rPr>
          <w:rFonts w:ascii="Segoe UI" w:hAnsi="Segoe UI" w:cs="Segoe UI"/>
          <w:sz w:val="22"/>
          <w:szCs w:val="22"/>
        </w:rPr>
        <w:t>.</w:t>
      </w:r>
    </w:p>
    <w:p w14:paraId="6885836E" w14:textId="77777777" w:rsidR="00AD52A6" w:rsidRDefault="00AD52A6" w:rsidP="00AD52A6">
      <w:pPr>
        <w:numPr>
          <w:ilvl w:val="2"/>
          <w:numId w:val="5"/>
        </w:numPr>
        <w:tabs>
          <w:tab w:val="clear" w:pos="2325"/>
        </w:tabs>
        <w:spacing w:after="120" w:line="276" w:lineRule="auto"/>
        <w:ind w:left="993" w:hanging="284"/>
        <w:jc w:val="both"/>
        <w:rPr>
          <w:rFonts w:ascii="Segoe UI" w:hAnsi="Segoe UI" w:cs="Segoe UI"/>
          <w:sz w:val="22"/>
          <w:szCs w:val="22"/>
        </w:rPr>
      </w:pPr>
      <w:r w:rsidRPr="00AD52A6">
        <w:rPr>
          <w:rFonts w:ascii="Segoe UI" w:hAnsi="Segoe UI" w:cs="Segoe UI"/>
          <w:sz w:val="22"/>
          <w:szCs w:val="22"/>
        </w:rPr>
        <w:t>Platnost Bankovní záruky za řádné splnění záručních podmínek bude alespoň po dobu Záruční doby, ale neskončí dříve než po prokazatelném vypořádání všech nároků Objednatele vůči Zhotoviteli vzniklých v Záruční době. Bankovní záruka za řádné splnění záručních podmínek bude Zhotoviteli uvolněna jednorázově po uplynutí uvedené doby.</w:t>
      </w:r>
    </w:p>
    <w:p w14:paraId="650FF9B0" w14:textId="77777777" w:rsidR="00AD52A6" w:rsidRDefault="00AD52A6" w:rsidP="00AD52A6">
      <w:pPr>
        <w:numPr>
          <w:ilvl w:val="2"/>
          <w:numId w:val="5"/>
        </w:numPr>
        <w:tabs>
          <w:tab w:val="clear" w:pos="2325"/>
        </w:tabs>
        <w:spacing w:after="120" w:line="276" w:lineRule="auto"/>
        <w:ind w:left="993" w:hanging="284"/>
        <w:jc w:val="both"/>
        <w:rPr>
          <w:rFonts w:ascii="Segoe UI" w:hAnsi="Segoe UI" w:cs="Segoe UI"/>
          <w:sz w:val="22"/>
          <w:szCs w:val="22"/>
        </w:rPr>
      </w:pPr>
      <w:r w:rsidRPr="00AD52A6">
        <w:rPr>
          <w:rFonts w:ascii="Segoe UI" w:hAnsi="Segoe UI" w:cs="Segoe UI"/>
          <w:sz w:val="22"/>
          <w:szCs w:val="22"/>
        </w:rPr>
        <w:t>Pokud Zhotovitel nesplní své závazky, které jsou Bankovní zárukou za řádné splnění záručních podmínek zajišťovány, částka uvedená v Bankovní záruce za řádné splnění záručních bude plněna na výzvu Objednatele vyplacením uvedené částky na bankovní účet Objednatele uvedený v úvodu této smlouvy</w:t>
      </w:r>
      <w:r>
        <w:rPr>
          <w:rFonts w:ascii="Segoe UI" w:hAnsi="Segoe UI" w:cs="Segoe UI"/>
          <w:sz w:val="22"/>
          <w:szCs w:val="22"/>
        </w:rPr>
        <w:t>.</w:t>
      </w:r>
    </w:p>
    <w:p w14:paraId="30EAAFE7" w14:textId="77777777" w:rsidR="00AD52A6" w:rsidRPr="00AD52A6" w:rsidRDefault="00AD52A6" w:rsidP="005E75A4">
      <w:pPr>
        <w:numPr>
          <w:ilvl w:val="2"/>
          <w:numId w:val="5"/>
        </w:numPr>
        <w:tabs>
          <w:tab w:val="clear" w:pos="2325"/>
        </w:tabs>
        <w:spacing w:after="120" w:line="276" w:lineRule="auto"/>
        <w:ind w:left="993" w:hanging="284"/>
        <w:jc w:val="both"/>
        <w:rPr>
          <w:rFonts w:ascii="Segoe UI" w:hAnsi="Segoe UI" w:cs="Segoe UI"/>
          <w:sz w:val="22"/>
          <w:szCs w:val="22"/>
        </w:rPr>
      </w:pPr>
      <w:r w:rsidRPr="00AD52A6">
        <w:rPr>
          <w:rFonts w:ascii="Segoe UI" w:hAnsi="Segoe UI" w:cs="Segoe UI"/>
          <w:sz w:val="22"/>
          <w:szCs w:val="22"/>
        </w:rPr>
        <w:t>Porušení povinnosti Zhotovitele podle tohoto odstavce se považuje za podstatné porušení smlouvy</w:t>
      </w:r>
      <w:r>
        <w:rPr>
          <w:rFonts w:ascii="Segoe UI" w:hAnsi="Segoe UI" w:cs="Segoe UI"/>
          <w:sz w:val="22"/>
          <w:szCs w:val="22"/>
        </w:rPr>
        <w:t>.</w:t>
      </w:r>
    </w:p>
    <w:p w14:paraId="462E7E26" w14:textId="1B723AC3" w:rsidR="00290D67" w:rsidRPr="00D45A83" w:rsidRDefault="00290D67" w:rsidP="00290D67">
      <w:pPr>
        <w:numPr>
          <w:ilvl w:val="1"/>
          <w:numId w:val="5"/>
        </w:numPr>
        <w:tabs>
          <w:tab w:val="clear" w:pos="1191"/>
          <w:tab w:val="left" w:pos="567"/>
        </w:tabs>
        <w:spacing w:after="120" w:line="276" w:lineRule="auto"/>
        <w:ind w:left="567" w:hanging="567"/>
        <w:jc w:val="both"/>
        <w:rPr>
          <w:rFonts w:ascii="Segoe UI" w:hAnsi="Segoe UI" w:cs="Segoe UI"/>
          <w:sz w:val="22"/>
          <w:szCs w:val="22"/>
        </w:rPr>
      </w:pPr>
      <w:bookmarkStart w:id="76" w:name="_Ref87522810"/>
      <w:r w:rsidRPr="00901680">
        <w:rPr>
          <w:rFonts w:ascii="Segoe UI" w:hAnsi="Segoe UI" w:cs="Segoe UI"/>
          <w:sz w:val="22"/>
          <w:szCs w:val="22"/>
        </w:rPr>
        <w:t>K </w:t>
      </w:r>
      <w:r w:rsidRPr="005F034D">
        <w:rPr>
          <w:rFonts w:ascii="Segoe UI" w:hAnsi="Segoe UI" w:cs="Segoe UI"/>
          <w:sz w:val="22"/>
          <w:szCs w:val="22"/>
        </w:rPr>
        <w:t xml:space="preserve">zajištění naplnění účelu </w:t>
      </w:r>
      <w:r w:rsidRPr="004C55BF">
        <w:rPr>
          <w:rFonts w:ascii="Segoe UI" w:hAnsi="Segoe UI" w:cs="Segoe UI"/>
          <w:sz w:val="22"/>
          <w:szCs w:val="22"/>
        </w:rPr>
        <w:t>uzavření této smlouvy</w:t>
      </w:r>
      <w:r w:rsidRPr="007642A4">
        <w:rPr>
          <w:rFonts w:ascii="Segoe UI" w:hAnsi="Segoe UI" w:cs="Segoe UI"/>
          <w:sz w:val="22"/>
          <w:szCs w:val="22"/>
        </w:rPr>
        <w:t xml:space="preserve"> Zhotovitel poskytl</w:t>
      </w:r>
      <w:r w:rsidRPr="00892B44">
        <w:rPr>
          <w:rFonts w:ascii="Segoe UI" w:hAnsi="Segoe UI" w:cs="Segoe UI"/>
          <w:sz w:val="22"/>
          <w:szCs w:val="22"/>
        </w:rPr>
        <w:t xml:space="preserve"> </w:t>
      </w:r>
      <w:r>
        <w:rPr>
          <w:rFonts w:ascii="Segoe UI" w:hAnsi="Segoe UI" w:cs="Segoe UI"/>
          <w:sz w:val="22"/>
          <w:szCs w:val="22"/>
        </w:rPr>
        <w:t>Objednatel</w:t>
      </w:r>
      <w:r w:rsidR="0051472A">
        <w:rPr>
          <w:rFonts w:ascii="Segoe UI" w:hAnsi="Segoe UI" w:cs="Segoe UI"/>
          <w:sz w:val="22"/>
          <w:szCs w:val="22"/>
        </w:rPr>
        <w:t>i</w:t>
      </w:r>
      <w:r w:rsidRPr="0029022C">
        <w:rPr>
          <w:rFonts w:ascii="Segoe UI" w:hAnsi="Segoe UI" w:cs="Segoe UI"/>
          <w:sz w:val="22"/>
          <w:szCs w:val="22"/>
        </w:rPr>
        <w:t xml:space="preserve"> </w:t>
      </w:r>
      <w:r w:rsidRPr="00C80E86">
        <w:rPr>
          <w:rFonts w:ascii="Segoe UI" w:hAnsi="Segoe UI" w:cs="Segoe UI"/>
          <w:sz w:val="22"/>
          <w:szCs w:val="22"/>
        </w:rPr>
        <w:t>před podpisem této smlouvy</w:t>
      </w:r>
      <w:r w:rsidRPr="00792FFA">
        <w:rPr>
          <w:rFonts w:ascii="Segoe UI" w:hAnsi="Segoe UI" w:cs="Segoe UI"/>
          <w:sz w:val="22"/>
          <w:szCs w:val="22"/>
        </w:rPr>
        <w:t xml:space="preserve"> finanční záruku ve výši  </w:t>
      </w:r>
      <w:r>
        <w:rPr>
          <w:rFonts w:ascii="Segoe UI" w:hAnsi="Segoe UI" w:cs="Segoe UI"/>
          <w:sz w:val="22"/>
          <w:szCs w:val="22"/>
        </w:rPr>
        <w:t>5</w:t>
      </w:r>
      <w:r w:rsidRPr="00901680">
        <w:rPr>
          <w:rFonts w:ascii="Segoe UI" w:hAnsi="Segoe UI" w:cs="Segoe UI"/>
          <w:sz w:val="22"/>
          <w:szCs w:val="22"/>
        </w:rPr>
        <w:t>00 000</w:t>
      </w:r>
      <w:r w:rsidRPr="005F034D">
        <w:rPr>
          <w:rFonts w:ascii="Segoe UI" w:hAnsi="Segoe UI" w:cs="Segoe UI"/>
          <w:sz w:val="22"/>
          <w:szCs w:val="22"/>
        </w:rPr>
        <w:t xml:space="preserve"> Kč, </w:t>
      </w:r>
      <w:r w:rsidRPr="004C55BF">
        <w:rPr>
          <w:rFonts w:ascii="Segoe UI" w:hAnsi="Segoe UI" w:cs="Segoe UI"/>
          <w:sz w:val="22"/>
          <w:szCs w:val="22"/>
        </w:rPr>
        <w:t>a to ve formě bankovn</w:t>
      </w:r>
      <w:r w:rsidRPr="007642A4">
        <w:rPr>
          <w:rFonts w:ascii="Segoe UI" w:hAnsi="Segoe UI" w:cs="Segoe UI"/>
          <w:sz w:val="22"/>
          <w:szCs w:val="22"/>
        </w:rPr>
        <w:t xml:space="preserve">í záruky </w:t>
      </w:r>
      <w:r w:rsidRPr="00D45A83">
        <w:rPr>
          <w:rFonts w:ascii="Segoe UI" w:hAnsi="Segoe UI" w:cs="Segoe UI"/>
          <w:sz w:val="22"/>
          <w:szCs w:val="22"/>
        </w:rPr>
        <w:t>v souladu s § 2029 a násl. Občanského zákoníku (dále jen „</w:t>
      </w:r>
      <w:r w:rsidRPr="00D45A83">
        <w:rPr>
          <w:rFonts w:ascii="Segoe UI" w:hAnsi="Segoe UI" w:cs="Segoe UI"/>
          <w:b/>
          <w:bCs/>
          <w:i/>
          <w:iCs/>
          <w:sz w:val="22"/>
          <w:szCs w:val="22"/>
        </w:rPr>
        <w:t>Finanční záruka</w:t>
      </w:r>
      <w:r w:rsidRPr="0029022C">
        <w:rPr>
          <w:rFonts w:ascii="Segoe UI" w:hAnsi="Segoe UI" w:cs="Segoe UI"/>
          <w:sz w:val="22"/>
          <w:szCs w:val="22"/>
        </w:rPr>
        <w:t>“</w:t>
      </w:r>
      <w:r w:rsidRPr="00C80E86">
        <w:rPr>
          <w:rFonts w:ascii="Segoe UI" w:hAnsi="Segoe UI" w:cs="Segoe UI"/>
          <w:sz w:val="22"/>
          <w:szCs w:val="22"/>
        </w:rPr>
        <w:t xml:space="preserve">). Tato </w:t>
      </w:r>
      <w:r w:rsidRPr="00D45A83">
        <w:rPr>
          <w:rFonts w:ascii="Segoe UI" w:hAnsi="Segoe UI" w:cs="Segoe UI"/>
          <w:sz w:val="22"/>
          <w:szCs w:val="22"/>
        </w:rPr>
        <w:t xml:space="preserve">Finanční záruka </w:t>
      </w:r>
      <w:proofErr w:type="gramStart"/>
      <w:r w:rsidRPr="00D45A83">
        <w:rPr>
          <w:rFonts w:ascii="Segoe UI" w:hAnsi="Segoe UI" w:cs="Segoe UI"/>
          <w:sz w:val="22"/>
          <w:szCs w:val="22"/>
        </w:rPr>
        <w:t>slouží</w:t>
      </w:r>
      <w:proofErr w:type="gramEnd"/>
      <w:r w:rsidRPr="00D45A83">
        <w:rPr>
          <w:rFonts w:ascii="Segoe UI" w:hAnsi="Segoe UI" w:cs="Segoe UI"/>
          <w:sz w:val="22"/>
          <w:szCs w:val="22"/>
        </w:rPr>
        <w:t xml:space="preserve"> k zajištění splnění všech povinností Zhotovitele od podpisu smlouvy do zahájení </w:t>
      </w:r>
      <w:r w:rsidRPr="002B72C7">
        <w:rPr>
          <w:rFonts w:ascii="Segoe UI" w:hAnsi="Segoe UI" w:cs="Segoe UI"/>
          <w:sz w:val="22"/>
          <w:szCs w:val="22"/>
        </w:rPr>
        <w:t>stavebních prací na díle v souladu s odst.</w:t>
      </w:r>
      <w:r w:rsidR="0051472A">
        <w:rPr>
          <w:rFonts w:ascii="Segoe UI" w:hAnsi="Segoe UI" w:cs="Segoe UI"/>
          <w:sz w:val="22"/>
          <w:szCs w:val="22"/>
        </w:rPr>
        <w:t xml:space="preserve"> </w:t>
      </w:r>
      <w:r w:rsidR="0051472A">
        <w:rPr>
          <w:rFonts w:ascii="Segoe UI" w:hAnsi="Segoe UI" w:cs="Segoe UI"/>
          <w:sz w:val="22"/>
          <w:szCs w:val="22"/>
        </w:rPr>
        <w:fldChar w:fldCharType="begin"/>
      </w:r>
      <w:r w:rsidR="0051472A">
        <w:rPr>
          <w:rFonts w:ascii="Segoe UI" w:hAnsi="Segoe UI" w:cs="Segoe UI"/>
          <w:sz w:val="22"/>
          <w:szCs w:val="22"/>
        </w:rPr>
        <w:instrText xml:space="preserve"> REF _Ref435356705 \w \h </w:instrText>
      </w:r>
      <w:r w:rsidR="0051472A">
        <w:rPr>
          <w:rFonts w:ascii="Segoe UI" w:hAnsi="Segoe UI" w:cs="Segoe UI"/>
          <w:sz w:val="22"/>
          <w:szCs w:val="22"/>
        </w:rPr>
      </w:r>
      <w:r w:rsidR="0051472A">
        <w:rPr>
          <w:rFonts w:ascii="Segoe UI" w:hAnsi="Segoe UI" w:cs="Segoe UI"/>
          <w:sz w:val="22"/>
          <w:szCs w:val="22"/>
        </w:rPr>
        <w:fldChar w:fldCharType="separate"/>
      </w:r>
      <w:r w:rsidR="0051472A">
        <w:rPr>
          <w:rFonts w:ascii="Segoe UI" w:hAnsi="Segoe UI" w:cs="Segoe UI"/>
          <w:sz w:val="22"/>
          <w:szCs w:val="22"/>
        </w:rPr>
        <w:t>III.1</w:t>
      </w:r>
      <w:r w:rsidR="0051472A">
        <w:rPr>
          <w:rFonts w:ascii="Segoe UI" w:hAnsi="Segoe UI" w:cs="Segoe UI"/>
          <w:sz w:val="22"/>
          <w:szCs w:val="22"/>
        </w:rPr>
        <w:fldChar w:fldCharType="end"/>
      </w:r>
      <w:r w:rsidR="0051472A">
        <w:rPr>
          <w:rFonts w:ascii="Segoe UI" w:hAnsi="Segoe UI" w:cs="Segoe UI"/>
          <w:sz w:val="22"/>
          <w:szCs w:val="22"/>
        </w:rPr>
        <w:t xml:space="preserve"> písm. </w:t>
      </w:r>
      <w:r w:rsidR="0051472A">
        <w:rPr>
          <w:rFonts w:ascii="Segoe UI" w:hAnsi="Segoe UI" w:cs="Segoe UI"/>
          <w:sz w:val="22"/>
          <w:szCs w:val="22"/>
        </w:rPr>
        <w:fldChar w:fldCharType="begin"/>
      </w:r>
      <w:r w:rsidR="0051472A">
        <w:rPr>
          <w:rFonts w:ascii="Segoe UI" w:hAnsi="Segoe UI" w:cs="Segoe UI"/>
          <w:sz w:val="22"/>
          <w:szCs w:val="22"/>
        </w:rPr>
        <w:instrText xml:space="preserve"> REF _Ref127259093 \n \h </w:instrText>
      </w:r>
      <w:r w:rsidR="0051472A">
        <w:rPr>
          <w:rFonts w:ascii="Segoe UI" w:hAnsi="Segoe UI" w:cs="Segoe UI"/>
          <w:sz w:val="22"/>
          <w:szCs w:val="22"/>
        </w:rPr>
      </w:r>
      <w:r w:rsidR="0051472A">
        <w:rPr>
          <w:rFonts w:ascii="Segoe UI" w:hAnsi="Segoe UI" w:cs="Segoe UI"/>
          <w:sz w:val="22"/>
          <w:szCs w:val="22"/>
        </w:rPr>
        <w:fldChar w:fldCharType="separate"/>
      </w:r>
      <w:r w:rsidR="0051472A">
        <w:rPr>
          <w:rFonts w:ascii="Segoe UI" w:hAnsi="Segoe UI" w:cs="Segoe UI"/>
          <w:sz w:val="22"/>
          <w:szCs w:val="22"/>
        </w:rPr>
        <w:t>b)</w:t>
      </w:r>
      <w:r w:rsidR="0051472A">
        <w:rPr>
          <w:rFonts w:ascii="Segoe UI" w:hAnsi="Segoe UI" w:cs="Segoe UI"/>
          <w:sz w:val="22"/>
          <w:szCs w:val="22"/>
        </w:rPr>
        <w:fldChar w:fldCharType="end"/>
      </w:r>
      <w:r w:rsidRPr="002B72C7">
        <w:rPr>
          <w:rFonts w:ascii="Segoe UI" w:hAnsi="Segoe UI" w:cs="Segoe UI"/>
          <w:sz w:val="22"/>
          <w:szCs w:val="22"/>
        </w:rPr>
        <w:t xml:space="preserve"> této smlouvy. </w:t>
      </w:r>
      <w:r w:rsidRPr="007A6416">
        <w:rPr>
          <w:rFonts w:ascii="Segoe UI" w:hAnsi="Segoe UI" w:cs="Segoe UI"/>
          <w:sz w:val="22"/>
          <w:szCs w:val="22"/>
        </w:rPr>
        <w:t>Objednatel j</w:t>
      </w:r>
      <w:r w:rsidR="0051472A">
        <w:rPr>
          <w:rFonts w:ascii="Segoe UI" w:hAnsi="Segoe UI" w:cs="Segoe UI"/>
          <w:sz w:val="22"/>
          <w:szCs w:val="22"/>
        </w:rPr>
        <w:t>e</w:t>
      </w:r>
      <w:r w:rsidRPr="007A6416">
        <w:rPr>
          <w:rFonts w:ascii="Segoe UI" w:hAnsi="Segoe UI" w:cs="Segoe UI"/>
          <w:sz w:val="22"/>
          <w:szCs w:val="22"/>
        </w:rPr>
        <w:t xml:space="preserve"> oprávněn uspokojit z této Finanční záruky</w:t>
      </w:r>
      <w:r w:rsidRPr="002B72C7">
        <w:rPr>
          <w:rFonts w:ascii="Segoe UI" w:hAnsi="Segoe UI" w:cs="Segoe UI"/>
          <w:sz w:val="22"/>
          <w:szCs w:val="22"/>
        </w:rPr>
        <w:t xml:space="preserve"> všechny nároky Objednatel</w:t>
      </w:r>
      <w:r w:rsidR="0051472A">
        <w:rPr>
          <w:rFonts w:ascii="Segoe UI" w:hAnsi="Segoe UI" w:cs="Segoe UI"/>
          <w:sz w:val="22"/>
          <w:szCs w:val="22"/>
        </w:rPr>
        <w:t>e</w:t>
      </w:r>
      <w:r w:rsidRPr="002B72C7">
        <w:rPr>
          <w:rFonts w:ascii="Segoe UI" w:hAnsi="Segoe UI" w:cs="Segoe UI"/>
          <w:sz w:val="22"/>
          <w:szCs w:val="22"/>
        </w:rPr>
        <w:t xml:space="preserve">, pokud Zhotovitel </w:t>
      </w:r>
      <w:proofErr w:type="gramStart"/>
      <w:r w:rsidRPr="002B72C7">
        <w:rPr>
          <w:rFonts w:ascii="Segoe UI" w:hAnsi="Segoe UI" w:cs="Segoe UI"/>
          <w:sz w:val="22"/>
          <w:szCs w:val="22"/>
        </w:rPr>
        <w:t>poruší</w:t>
      </w:r>
      <w:proofErr w:type="gramEnd"/>
      <w:r w:rsidRPr="002B72C7">
        <w:rPr>
          <w:rFonts w:ascii="Segoe UI" w:hAnsi="Segoe UI" w:cs="Segoe UI"/>
          <w:sz w:val="22"/>
          <w:szCs w:val="22"/>
        </w:rPr>
        <w:t xml:space="preserve"> kteroukoliv svou povinnost do okamžiku zahájení stavební prací ve lhůtě dle odst</w:t>
      </w:r>
      <w:r w:rsidRPr="00D45A83">
        <w:rPr>
          <w:rFonts w:ascii="Segoe UI" w:hAnsi="Segoe UI" w:cs="Segoe UI"/>
          <w:sz w:val="22"/>
          <w:szCs w:val="22"/>
        </w:rPr>
        <w:t xml:space="preserve">. </w:t>
      </w:r>
      <w:r w:rsidRPr="00C80E86">
        <w:rPr>
          <w:rFonts w:ascii="Segoe UI" w:hAnsi="Segoe UI" w:cs="Segoe UI"/>
          <w:sz w:val="22"/>
          <w:szCs w:val="22"/>
        </w:rPr>
        <w:fldChar w:fldCharType="begin"/>
      </w:r>
      <w:r w:rsidRPr="00D45A83">
        <w:rPr>
          <w:rFonts w:ascii="Segoe UI" w:hAnsi="Segoe UI" w:cs="Segoe UI"/>
          <w:sz w:val="22"/>
          <w:szCs w:val="22"/>
        </w:rPr>
        <w:instrText xml:space="preserve"> REF _Ref435356705 \r \h </w:instrText>
      </w:r>
      <w:r>
        <w:rPr>
          <w:rFonts w:ascii="Segoe UI" w:hAnsi="Segoe UI" w:cs="Segoe UI"/>
          <w:sz w:val="22"/>
          <w:szCs w:val="22"/>
        </w:rPr>
        <w:instrText xml:space="preserve"> \* MERGEFORMAT </w:instrText>
      </w:r>
      <w:r w:rsidRPr="00C80E86">
        <w:rPr>
          <w:rFonts w:ascii="Segoe UI" w:hAnsi="Segoe UI" w:cs="Segoe UI"/>
          <w:sz w:val="22"/>
          <w:szCs w:val="22"/>
        </w:rPr>
      </w:r>
      <w:r w:rsidRPr="00C80E86">
        <w:rPr>
          <w:rFonts w:ascii="Segoe UI" w:hAnsi="Segoe UI" w:cs="Segoe UI"/>
          <w:sz w:val="22"/>
          <w:szCs w:val="22"/>
        </w:rPr>
        <w:fldChar w:fldCharType="separate"/>
      </w:r>
      <w:r>
        <w:rPr>
          <w:rFonts w:ascii="Segoe UI" w:hAnsi="Segoe UI" w:cs="Segoe UI"/>
          <w:sz w:val="22"/>
          <w:szCs w:val="22"/>
        </w:rPr>
        <w:t>III.1</w:t>
      </w:r>
      <w:r w:rsidRPr="00C80E86">
        <w:rPr>
          <w:rFonts w:ascii="Segoe UI" w:hAnsi="Segoe UI" w:cs="Segoe UI"/>
          <w:sz w:val="22"/>
          <w:szCs w:val="22"/>
        </w:rPr>
        <w:fldChar w:fldCharType="end"/>
      </w:r>
      <w:r w:rsidRPr="0029022C">
        <w:rPr>
          <w:rFonts w:ascii="Segoe UI" w:hAnsi="Segoe UI" w:cs="Segoe UI"/>
          <w:sz w:val="22"/>
          <w:szCs w:val="22"/>
        </w:rPr>
        <w:t>.</w:t>
      </w:r>
      <w:r w:rsidRPr="00C80E86">
        <w:rPr>
          <w:rFonts w:ascii="Segoe UI" w:hAnsi="Segoe UI" w:cs="Segoe UI"/>
          <w:sz w:val="22"/>
          <w:szCs w:val="22"/>
        </w:rPr>
        <w:t xml:space="preserve"> písm. </w:t>
      </w:r>
      <w:r w:rsidR="0051472A">
        <w:rPr>
          <w:rFonts w:ascii="Segoe UI" w:hAnsi="Segoe UI" w:cs="Segoe UI"/>
          <w:sz w:val="22"/>
          <w:szCs w:val="22"/>
        </w:rPr>
        <w:fldChar w:fldCharType="begin"/>
      </w:r>
      <w:r w:rsidR="0051472A">
        <w:rPr>
          <w:rFonts w:ascii="Segoe UI" w:hAnsi="Segoe UI" w:cs="Segoe UI"/>
          <w:sz w:val="22"/>
          <w:szCs w:val="22"/>
        </w:rPr>
        <w:instrText xml:space="preserve"> REF _Ref127259093 \n \h </w:instrText>
      </w:r>
      <w:r w:rsidR="0051472A">
        <w:rPr>
          <w:rFonts w:ascii="Segoe UI" w:hAnsi="Segoe UI" w:cs="Segoe UI"/>
          <w:sz w:val="22"/>
          <w:szCs w:val="22"/>
        </w:rPr>
      </w:r>
      <w:r w:rsidR="0051472A">
        <w:rPr>
          <w:rFonts w:ascii="Segoe UI" w:hAnsi="Segoe UI" w:cs="Segoe UI"/>
          <w:sz w:val="22"/>
          <w:szCs w:val="22"/>
        </w:rPr>
        <w:fldChar w:fldCharType="separate"/>
      </w:r>
      <w:r w:rsidR="0051472A">
        <w:rPr>
          <w:rFonts w:ascii="Segoe UI" w:hAnsi="Segoe UI" w:cs="Segoe UI"/>
          <w:sz w:val="22"/>
          <w:szCs w:val="22"/>
        </w:rPr>
        <w:t>b)</w:t>
      </w:r>
      <w:r w:rsidR="0051472A">
        <w:rPr>
          <w:rFonts w:ascii="Segoe UI" w:hAnsi="Segoe UI" w:cs="Segoe UI"/>
          <w:sz w:val="22"/>
          <w:szCs w:val="22"/>
        </w:rPr>
        <w:fldChar w:fldCharType="end"/>
      </w:r>
      <w:r w:rsidR="0051472A">
        <w:rPr>
          <w:rFonts w:ascii="Segoe UI" w:hAnsi="Segoe UI" w:cs="Segoe UI"/>
          <w:sz w:val="22"/>
          <w:szCs w:val="22"/>
        </w:rPr>
        <w:t xml:space="preserve"> </w:t>
      </w:r>
      <w:r w:rsidRPr="0029022C">
        <w:rPr>
          <w:rFonts w:ascii="Segoe UI" w:hAnsi="Segoe UI" w:cs="Segoe UI"/>
          <w:sz w:val="22"/>
          <w:szCs w:val="22"/>
        </w:rPr>
        <w:t>této smlouvy</w:t>
      </w:r>
      <w:r w:rsidRPr="00C80E86">
        <w:rPr>
          <w:rFonts w:ascii="Segoe UI" w:hAnsi="Segoe UI" w:cs="Segoe UI"/>
          <w:sz w:val="22"/>
          <w:szCs w:val="22"/>
        </w:rPr>
        <w:t>, zejm. nepředloží Harmonogram v </w:t>
      </w:r>
      <w:r w:rsidRPr="00792FFA">
        <w:rPr>
          <w:rFonts w:ascii="Segoe UI" w:hAnsi="Segoe UI" w:cs="Segoe UI"/>
          <w:sz w:val="22"/>
          <w:szCs w:val="22"/>
        </w:rPr>
        <w:t>souladu s touto smlou</w:t>
      </w:r>
      <w:r w:rsidRPr="00901680">
        <w:rPr>
          <w:rFonts w:ascii="Segoe UI" w:hAnsi="Segoe UI" w:cs="Segoe UI"/>
          <w:sz w:val="22"/>
          <w:szCs w:val="22"/>
        </w:rPr>
        <w:t xml:space="preserve">vou, nepřevezme Staveniště ve </w:t>
      </w:r>
      <w:r w:rsidRPr="005F034D">
        <w:rPr>
          <w:rFonts w:ascii="Segoe UI" w:hAnsi="Segoe UI" w:cs="Segoe UI"/>
          <w:sz w:val="22"/>
          <w:szCs w:val="22"/>
        </w:rPr>
        <w:t>sjednané lhůtě</w:t>
      </w:r>
      <w:r w:rsidR="006D2735">
        <w:rPr>
          <w:rFonts w:ascii="Segoe UI" w:hAnsi="Segoe UI" w:cs="Segoe UI"/>
          <w:sz w:val="22"/>
          <w:szCs w:val="22"/>
        </w:rPr>
        <w:t>, nepředloží doklady o pojištění</w:t>
      </w:r>
      <w:r w:rsidRPr="005F034D">
        <w:rPr>
          <w:rFonts w:ascii="Segoe UI" w:hAnsi="Segoe UI" w:cs="Segoe UI"/>
          <w:sz w:val="22"/>
          <w:szCs w:val="22"/>
        </w:rPr>
        <w:t xml:space="preserve"> </w:t>
      </w:r>
      <w:r w:rsidRPr="004C55BF">
        <w:rPr>
          <w:rFonts w:ascii="Segoe UI" w:hAnsi="Segoe UI" w:cs="Segoe UI"/>
          <w:sz w:val="22"/>
          <w:szCs w:val="22"/>
        </w:rPr>
        <w:t>atd.</w:t>
      </w:r>
      <w:r w:rsidRPr="00636075">
        <w:rPr>
          <w:rFonts w:ascii="Segoe UI" w:hAnsi="Segoe UI" w:cs="Segoe UI"/>
          <w:sz w:val="22"/>
          <w:szCs w:val="22"/>
        </w:rPr>
        <w:t xml:space="preserve"> </w:t>
      </w:r>
      <w:r>
        <w:rPr>
          <w:rFonts w:ascii="Segoe UI" w:hAnsi="Segoe UI" w:cs="Segoe UI"/>
          <w:sz w:val="22"/>
          <w:szCs w:val="22"/>
        </w:rPr>
        <w:t>a/nebo nedodrží svou povinnost udržovat Finanční záruku v platnosti nebo ji nahradit Bankovní zárukou za řádné dokončení díla,</w:t>
      </w:r>
      <w:r w:rsidRPr="004C55BF">
        <w:rPr>
          <w:rFonts w:ascii="Segoe UI" w:hAnsi="Segoe UI" w:cs="Segoe UI"/>
          <w:sz w:val="22"/>
          <w:szCs w:val="22"/>
        </w:rPr>
        <w:t xml:space="preserve"> Finan</w:t>
      </w:r>
      <w:r w:rsidRPr="007642A4">
        <w:rPr>
          <w:rFonts w:ascii="Segoe UI" w:hAnsi="Segoe UI" w:cs="Segoe UI"/>
          <w:sz w:val="22"/>
          <w:szCs w:val="22"/>
        </w:rPr>
        <w:t>ční zá</w:t>
      </w:r>
      <w:r w:rsidRPr="00892B44">
        <w:rPr>
          <w:rFonts w:ascii="Segoe UI" w:hAnsi="Segoe UI" w:cs="Segoe UI"/>
          <w:sz w:val="22"/>
          <w:szCs w:val="22"/>
        </w:rPr>
        <w:t>ruka dle tohoto odstavce pokryje veš</w:t>
      </w:r>
      <w:r w:rsidRPr="00E16A1D">
        <w:rPr>
          <w:rFonts w:ascii="Segoe UI" w:hAnsi="Segoe UI" w:cs="Segoe UI"/>
          <w:sz w:val="22"/>
          <w:szCs w:val="22"/>
        </w:rPr>
        <w:t>keré finanční nároky Objednatel</w:t>
      </w:r>
      <w:r w:rsidR="0051472A">
        <w:rPr>
          <w:rFonts w:ascii="Segoe UI" w:hAnsi="Segoe UI" w:cs="Segoe UI"/>
          <w:sz w:val="22"/>
          <w:szCs w:val="22"/>
        </w:rPr>
        <w:t>e</w:t>
      </w:r>
      <w:r w:rsidRPr="00E16A1D">
        <w:rPr>
          <w:rFonts w:ascii="Segoe UI" w:hAnsi="Segoe UI" w:cs="Segoe UI"/>
          <w:sz w:val="22"/>
          <w:szCs w:val="22"/>
        </w:rPr>
        <w:t xml:space="preserve"> (zákonné či smluvní sankce, n</w:t>
      </w:r>
      <w:r w:rsidRPr="00D45A83">
        <w:rPr>
          <w:rFonts w:ascii="Segoe UI" w:hAnsi="Segoe UI" w:cs="Segoe UI"/>
          <w:sz w:val="22"/>
          <w:szCs w:val="22"/>
        </w:rPr>
        <w:t xml:space="preserve">áhradu škody apod.) vzniklé v důsledku neplnění výše uvedených povinností Zhotovitele. </w:t>
      </w:r>
      <w:r>
        <w:rPr>
          <w:rFonts w:ascii="Segoe UI" w:hAnsi="Segoe UI" w:cs="Segoe UI"/>
          <w:sz w:val="22"/>
          <w:szCs w:val="22"/>
        </w:rPr>
        <w:t xml:space="preserve">Finanční </w:t>
      </w:r>
      <w:r w:rsidRPr="002B72C7">
        <w:rPr>
          <w:rFonts w:ascii="Segoe UI" w:hAnsi="Segoe UI" w:cs="Segoe UI"/>
          <w:sz w:val="22"/>
          <w:szCs w:val="22"/>
        </w:rPr>
        <w:t xml:space="preserve">záruka musí být vystavena s platností </w:t>
      </w:r>
      <w:r w:rsidRPr="007A6416">
        <w:rPr>
          <w:rFonts w:ascii="Segoe UI" w:hAnsi="Segoe UI" w:cs="Segoe UI"/>
          <w:sz w:val="22"/>
          <w:szCs w:val="22"/>
        </w:rPr>
        <w:t xml:space="preserve">alespoň na </w:t>
      </w:r>
      <w:r w:rsidR="0051472A">
        <w:rPr>
          <w:rFonts w:ascii="Segoe UI" w:hAnsi="Segoe UI" w:cs="Segoe UI"/>
          <w:sz w:val="22"/>
          <w:szCs w:val="22"/>
        </w:rPr>
        <w:t>6</w:t>
      </w:r>
      <w:r w:rsidRPr="007A6416">
        <w:rPr>
          <w:rFonts w:ascii="Segoe UI" w:hAnsi="Segoe UI" w:cs="Segoe UI"/>
          <w:sz w:val="22"/>
          <w:szCs w:val="22"/>
        </w:rPr>
        <w:t xml:space="preserve"> </w:t>
      </w:r>
      <w:r w:rsidR="0051472A">
        <w:rPr>
          <w:rFonts w:ascii="Segoe UI" w:hAnsi="Segoe UI" w:cs="Segoe UI"/>
          <w:sz w:val="22"/>
          <w:szCs w:val="22"/>
        </w:rPr>
        <w:t>měsíců</w:t>
      </w:r>
      <w:r w:rsidRPr="007A6416">
        <w:rPr>
          <w:rFonts w:ascii="Segoe UI" w:hAnsi="Segoe UI" w:cs="Segoe UI"/>
          <w:sz w:val="22"/>
          <w:szCs w:val="22"/>
        </w:rPr>
        <w:t xml:space="preserve"> od uzavření této smlouvy</w:t>
      </w:r>
      <w:r w:rsidRPr="002B72C7">
        <w:rPr>
          <w:rFonts w:ascii="Segoe UI" w:hAnsi="Segoe UI" w:cs="Segoe UI"/>
          <w:sz w:val="22"/>
          <w:szCs w:val="22"/>
        </w:rPr>
        <w:t>. Záruční listina</w:t>
      </w:r>
      <w:r w:rsidRPr="00D45A83">
        <w:rPr>
          <w:rFonts w:ascii="Segoe UI" w:hAnsi="Segoe UI" w:cs="Segoe UI"/>
          <w:sz w:val="22"/>
          <w:szCs w:val="22"/>
        </w:rPr>
        <w:t xml:space="preserve"> nesmí obsahovat další podmínky Banky. Taková </w:t>
      </w:r>
      <w:r>
        <w:rPr>
          <w:rFonts w:ascii="Segoe UI" w:hAnsi="Segoe UI" w:cs="Segoe UI"/>
          <w:sz w:val="22"/>
          <w:szCs w:val="22"/>
        </w:rPr>
        <w:t>Finanční</w:t>
      </w:r>
      <w:r w:rsidRPr="00D45A83">
        <w:rPr>
          <w:rFonts w:ascii="Segoe UI" w:hAnsi="Segoe UI" w:cs="Segoe UI"/>
          <w:sz w:val="22"/>
          <w:szCs w:val="22"/>
        </w:rPr>
        <w:t xml:space="preserve"> záruka bude neodvolatelná, splatná bez námitek a na první vyžádání. Originál </w:t>
      </w:r>
      <w:r>
        <w:rPr>
          <w:rFonts w:ascii="Segoe UI" w:hAnsi="Segoe UI" w:cs="Segoe UI"/>
          <w:sz w:val="22"/>
          <w:szCs w:val="22"/>
        </w:rPr>
        <w:t>Finanční</w:t>
      </w:r>
      <w:r w:rsidRPr="00D45A83">
        <w:rPr>
          <w:rFonts w:ascii="Segoe UI" w:hAnsi="Segoe UI" w:cs="Segoe UI"/>
          <w:sz w:val="22"/>
          <w:szCs w:val="22"/>
        </w:rPr>
        <w:t xml:space="preserve"> záruky bude mít v držení po celou dobu </w:t>
      </w:r>
      <w:r>
        <w:rPr>
          <w:rFonts w:ascii="Segoe UI" w:hAnsi="Segoe UI" w:cs="Segoe UI"/>
          <w:sz w:val="22"/>
          <w:szCs w:val="22"/>
        </w:rPr>
        <w:t>Objednatel</w:t>
      </w:r>
      <w:r w:rsidRPr="0029022C">
        <w:rPr>
          <w:rFonts w:ascii="Segoe UI" w:hAnsi="Segoe UI" w:cs="Segoe UI"/>
          <w:sz w:val="22"/>
          <w:szCs w:val="22"/>
        </w:rPr>
        <w:t xml:space="preserve">. </w:t>
      </w:r>
      <w:r w:rsidRPr="00C80E86">
        <w:rPr>
          <w:rFonts w:ascii="Segoe UI" w:hAnsi="Segoe UI" w:cs="Segoe UI"/>
          <w:sz w:val="22"/>
          <w:szCs w:val="22"/>
        </w:rPr>
        <w:t>Pokud Zhotovite</w:t>
      </w:r>
      <w:r w:rsidRPr="00792FFA">
        <w:rPr>
          <w:rFonts w:ascii="Segoe UI" w:hAnsi="Segoe UI" w:cs="Segoe UI"/>
          <w:sz w:val="22"/>
          <w:szCs w:val="22"/>
        </w:rPr>
        <w:t xml:space="preserve">l nesplní své závazky, </w:t>
      </w:r>
      <w:r w:rsidRPr="00901680">
        <w:rPr>
          <w:rFonts w:ascii="Segoe UI" w:hAnsi="Segoe UI" w:cs="Segoe UI"/>
          <w:sz w:val="22"/>
          <w:szCs w:val="22"/>
        </w:rPr>
        <w:t>které jsou tou</w:t>
      </w:r>
      <w:r w:rsidRPr="005F034D">
        <w:rPr>
          <w:rFonts w:ascii="Segoe UI" w:hAnsi="Segoe UI" w:cs="Segoe UI"/>
          <w:sz w:val="22"/>
          <w:szCs w:val="22"/>
        </w:rPr>
        <w:t xml:space="preserve">to </w:t>
      </w:r>
      <w:r w:rsidRPr="00D45A83">
        <w:rPr>
          <w:rFonts w:ascii="Segoe UI" w:hAnsi="Segoe UI" w:cs="Segoe UI"/>
          <w:sz w:val="22"/>
          <w:szCs w:val="22"/>
        </w:rPr>
        <w:t>Finanční zárukou zajišťovány, částka uvedená v</w:t>
      </w:r>
      <w:r>
        <w:rPr>
          <w:rFonts w:ascii="Segoe UI" w:hAnsi="Segoe UI" w:cs="Segoe UI"/>
          <w:sz w:val="22"/>
          <w:szCs w:val="22"/>
        </w:rPr>
        <w:t xml:space="preserve">e Finanční </w:t>
      </w:r>
      <w:r w:rsidRPr="00D45A83">
        <w:rPr>
          <w:rFonts w:ascii="Segoe UI" w:hAnsi="Segoe UI" w:cs="Segoe UI"/>
          <w:sz w:val="22"/>
          <w:szCs w:val="22"/>
        </w:rPr>
        <w:t>záruce bude plněna na výzvu</w:t>
      </w:r>
      <w:r>
        <w:rPr>
          <w:rFonts w:ascii="Segoe UI" w:hAnsi="Segoe UI" w:cs="Segoe UI"/>
          <w:sz w:val="22"/>
          <w:szCs w:val="22"/>
        </w:rPr>
        <w:t xml:space="preserve"> Objednatel</w:t>
      </w:r>
      <w:r w:rsidR="0051472A">
        <w:rPr>
          <w:rFonts w:ascii="Segoe UI" w:hAnsi="Segoe UI" w:cs="Segoe UI"/>
          <w:sz w:val="22"/>
          <w:szCs w:val="22"/>
        </w:rPr>
        <w:t>e</w:t>
      </w:r>
      <w:r w:rsidRPr="00D45A83">
        <w:rPr>
          <w:rFonts w:ascii="Segoe UI" w:hAnsi="Segoe UI" w:cs="Segoe UI"/>
          <w:sz w:val="22"/>
          <w:szCs w:val="22"/>
        </w:rPr>
        <w:t xml:space="preserve"> vyplacením uvedené částky na bankovní účet </w:t>
      </w:r>
      <w:r>
        <w:rPr>
          <w:rFonts w:ascii="Segoe UI" w:hAnsi="Segoe UI" w:cs="Segoe UI"/>
          <w:sz w:val="22"/>
          <w:szCs w:val="22"/>
        </w:rPr>
        <w:t>určený Objednatel</w:t>
      </w:r>
      <w:r w:rsidR="0051472A">
        <w:rPr>
          <w:rFonts w:ascii="Segoe UI" w:hAnsi="Segoe UI" w:cs="Segoe UI"/>
          <w:sz w:val="22"/>
          <w:szCs w:val="22"/>
        </w:rPr>
        <w:t>em</w:t>
      </w:r>
      <w:r>
        <w:rPr>
          <w:rFonts w:ascii="Segoe UI" w:hAnsi="Segoe UI" w:cs="Segoe UI"/>
          <w:sz w:val="22"/>
          <w:szCs w:val="22"/>
        </w:rPr>
        <w:t>. Zhotovitel není povinen udržovat v platnosti Finanční záruku, byla-li Objednatel</w:t>
      </w:r>
      <w:r w:rsidR="0051472A">
        <w:rPr>
          <w:rFonts w:ascii="Segoe UI" w:hAnsi="Segoe UI" w:cs="Segoe UI"/>
          <w:sz w:val="22"/>
          <w:szCs w:val="22"/>
        </w:rPr>
        <w:t>em</w:t>
      </w:r>
      <w:r>
        <w:rPr>
          <w:rFonts w:ascii="Segoe UI" w:hAnsi="Segoe UI" w:cs="Segoe UI"/>
          <w:sz w:val="22"/>
          <w:szCs w:val="22"/>
        </w:rPr>
        <w:t xml:space="preserve"> nahrazena Bankovní zárukou za řádné dokončení díla, k čemuž je Zhotovitel povinen dle odst.</w:t>
      </w:r>
      <w:bookmarkEnd w:id="76"/>
      <w:r w:rsidR="0051472A">
        <w:rPr>
          <w:rFonts w:ascii="Segoe UI" w:hAnsi="Segoe UI" w:cs="Segoe UI"/>
          <w:sz w:val="22"/>
          <w:szCs w:val="22"/>
        </w:rPr>
        <w:t xml:space="preserve"> </w:t>
      </w:r>
      <w:r w:rsidR="0051472A">
        <w:rPr>
          <w:rFonts w:ascii="Segoe UI" w:hAnsi="Segoe UI" w:cs="Segoe UI"/>
          <w:sz w:val="22"/>
          <w:szCs w:val="22"/>
        </w:rPr>
        <w:fldChar w:fldCharType="begin"/>
      </w:r>
      <w:r w:rsidR="0051472A">
        <w:rPr>
          <w:rFonts w:ascii="Segoe UI" w:hAnsi="Segoe UI" w:cs="Segoe UI"/>
          <w:sz w:val="22"/>
          <w:szCs w:val="22"/>
        </w:rPr>
        <w:instrText xml:space="preserve"> REF _Ref114469734 \n \h </w:instrText>
      </w:r>
      <w:r w:rsidR="0051472A">
        <w:rPr>
          <w:rFonts w:ascii="Segoe UI" w:hAnsi="Segoe UI" w:cs="Segoe UI"/>
          <w:sz w:val="22"/>
          <w:szCs w:val="22"/>
        </w:rPr>
      </w:r>
      <w:r w:rsidR="0051472A">
        <w:rPr>
          <w:rFonts w:ascii="Segoe UI" w:hAnsi="Segoe UI" w:cs="Segoe UI"/>
          <w:sz w:val="22"/>
          <w:szCs w:val="22"/>
        </w:rPr>
        <w:fldChar w:fldCharType="separate"/>
      </w:r>
      <w:r w:rsidR="0051472A">
        <w:rPr>
          <w:rFonts w:ascii="Segoe UI" w:hAnsi="Segoe UI" w:cs="Segoe UI"/>
          <w:sz w:val="22"/>
          <w:szCs w:val="22"/>
        </w:rPr>
        <w:t>XII.5</w:t>
      </w:r>
      <w:r w:rsidR="0051472A">
        <w:rPr>
          <w:rFonts w:ascii="Segoe UI" w:hAnsi="Segoe UI" w:cs="Segoe UI"/>
          <w:sz w:val="22"/>
          <w:szCs w:val="22"/>
        </w:rPr>
        <w:fldChar w:fldCharType="end"/>
      </w:r>
      <w:r>
        <w:rPr>
          <w:rFonts w:ascii="Segoe UI" w:hAnsi="Segoe UI" w:cs="Segoe UI"/>
          <w:sz w:val="22"/>
          <w:szCs w:val="22"/>
        </w:rPr>
        <w:t xml:space="preserve"> této smlouvy. </w:t>
      </w:r>
      <w:r w:rsidRPr="00B53724">
        <w:rPr>
          <w:rFonts w:ascii="Segoe UI" w:hAnsi="Segoe UI" w:cs="Segoe UI"/>
          <w:sz w:val="22"/>
          <w:szCs w:val="22"/>
        </w:rPr>
        <w:t>Finanční záruka bude Zhotoviteli uvolněna jednorázově bez zbytečného odkladu na žádost Zhotovitele, přičemž Zhotovitel může požádat o uvolnění Finanční záruky po řádném předložení Bankovní záruky za řádné dokončení díla v souladu s odst.</w:t>
      </w:r>
      <w:r w:rsidR="0051472A">
        <w:rPr>
          <w:rFonts w:ascii="Segoe UI" w:hAnsi="Segoe UI" w:cs="Segoe UI"/>
          <w:sz w:val="22"/>
          <w:szCs w:val="22"/>
        </w:rPr>
        <w:t xml:space="preserve"> </w:t>
      </w:r>
      <w:r w:rsidR="0051472A">
        <w:rPr>
          <w:rFonts w:ascii="Segoe UI" w:hAnsi="Segoe UI" w:cs="Segoe UI"/>
          <w:sz w:val="22"/>
          <w:szCs w:val="22"/>
        </w:rPr>
        <w:fldChar w:fldCharType="begin"/>
      </w:r>
      <w:r w:rsidR="0051472A">
        <w:rPr>
          <w:rFonts w:ascii="Segoe UI" w:hAnsi="Segoe UI" w:cs="Segoe UI"/>
          <w:sz w:val="22"/>
          <w:szCs w:val="22"/>
        </w:rPr>
        <w:instrText xml:space="preserve"> REF _Ref114469734 \n \h </w:instrText>
      </w:r>
      <w:r w:rsidR="0051472A">
        <w:rPr>
          <w:rFonts w:ascii="Segoe UI" w:hAnsi="Segoe UI" w:cs="Segoe UI"/>
          <w:sz w:val="22"/>
          <w:szCs w:val="22"/>
        </w:rPr>
      </w:r>
      <w:r w:rsidR="0051472A">
        <w:rPr>
          <w:rFonts w:ascii="Segoe UI" w:hAnsi="Segoe UI" w:cs="Segoe UI"/>
          <w:sz w:val="22"/>
          <w:szCs w:val="22"/>
        </w:rPr>
        <w:fldChar w:fldCharType="separate"/>
      </w:r>
      <w:r w:rsidR="0051472A">
        <w:rPr>
          <w:rFonts w:ascii="Segoe UI" w:hAnsi="Segoe UI" w:cs="Segoe UI"/>
          <w:sz w:val="22"/>
          <w:szCs w:val="22"/>
        </w:rPr>
        <w:t>XII.5</w:t>
      </w:r>
      <w:r w:rsidR="0051472A">
        <w:rPr>
          <w:rFonts w:ascii="Segoe UI" w:hAnsi="Segoe UI" w:cs="Segoe UI"/>
          <w:sz w:val="22"/>
          <w:szCs w:val="22"/>
        </w:rPr>
        <w:fldChar w:fldCharType="end"/>
      </w:r>
      <w:r>
        <w:rPr>
          <w:rFonts w:ascii="Segoe UI" w:hAnsi="Segoe UI" w:cs="Segoe UI"/>
          <w:sz w:val="22"/>
          <w:szCs w:val="22"/>
        </w:rPr>
        <w:t xml:space="preserve">. </w:t>
      </w:r>
      <w:r w:rsidRPr="00B53724">
        <w:rPr>
          <w:rFonts w:ascii="Segoe UI" w:hAnsi="Segoe UI" w:cs="Segoe UI"/>
          <w:sz w:val="22"/>
          <w:szCs w:val="22"/>
        </w:rPr>
        <w:t>této smlouvy</w:t>
      </w:r>
      <w:r>
        <w:rPr>
          <w:rFonts w:ascii="Segoe UI" w:hAnsi="Segoe UI" w:cs="Segoe UI"/>
          <w:sz w:val="22"/>
          <w:szCs w:val="22"/>
        </w:rPr>
        <w:t>.</w:t>
      </w:r>
    </w:p>
    <w:p w14:paraId="366AF807" w14:textId="7619395A" w:rsidR="00AD52A6" w:rsidRPr="00FF0474" w:rsidRDefault="00F3189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D45A83">
        <w:rPr>
          <w:rFonts w:ascii="Segoe UI" w:hAnsi="Segoe UI" w:cs="Segoe UI"/>
          <w:sz w:val="22"/>
          <w:szCs w:val="22"/>
        </w:rPr>
        <w:t>Je-li Zhotovitel tvořen více osobami</w:t>
      </w:r>
      <w:r>
        <w:rPr>
          <w:rFonts w:ascii="Segoe UI" w:hAnsi="Segoe UI" w:cs="Segoe UI"/>
          <w:sz w:val="22"/>
          <w:szCs w:val="22"/>
        </w:rPr>
        <w:t xml:space="preserve"> (sdružením do společnosti)</w:t>
      </w:r>
      <w:r w:rsidRPr="0029022C">
        <w:rPr>
          <w:rFonts w:ascii="Segoe UI" w:hAnsi="Segoe UI" w:cs="Segoe UI"/>
          <w:sz w:val="22"/>
          <w:szCs w:val="22"/>
        </w:rPr>
        <w:t>, mus</w:t>
      </w:r>
      <w:r w:rsidRPr="00C80E86">
        <w:rPr>
          <w:rFonts w:ascii="Segoe UI" w:hAnsi="Segoe UI" w:cs="Segoe UI"/>
          <w:sz w:val="22"/>
          <w:szCs w:val="22"/>
        </w:rPr>
        <w:t xml:space="preserve">í </w:t>
      </w:r>
      <w:r>
        <w:rPr>
          <w:rFonts w:ascii="Segoe UI" w:hAnsi="Segoe UI" w:cs="Segoe UI"/>
          <w:sz w:val="22"/>
          <w:szCs w:val="22"/>
        </w:rPr>
        <w:t xml:space="preserve">jakákoliv </w:t>
      </w:r>
      <w:r w:rsidRPr="0029022C">
        <w:rPr>
          <w:rFonts w:ascii="Segoe UI" w:hAnsi="Segoe UI" w:cs="Segoe UI"/>
          <w:sz w:val="22"/>
          <w:szCs w:val="22"/>
        </w:rPr>
        <w:t>b</w:t>
      </w:r>
      <w:r w:rsidRPr="00C80E86">
        <w:rPr>
          <w:rFonts w:ascii="Segoe UI" w:hAnsi="Segoe UI" w:cs="Segoe UI"/>
          <w:sz w:val="22"/>
          <w:szCs w:val="22"/>
        </w:rPr>
        <w:t xml:space="preserve">ankovní záruka </w:t>
      </w:r>
      <w:r w:rsidRPr="00792FFA">
        <w:rPr>
          <w:rFonts w:ascii="Segoe UI" w:hAnsi="Segoe UI" w:cs="Segoe UI"/>
          <w:sz w:val="22"/>
          <w:szCs w:val="22"/>
        </w:rPr>
        <w:t>(případně bankovní záruky) vystavené dle tohoto</w:t>
      </w:r>
      <w:r w:rsidRPr="00901680">
        <w:rPr>
          <w:rFonts w:ascii="Segoe UI" w:hAnsi="Segoe UI" w:cs="Segoe UI"/>
          <w:sz w:val="22"/>
          <w:szCs w:val="22"/>
        </w:rPr>
        <w:t xml:space="preserve"> článku zajišťovat ne</w:t>
      </w:r>
      <w:r w:rsidRPr="005F034D">
        <w:rPr>
          <w:rFonts w:ascii="Segoe UI" w:hAnsi="Segoe UI" w:cs="Segoe UI"/>
          <w:sz w:val="22"/>
          <w:szCs w:val="22"/>
        </w:rPr>
        <w:t>plnění závazků kterékoli</w:t>
      </w:r>
      <w:r w:rsidRPr="004C55BF">
        <w:rPr>
          <w:rFonts w:ascii="Segoe UI" w:hAnsi="Segoe UI" w:cs="Segoe UI"/>
          <w:sz w:val="22"/>
          <w:szCs w:val="22"/>
        </w:rPr>
        <w:t>v z </w:t>
      </w:r>
      <w:r w:rsidRPr="007642A4">
        <w:rPr>
          <w:rFonts w:ascii="Segoe UI" w:hAnsi="Segoe UI" w:cs="Segoe UI"/>
          <w:sz w:val="22"/>
          <w:szCs w:val="22"/>
        </w:rPr>
        <w:t>těchto os</w:t>
      </w:r>
      <w:r w:rsidRPr="00892B44">
        <w:rPr>
          <w:rFonts w:ascii="Segoe UI" w:hAnsi="Segoe UI" w:cs="Segoe UI"/>
          <w:sz w:val="22"/>
          <w:szCs w:val="22"/>
        </w:rPr>
        <w:t>ob</w:t>
      </w:r>
      <w:r>
        <w:rPr>
          <w:rFonts w:ascii="Segoe UI" w:hAnsi="Segoe UI" w:cs="Segoe UI"/>
          <w:sz w:val="22"/>
          <w:szCs w:val="22"/>
        </w:rPr>
        <w:t>.</w:t>
      </w:r>
    </w:p>
    <w:p w14:paraId="40B9E67B" w14:textId="77777777" w:rsidR="00D06F77" w:rsidRPr="00FF0474" w:rsidRDefault="00D06F77" w:rsidP="000F528D">
      <w:pPr>
        <w:spacing w:after="120" w:line="276" w:lineRule="auto"/>
        <w:jc w:val="center"/>
        <w:rPr>
          <w:rFonts w:ascii="Segoe UI" w:hAnsi="Segoe UI" w:cs="Segoe UI"/>
          <w:b/>
          <w:sz w:val="22"/>
          <w:szCs w:val="22"/>
        </w:rPr>
      </w:pPr>
    </w:p>
    <w:p w14:paraId="36CBD087" w14:textId="77777777" w:rsidR="00A92D47" w:rsidRPr="00FF0474" w:rsidRDefault="00B3190A" w:rsidP="00C34FF2">
      <w:pPr>
        <w:numPr>
          <w:ilvl w:val="0"/>
          <w:numId w:val="5"/>
        </w:numPr>
        <w:spacing w:after="120" w:line="276" w:lineRule="auto"/>
        <w:ind w:left="0" w:firstLine="0"/>
        <w:jc w:val="center"/>
        <w:rPr>
          <w:rFonts w:ascii="Segoe UI" w:hAnsi="Segoe UI" w:cs="Segoe UI"/>
          <w:b/>
          <w:sz w:val="22"/>
          <w:szCs w:val="22"/>
        </w:rPr>
      </w:pPr>
      <w:bookmarkStart w:id="77" w:name="_Ref114216955"/>
      <w:r w:rsidRPr="00FF0474">
        <w:rPr>
          <w:rFonts w:ascii="Segoe UI" w:hAnsi="Segoe UI" w:cs="Segoe UI"/>
          <w:b/>
          <w:bCs/>
          <w:sz w:val="22"/>
          <w:szCs w:val="22"/>
        </w:rPr>
        <w:t xml:space="preserve">Zajištění </w:t>
      </w:r>
      <w:r w:rsidR="0065108B" w:rsidRPr="00FF0474">
        <w:rPr>
          <w:rFonts w:ascii="Segoe UI" w:hAnsi="Segoe UI" w:cs="Segoe UI"/>
          <w:b/>
          <w:bCs/>
          <w:sz w:val="22"/>
          <w:szCs w:val="22"/>
        </w:rPr>
        <w:t xml:space="preserve">a utvrzení </w:t>
      </w:r>
      <w:r w:rsidRPr="00FF0474">
        <w:rPr>
          <w:rFonts w:ascii="Segoe UI" w:hAnsi="Segoe UI" w:cs="Segoe UI"/>
          <w:b/>
          <w:bCs/>
          <w:sz w:val="22"/>
          <w:szCs w:val="22"/>
        </w:rPr>
        <w:t xml:space="preserve">povinností </w:t>
      </w:r>
      <w:r w:rsidR="00BE2007" w:rsidRPr="00FF0474">
        <w:rPr>
          <w:rFonts w:ascii="Segoe UI" w:hAnsi="Segoe UI" w:cs="Segoe UI"/>
          <w:b/>
          <w:bCs/>
          <w:sz w:val="22"/>
          <w:szCs w:val="22"/>
        </w:rPr>
        <w:t>Zhotovitel</w:t>
      </w:r>
      <w:r w:rsidRPr="00FF0474">
        <w:rPr>
          <w:rFonts w:ascii="Segoe UI" w:hAnsi="Segoe UI" w:cs="Segoe UI"/>
          <w:b/>
          <w:bCs/>
          <w:sz w:val="22"/>
          <w:szCs w:val="22"/>
        </w:rPr>
        <w:t>e</w:t>
      </w:r>
      <w:bookmarkEnd w:id="77"/>
    </w:p>
    <w:p w14:paraId="440BAEB3" w14:textId="69021350" w:rsidR="00A92D47" w:rsidRPr="00FF0474" w:rsidRDefault="00A92D4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Pokud bude </w:t>
      </w:r>
      <w:r w:rsidR="00BE2007" w:rsidRPr="00FF0474">
        <w:rPr>
          <w:rFonts w:ascii="Segoe UI" w:hAnsi="Segoe UI" w:cs="Segoe UI"/>
          <w:sz w:val="22"/>
          <w:szCs w:val="22"/>
        </w:rPr>
        <w:t>Objednatel</w:t>
      </w:r>
      <w:r w:rsidRPr="00FF0474">
        <w:rPr>
          <w:rFonts w:ascii="Segoe UI" w:hAnsi="Segoe UI" w:cs="Segoe UI"/>
          <w:sz w:val="22"/>
          <w:szCs w:val="22"/>
        </w:rPr>
        <w:t xml:space="preserve"> v prodlení s úhradou ceny proti sjednanému termínu je povinen zaplatit </w:t>
      </w:r>
      <w:r w:rsidR="00BE2007" w:rsidRPr="00FF0474">
        <w:rPr>
          <w:rFonts w:ascii="Segoe UI" w:hAnsi="Segoe UI" w:cs="Segoe UI"/>
          <w:sz w:val="22"/>
          <w:szCs w:val="22"/>
        </w:rPr>
        <w:t>Zhotovitel</w:t>
      </w:r>
      <w:r w:rsidRPr="00FF0474">
        <w:rPr>
          <w:rFonts w:ascii="Segoe UI" w:hAnsi="Segoe UI" w:cs="Segoe UI"/>
          <w:sz w:val="22"/>
          <w:szCs w:val="22"/>
        </w:rPr>
        <w:t>i úrok z prodlení ve výši 0,</w:t>
      </w:r>
      <w:r w:rsidR="00FC37DF">
        <w:rPr>
          <w:rFonts w:ascii="Segoe UI" w:hAnsi="Segoe UI" w:cs="Segoe UI"/>
          <w:sz w:val="22"/>
          <w:szCs w:val="22"/>
        </w:rPr>
        <w:t>0</w:t>
      </w:r>
      <w:r w:rsidR="00787B66">
        <w:rPr>
          <w:rFonts w:ascii="Segoe UI" w:hAnsi="Segoe UI" w:cs="Segoe UI"/>
          <w:sz w:val="22"/>
          <w:szCs w:val="22"/>
        </w:rPr>
        <w:t>1</w:t>
      </w:r>
      <w:r w:rsidR="00FC37DF">
        <w:rPr>
          <w:rFonts w:ascii="Segoe UI" w:hAnsi="Segoe UI" w:cs="Segoe UI"/>
          <w:sz w:val="22"/>
          <w:szCs w:val="22"/>
        </w:rPr>
        <w:t>5</w:t>
      </w:r>
      <w:r w:rsidR="004C47B6">
        <w:rPr>
          <w:rFonts w:ascii="Segoe UI" w:hAnsi="Segoe UI" w:cs="Segoe UI"/>
          <w:sz w:val="22"/>
          <w:szCs w:val="22"/>
        </w:rPr>
        <w:t xml:space="preserve"> </w:t>
      </w:r>
      <w:r w:rsidRPr="00FF0474">
        <w:rPr>
          <w:rFonts w:ascii="Segoe UI" w:hAnsi="Segoe UI" w:cs="Segoe UI"/>
          <w:sz w:val="22"/>
          <w:szCs w:val="22"/>
        </w:rPr>
        <w:t>% z dlužné částky za každý i započatý den prodlení.</w:t>
      </w:r>
    </w:p>
    <w:p w14:paraId="0F39D2D6" w14:textId="77777777" w:rsidR="00A92D47"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Objednatel</w:t>
      </w:r>
      <w:r w:rsidR="00A92D47" w:rsidRPr="00FF0474">
        <w:rPr>
          <w:rFonts w:ascii="Segoe UI" w:hAnsi="Segoe UI" w:cs="Segoe UI"/>
          <w:sz w:val="22"/>
          <w:szCs w:val="22"/>
        </w:rPr>
        <w:t xml:space="preserve"> je oprávněn na </w:t>
      </w:r>
      <w:r w:rsidRPr="00FF0474">
        <w:rPr>
          <w:rFonts w:ascii="Segoe UI" w:hAnsi="Segoe UI" w:cs="Segoe UI"/>
          <w:sz w:val="22"/>
          <w:szCs w:val="22"/>
        </w:rPr>
        <w:t>Zhotovitel</w:t>
      </w:r>
      <w:r w:rsidR="00A92D47" w:rsidRPr="00FF0474">
        <w:rPr>
          <w:rFonts w:ascii="Segoe UI" w:hAnsi="Segoe UI" w:cs="Segoe UI"/>
          <w:sz w:val="22"/>
          <w:szCs w:val="22"/>
        </w:rPr>
        <w:t xml:space="preserve">i požadovat a </w:t>
      </w:r>
      <w:r w:rsidRPr="00FF0474">
        <w:rPr>
          <w:rFonts w:ascii="Segoe UI" w:hAnsi="Segoe UI" w:cs="Segoe UI"/>
          <w:sz w:val="22"/>
          <w:szCs w:val="22"/>
        </w:rPr>
        <w:t>Zhotovitel</w:t>
      </w:r>
      <w:r w:rsidR="00A92D47" w:rsidRPr="00FF0474">
        <w:rPr>
          <w:rFonts w:ascii="Segoe UI" w:hAnsi="Segoe UI" w:cs="Segoe UI"/>
          <w:sz w:val="22"/>
          <w:szCs w:val="22"/>
        </w:rPr>
        <w:t xml:space="preserve"> se zavazuje </w:t>
      </w:r>
      <w:r w:rsidRPr="00FF0474">
        <w:rPr>
          <w:rFonts w:ascii="Segoe UI" w:hAnsi="Segoe UI" w:cs="Segoe UI"/>
          <w:sz w:val="22"/>
          <w:szCs w:val="22"/>
        </w:rPr>
        <w:t>Objednatel</w:t>
      </w:r>
      <w:r w:rsidR="00A92D47" w:rsidRPr="00FF0474">
        <w:rPr>
          <w:rFonts w:ascii="Segoe UI" w:hAnsi="Segoe UI" w:cs="Segoe UI"/>
          <w:sz w:val="22"/>
          <w:szCs w:val="22"/>
        </w:rPr>
        <w:t>i zaplatit tyto smluvní pokuty:</w:t>
      </w:r>
    </w:p>
    <w:p w14:paraId="385A0BFF" w14:textId="77777777" w:rsidR="00E05D0C" w:rsidRPr="00BC4B78" w:rsidRDefault="00E05D0C" w:rsidP="00C34FF2">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FF0474">
        <w:rPr>
          <w:rFonts w:ascii="Segoe UI" w:hAnsi="Segoe UI" w:cs="Segoe UI"/>
          <w:snapToGrid w:val="0"/>
          <w:sz w:val="22"/>
          <w:szCs w:val="22"/>
        </w:rPr>
        <w:t xml:space="preserve">ve </w:t>
      </w:r>
      <w:r w:rsidRPr="00BC4B78">
        <w:rPr>
          <w:rFonts w:ascii="Segoe UI" w:hAnsi="Segoe UI" w:cs="Segoe UI"/>
          <w:snapToGrid w:val="0"/>
          <w:sz w:val="22"/>
          <w:szCs w:val="22"/>
        </w:rPr>
        <w:t xml:space="preserve">výši </w:t>
      </w:r>
      <w:r w:rsidR="00BF5D29">
        <w:rPr>
          <w:rFonts w:ascii="Segoe UI" w:hAnsi="Segoe UI" w:cs="Segoe UI"/>
          <w:snapToGrid w:val="0"/>
          <w:sz w:val="22"/>
          <w:szCs w:val="22"/>
        </w:rPr>
        <w:t>20</w:t>
      </w:r>
      <w:r w:rsidR="00AA278C">
        <w:rPr>
          <w:rFonts w:ascii="Segoe UI" w:hAnsi="Segoe UI" w:cs="Segoe UI"/>
          <w:snapToGrid w:val="0"/>
          <w:sz w:val="22"/>
          <w:szCs w:val="22"/>
        </w:rPr>
        <w:t> </w:t>
      </w:r>
      <w:r w:rsidR="00161442" w:rsidRPr="00BC4B78">
        <w:rPr>
          <w:rFonts w:ascii="Segoe UI" w:hAnsi="Segoe UI" w:cs="Segoe UI"/>
          <w:snapToGrid w:val="0"/>
          <w:sz w:val="22"/>
          <w:szCs w:val="22"/>
        </w:rPr>
        <w:t>000</w:t>
      </w:r>
      <w:r w:rsidR="00AA278C">
        <w:rPr>
          <w:rFonts w:ascii="Segoe UI" w:hAnsi="Segoe UI" w:cs="Segoe UI"/>
          <w:snapToGrid w:val="0"/>
          <w:sz w:val="22"/>
          <w:szCs w:val="22"/>
        </w:rPr>
        <w:t> </w:t>
      </w:r>
      <w:r w:rsidRPr="00BC4B78">
        <w:rPr>
          <w:rFonts w:ascii="Segoe UI" w:hAnsi="Segoe UI" w:cs="Segoe UI"/>
          <w:snapToGrid w:val="0"/>
          <w:sz w:val="22"/>
          <w:szCs w:val="22"/>
        </w:rPr>
        <w:t xml:space="preserve">Kč za každé porušení závazků </w:t>
      </w:r>
      <w:r w:rsidR="00BE2007" w:rsidRPr="00BC4B78">
        <w:rPr>
          <w:rFonts w:ascii="Segoe UI" w:hAnsi="Segoe UI" w:cs="Segoe UI"/>
          <w:snapToGrid w:val="0"/>
          <w:sz w:val="22"/>
          <w:szCs w:val="22"/>
        </w:rPr>
        <w:t>Zhotovitel</w:t>
      </w:r>
      <w:r w:rsidRPr="00BC4B78">
        <w:rPr>
          <w:rFonts w:ascii="Segoe UI" w:hAnsi="Segoe UI" w:cs="Segoe UI"/>
          <w:snapToGrid w:val="0"/>
          <w:sz w:val="22"/>
          <w:szCs w:val="22"/>
        </w:rPr>
        <w:t xml:space="preserve">e se zahájením prací na zhotovení </w:t>
      </w:r>
      <w:r w:rsidR="0076283F" w:rsidRPr="00BC4B78">
        <w:rPr>
          <w:rFonts w:ascii="Segoe UI" w:hAnsi="Segoe UI" w:cs="Segoe UI"/>
          <w:snapToGrid w:val="0"/>
          <w:sz w:val="22"/>
          <w:szCs w:val="22"/>
        </w:rPr>
        <w:t>Stavby</w:t>
      </w:r>
      <w:r w:rsidRPr="00BC4B78">
        <w:rPr>
          <w:rFonts w:ascii="Segoe UI" w:hAnsi="Segoe UI" w:cs="Segoe UI"/>
          <w:snapToGrid w:val="0"/>
          <w:sz w:val="22"/>
          <w:szCs w:val="22"/>
        </w:rPr>
        <w:t>, a to za každý i započatý den prodlení</w:t>
      </w:r>
      <w:r w:rsidR="00B62708" w:rsidRPr="00BC4B78">
        <w:rPr>
          <w:rFonts w:ascii="Segoe UI" w:hAnsi="Segoe UI" w:cs="Segoe UI"/>
          <w:snapToGrid w:val="0"/>
          <w:sz w:val="22"/>
          <w:szCs w:val="22"/>
        </w:rPr>
        <w:t>;</w:t>
      </w:r>
    </w:p>
    <w:p w14:paraId="7590C5B7" w14:textId="4EE56772" w:rsidR="006D5CCD" w:rsidRDefault="00000677" w:rsidP="00BF5D29">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BC4B78">
        <w:rPr>
          <w:rFonts w:ascii="Segoe UI" w:hAnsi="Segoe UI" w:cs="Segoe UI"/>
          <w:snapToGrid w:val="0"/>
          <w:sz w:val="22"/>
          <w:szCs w:val="22"/>
        </w:rPr>
        <w:t xml:space="preserve">ve výši </w:t>
      </w:r>
      <w:r w:rsidR="00FC37DF">
        <w:rPr>
          <w:rFonts w:ascii="Segoe UI" w:hAnsi="Segoe UI" w:cs="Segoe UI"/>
          <w:snapToGrid w:val="0"/>
          <w:sz w:val="22"/>
          <w:szCs w:val="22"/>
        </w:rPr>
        <w:t>5</w:t>
      </w:r>
      <w:r w:rsidR="00BF5D29">
        <w:rPr>
          <w:rFonts w:ascii="Segoe UI" w:hAnsi="Segoe UI" w:cs="Segoe UI"/>
          <w:snapToGrid w:val="0"/>
          <w:sz w:val="22"/>
          <w:szCs w:val="22"/>
        </w:rPr>
        <w:t>0</w:t>
      </w:r>
      <w:r w:rsidR="00AA278C">
        <w:rPr>
          <w:rFonts w:ascii="Segoe UI" w:hAnsi="Segoe UI" w:cs="Segoe UI"/>
          <w:snapToGrid w:val="0"/>
          <w:sz w:val="22"/>
          <w:szCs w:val="22"/>
        </w:rPr>
        <w:t> </w:t>
      </w:r>
      <w:r w:rsidRPr="00BC4B78">
        <w:rPr>
          <w:rFonts w:ascii="Segoe UI" w:hAnsi="Segoe UI" w:cs="Segoe UI"/>
          <w:snapToGrid w:val="0"/>
          <w:sz w:val="22"/>
          <w:szCs w:val="22"/>
        </w:rPr>
        <w:t>000</w:t>
      </w:r>
      <w:r w:rsidR="00AA278C">
        <w:rPr>
          <w:rFonts w:ascii="Segoe UI" w:hAnsi="Segoe UI" w:cs="Segoe UI"/>
          <w:snapToGrid w:val="0"/>
          <w:sz w:val="22"/>
          <w:szCs w:val="22"/>
        </w:rPr>
        <w:t> </w:t>
      </w:r>
      <w:r w:rsidRPr="00BC4B78">
        <w:rPr>
          <w:rFonts w:ascii="Segoe UI" w:hAnsi="Segoe UI" w:cs="Segoe UI"/>
          <w:snapToGrid w:val="0"/>
          <w:sz w:val="22"/>
          <w:szCs w:val="22"/>
        </w:rPr>
        <w:t>Kč za každ</w:t>
      </w:r>
      <w:r w:rsidR="00BF5D29">
        <w:rPr>
          <w:rFonts w:ascii="Segoe UI" w:hAnsi="Segoe UI" w:cs="Segoe UI"/>
          <w:snapToGrid w:val="0"/>
          <w:sz w:val="22"/>
          <w:szCs w:val="22"/>
        </w:rPr>
        <w:t xml:space="preserve">ý započatý den prodlení </w:t>
      </w:r>
      <w:r w:rsidRPr="00BC4B78">
        <w:rPr>
          <w:rFonts w:ascii="Segoe UI" w:hAnsi="Segoe UI" w:cs="Segoe UI"/>
          <w:snapToGrid w:val="0"/>
          <w:sz w:val="22"/>
          <w:szCs w:val="22"/>
        </w:rPr>
        <w:t>Zhotovitele</w:t>
      </w:r>
      <w:r w:rsidR="00BF5D29">
        <w:rPr>
          <w:rFonts w:ascii="Segoe UI" w:hAnsi="Segoe UI" w:cs="Segoe UI"/>
          <w:snapToGrid w:val="0"/>
          <w:sz w:val="22"/>
          <w:szCs w:val="22"/>
        </w:rPr>
        <w:t xml:space="preserve"> s dokončením a předáním a převzetím díla v termínech dle </w:t>
      </w:r>
      <w:r w:rsidR="00BF5D29" w:rsidRPr="00F63D93">
        <w:rPr>
          <w:rFonts w:ascii="Segoe UI" w:hAnsi="Segoe UI" w:cs="Segoe UI"/>
          <w:snapToGrid w:val="0"/>
          <w:sz w:val="22"/>
          <w:szCs w:val="22"/>
        </w:rPr>
        <w:t xml:space="preserve">čl. </w:t>
      </w:r>
      <w:r w:rsidR="00F63D93" w:rsidRPr="00F63D93">
        <w:rPr>
          <w:rFonts w:ascii="Segoe UI" w:hAnsi="Segoe UI" w:cs="Segoe UI"/>
          <w:snapToGrid w:val="0"/>
          <w:sz w:val="22"/>
          <w:szCs w:val="22"/>
        </w:rPr>
        <w:fldChar w:fldCharType="begin"/>
      </w:r>
      <w:r w:rsidR="00F63D93" w:rsidRPr="00F63D93">
        <w:rPr>
          <w:rFonts w:ascii="Segoe UI" w:hAnsi="Segoe UI" w:cs="Segoe UI"/>
          <w:snapToGrid w:val="0"/>
          <w:sz w:val="22"/>
          <w:szCs w:val="22"/>
        </w:rPr>
        <w:instrText xml:space="preserve"> REF _Ref114215324 \r \h </w:instrText>
      </w:r>
      <w:r w:rsidR="00F63D93">
        <w:rPr>
          <w:rFonts w:ascii="Segoe UI" w:hAnsi="Segoe UI" w:cs="Segoe UI"/>
          <w:snapToGrid w:val="0"/>
          <w:sz w:val="22"/>
          <w:szCs w:val="22"/>
        </w:rPr>
        <w:instrText xml:space="preserve"> \* MERGEFORMAT </w:instrText>
      </w:r>
      <w:r w:rsidR="00F63D93" w:rsidRPr="00F63D93">
        <w:rPr>
          <w:rFonts w:ascii="Segoe UI" w:hAnsi="Segoe UI" w:cs="Segoe UI"/>
          <w:snapToGrid w:val="0"/>
          <w:sz w:val="22"/>
          <w:szCs w:val="22"/>
        </w:rPr>
      </w:r>
      <w:r w:rsidR="00F63D93" w:rsidRPr="00F63D93">
        <w:rPr>
          <w:rFonts w:ascii="Segoe UI" w:hAnsi="Segoe UI" w:cs="Segoe UI"/>
          <w:snapToGrid w:val="0"/>
          <w:sz w:val="22"/>
          <w:szCs w:val="22"/>
        </w:rPr>
        <w:fldChar w:fldCharType="separate"/>
      </w:r>
      <w:r w:rsidR="00F63D93" w:rsidRPr="00F63D93">
        <w:rPr>
          <w:rFonts w:ascii="Segoe UI" w:hAnsi="Segoe UI" w:cs="Segoe UI"/>
          <w:snapToGrid w:val="0"/>
          <w:sz w:val="22"/>
          <w:szCs w:val="22"/>
        </w:rPr>
        <w:t>III</w:t>
      </w:r>
      <w:r w:rsidR="00F63D93" w:rsidRPr="00F63D93">
        <w:rPr>
          <w:rFonts w:ascii="Segoe UI" w:hAnsi="Segoe UI" w:cs="Segoe UI"/>
          <w:snapToGrid w:val="0"/>
          <w:sz w:val="22"/>
          <w:szCs w:val="22"/>
        </w:rPr>
        <w:fldChar w:fldCharType="end"/>
      </w:r>
      <w:r w:rsidR="00F63D93" w:rsidRPr="00F63D93">
        <w:rPr>
          <w:rFonts w:ascii="Segoe UI" w:hAnsi="Segoe UI" w:cs="Segoe UI"/>
          <w:snapToGrid w:val="0"/>
          <w:sz w:val="22"/>
          <w:szCs w:val="22"/>
        </w:rPr>
        <w:t>.</w:t>
      </w:r>
      <w:r w:rsidR="00BF5D29" w:rsidRPr="00F63D93">
        <w:rPr>
          <w:rFonts w:ascii="Segoe UI" w:hAnsi="Segoe UI" w:cs="Segoe UI"/>
          <w:snapToGrid w:val="0"/>
          <w:sz w:val="22"/>
          <w:szCs w:val="22"/>
        </w:rPr>
        <w:t xml:space="preserve"> této</w:t>
      </w:r>
      <w:r w:rsidR="00406D20">
        <w:rPr>
          <w:rFonts w:ascii="Segoe UI" w:hAnsi="Segoe UI" w:cs="Segoe UI"/>
          <w:snapToGrid w:val="0"/>
          <w:sz w:val="22"/>
          <w:szCs w:val="22"/>
        </w:rPr>
        <w:t xml:space="preserve"> smlouvy</w:t>
      </w:r>
      <w:r w:rsidR="006D5CCD">
        <w:rPr>
          <w:rFonts w:ascii="Segoe UI" w:hAnsi="Segoe UI" w:cs="Segoe UI"/>
          <w:snapToGrid w:val="0"/>
          <w:sz w:val="22"/>
          <w:szCs w:val="22"/>
        </w:rPr>
        <w:t xml:space="preserve">, </w:t>
      </w:r>
    </w:p>
    <w:p w14:paraId="718B0E93" w14:textId="7A37E377" w:rsidR="00E05D0C" w:rsidRDefault="006D5CCD" w:rsidP="00BF5D29">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Pr>
          <w:rFonts w:ascii="Segoe UI" w:hAnsi="Segoe UI" w:cs="Segoe UI"/>
          <w:snapToGrid w:val="0"/>
          <w:sz w:val="22"/>
          <w:szCs w:val="22"/>
        </w:rPr>
        <w:t xml:space="preserve">ve výši 5 000 Kč za každý započatý den prodlení Zhotovitele v případně prodlení oproti </w:t>
      </w:r>
      <w:proofErr w:type="spellStart"/>
      <w:r>
        <w:rPr>
          <w:rFonts w:ascii="Segoe UI" w:hAnsi="Segoe UI" w:cs="Segoe UI"/>
          <w:snapToGrid w:val="0"/>
          <w:sz w:val="22"/>
          <w:szCs w:val="22"/>
        </w:rPr>
        <w:t>Harmongoramu</w:t>
      </w:r>
      <w:proofErr w:type="spellEnd"/>
      <w:r w:rsidR="00000677" w:rsidRPr="001E602D">
        <w:rPr>
          <w:rFonts w:ascii="Segoe UI" w:hAnsi="Segoe UI" w:cs="Segoe UI"/>
          <w:snapToGrid w:val="0"/>
          <w:sz w:val="22"/>
          <w:szCs w:val="22"/>
        </w:rPr>
        <w:t>;</w:t>
      </w:r>
    </w:p>
    <w:p w14:paraId="7EBB0E8A" w14:textId="77777777" w:rsidR="00BF5D29" w:rsidRDefault="00BF5D29" w:rsidP="00BF5D29">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C80E86">
        <w:rPr>
          <w:rFonts w:ascii="Segoe UI" w:hAnsi="Segoe UI" w:cs="Segoe UI"/>
          <w:snapToGrid w:val="0"/>
          <w:sz w:val="22"/>
          <w:szCs w:val="22"/>
        </w:rPr>
        <w:t xml:space="preserve">ve výši </w:t>
      </w:r>
      <w:r>
        <w:rPr>
          <w:rFonts w:ascii="Segoe UI" w:hAnsi="Segoe UI" w:cs="Segoe UI"/>
          <w:snapToGrid w:val="0"/>
          <w:sz w:val="22"/>
          <w:szCs w:val="22"/>
        </w:rPr>
        <w:t>20</w:t>
      </w:r>
      <w:r w:rsidRPr="00792FFA">
        <w:rPr>
          <w:rFonts w:ascii="Segoe UI" w:hAnsi="Segoe UI" w:cs="Segoe UI"/>
          <w:snapToGrid w:val="0"/>
          <w:sz w:val="22"/>
          <w:szCs w:val="22"/>
        </w:rPr>
        <w:t> 000 Kč z</w:t>
      </w:r>
      <w:r w:rsidRPr="00901680">
        <w:rPr>
          <w:rFonts w:ascii="Segoe UI" w:hAnsi="Segoe UI" w:cs="Segoe UI"/>
          <w:snapToGrid w:val="0"/>
          <w:sz w:val="22"/>
          <w:szCs w:val="22"/>
        </w:rPr>
        <w:t xml:space="preserve">a každý </w:t>
      </w:r>
      <w:r w:rsidRPr="005F034D">
        <w:rPr>
          <w:rFonts w:ascii="Segoe UI" w:hAnsi="Segoe UI" w:cs="Segoe UI"/>
          <w:snapToGrid w:val="0"/>
          <w:sz w:val="22"/>
          <w:szCs w:val="22"/>
        </w:rPr>
        <w:t>i započa</w:t>
      </w:r>
      <w:r w:rsidRPr="004C55BF">
        <w:rPr>
          <w:rFonts w:ascii="Segoe UI" w:hAnsi="Segoe UI" w:cs="Segoe UI"/>
          <w:snapToGrid w:val="0"/>
          <w:sz w:val="22"/>
          <w:szCs w:val="22"/>
        </w:rPr>
        <w:t xml:space="preserve">tý den </w:t>
      </w:r>
      <w:r w:rsidRPr="007642A4">
        <w:rPr>
          <w:rFonts w:ascii="Segoe UI" w:hAnsi="Segoe UI" w:cs="Segoe UI"/>
          <w:snapToGrid w:val="0"/>
          <w:sz w:val="22"/>
          <w:szCs w:val="22"/>
        </w:rPr>
        <w:t>neoprá</w:t>
      </w:r>
      <w:r w:rsidRPr="00892B44">
        <w:rPr>
          <w:rFonts w:ascii="Segoe UI" w:hAnsi="Segoe UI" w:cs="Segoe UI"/>
          <w:snapToGrid w:val="0"/>
          <w:sz w:val="22"/>
          <w:szCs w:val="22"/>
        </w:rPr>
        <w:t xml:space="preserve">vněného zastavení či přerušení prací </w:t>
      </w:r>
      <w:r w:rsidRPr="00E16A1D">
        <w:rPr>
          <w:rFonts w:ascii="Segoe UI" w:hAnsi="Segoe UI" w:cs="Segoe UI"/>
          <w:snapToGrid w:val="0"/>
          <w:sz w:val="22"/>
          <w:szCs w:val="22"/>
        </w:rPr>
        <w:t>na Stavbě ze strany Zhotovitele</w:t>
      </w:r>
      <w:r>
        <w:rPr>
          <w:rFonts w:ascii="Segoe UI" w:hAnsi="Segoe UI" w:cs="Segoe UI"/>
          <w:snapToGrid w:val="0"/>
          <w:sz w:val="22"/>
          <w:szCs w:val="22"/>
        </w:rPr>
        <w:t>;</w:t>
      </w:r>
    </w:p>
    <w:p w14:paraId="6929CF1F" w14:textId="7721D11B" w:rsidR="00D517F5" w:rsidRDefault="00D517F5" w:rsidP="002040C4">
      <w:pPr>
        <w:tabs>
          <w:tab w:val="num" w:pos="1260"/>
        </w:tabs>
        <w:spacing w:after="120" w:line="276" w:lineRule="auto"/>
        <w:ind w:left="900"/>
        <w:jc w:val="both"/>
        <w:rPr>
          <w:rFonts w:ascii="Segoe UI" w:hAnsi="Segoe UI" w:cs="Segoe UI"/>
          <w:snapToGrid w:val="0"/>
          <w:sz w:val="22"/>
          <w:szCs w:val="22"/>
        </w:rPr>
        <w:pPrChange w:id="78" w:author="Martin Látal" w:date="2023-03-24T09:32:00Z">
          <w:pPr>
            <w:numPr>
              <w:numId w:val="1"/>
            </w:numPr>
            <w:tabs>
              <w:tab w:val="num" w:pos="0"/>
              <w:tab w:val="num" w:pos="851"/>
            </w:tabs>
            <w:spacing w:after="120" w:line="276" w:lineRule="auto"/>
            <w:ind w:left="851" w:hanging="425"/>
            <w:jc w:val="both"/>
          </w:pPr>
        </w:pPrChange>
      </w:pPr>
      <w:del w:id="79" w:author="Kristýna Dvořáková" w:date="2023-03-23T14:48:00Z">
        <w:r w:rsidDel="00F65B8A">
          <w:rPr>
            <w:rFonts w:ascii="Segoe UI" w:hAnsi="Segoe UI" w:cs="Segoe UI"/>
            <w:snapToGrid w:val="0"/>
            <w:sz w:val="22"/>
            <w:szCs w:val="22"/>
          </w:rPr>
          <w:delText>ve výši 20 000 Kč za každý i započatý den prodlení s vyklizením Staveniště</w:delText>
        </w:r>
      </w:del>
      <w:r>
        <w:rPr>
          <w:rFonts w:ascii="Segoe UI" w:hAnsi="Segoe UI" w:cs="Segoe UI"/>
          <w:snapToGrid w:val="0"/>
          <w:sz w:val="22"/>
          <w:szCs w:val="22"/>
        </w:rPr>
        <w:t>;</w:t>
      </w:r>
    </w:p>
    <w:p w14:paraId="03FBD65F" w14:textId="309DB84F" w:rsidR="00930333" w:rsidRDefault="00BF5D29" w:rsidP="00043B7B">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Pr>
          <w:rFonts w:ascii="Segoe UI" w:hAnsi="Segoe UI" w:cs="Segoe UI"/>
          <w:snapToGrid w:val="0"/>
          <w:sz w:val="22"/>
          <w:szCs w:val="22"/>
        </w:rPr>
        <w:t xml:space="preserve">ve výši </w:t>
      </w:r>
      <w:r w:rsidR="00FC37DF">
        <w:rPr>
          <w:rFonts w:ascii="Segoe UI" w:hAnsi="Segoe UI" w:cs="Segoe UI"/>
          <w:snapToGrid w:val="0"/>
          <w:sz w:val="22"/>
          <w:szCs w:val="22"/>
        </w:rPr>
        <w:t>3</w:t>
      </w:r>
      <w:r>
        <w:rPr>
          <w:rFonts w:ascii="Segoe UI" w:hAnsi="Segoe UI" w:cs="Segoe UI"/>
          <w:snapToGrid w:val="0"/>
          <w:sz w:val="22"/>
          <w:szCs w:val="22"/>
        </w:rPr>
        <w:t xml:space="preserve">0 000 Kč za každý i započatý den prodlení se splněním závazku podat </w:t>
      </w:r>
      <w:r>
        <w:rPr>
          <w:rFonts w:ascii="Segoe UI" w:hAnsi="Segoe UI" w:cs="Segoe UI"/>
          <w:sz w:val="22"/>
          <w:szCs w:val="22"/>
        </w:rPr>
        <w:t>žádost o vydání kolaudačního souhlasu/rozhodnutí</w:t>
      </w:r>
      <w:r>
        <w:rPr>
          <w:rFonts w:ascii="Segoe UI" w:hAnsi="Segoe UI" w:cs="Segoe UI"/>
          <w:snapToGrid w:val="0"/>
          <w:sz w:val="22"/>
          <w:szCs w:val="22"/>
        </w:rPr>
        <w:t xml:space="preserve"> v souladu či se zajištěním vydání kolaudačního </w:t>
      </w:r>
      <w:r w:rsidRPr="00331DA4">
        <w:rPr>
          <w:rFonts w:ascii="Segoe UI" w:hAnsi="Segoe UI" w:cs="Segoe UI"/>
          <w:snapToGrid w:val="0"/>
          <w:sz w:val="22"/>
          <w:szCs w:val="22"/>
        </w:rPr>
        <w:t>souhlasu</w:t>
      </w:r>
      <w:r>
        <w:rPr>
          <w:rFonts w:ascii="Segoe UI" w:hAnsi="Segoe UI" w:cs="Segoe UI"/>
          <w:snapToGrid w:val="0"/>
          <w:sz w:val="22"/>
          <w:szCs w:val="22"/>
        </w:rPr>
        <w:t>/rozhodnutí</w:t>
      </w:r>
      <w:r w:rsidRPr="00331DA4">
        <w:rPr>
          <w:rFonts w:ascii="Segoe UI" w:hAnsi="Segoe UI" w:cs="Segoe UI"/>
          <w:snapToGrid w:val="0"/>
          <w:sz w:val="22"/>
          <w:szCs w:val="22"/>
        </w:rPr>
        <w:t xml:space="preserve"> </w:t>
      </w:r>
      <w:r w:rsidR="00042B76">
        <w:rPr>
          <w:rFonts w:ascii="Segoe UI" w:hAnsi="Segoe UI" w:cs="Segoe UI"/>
          <w:snapToGrid w:val="0"/>
          <w:sz w:val="22"/>
          <w:szCs w:val="22"/>
        </w:rPr>
        <w:t>v souladu s </w:t>
      </w:r>
      <w:r w:rsidR="00042B76" w:rsidRPr="000600CA">
        <w:rPr>
          <w:rFonts w:ascii="Segoe UI" w:hAnsi="Segoe UI" w:cs="Segoe UI"/>
          <w:snapToGrid w:val="0"/>
          <w:sz w:val="22"/>
          <w:szCs w:val="22"/>
        </w:rPr>
        <w:t xml:space="preserve">odst. </w:t>
      </w:r>
      <w:r w:rsidR="00042B76" w:rsidRPr="000600CA">
        <w:rPr>
          <w:rFonts w:ascii="Segoe UI" w:hAnsi="Segoe UI" w:cs="Segoe UI"/>
          <w:snapToGrid w:val="0"/>
          <w:sz w:val="22"/>
          <w:szCs w:val="22"/>
        </w:rPr>
        <w:fldChar w:fldCharType="begin"/>
      </w:r>
      <w:r w:rsidR="00042B76" w:rsidRPr="000600CA">
        <w:rPr>
          <w:rFonts w:ascii="Segoe UI" w:hAnsi="Segoe UI" w:cs="Segoe UI"/>
          <w:snapToGrid w:val="0"/>
          <w:sz w:val="22"/>
          <w:szCs w:val="22"/>
        </w:rPr>
        <w:instrText xml:space="preserve"> REF _Ref435356705 \n \h </w:instrText>
      </w:r>
      <w:r w:rsidR="00042B76">
        <w:rPr>
          <w:rFonts w:ascii="Segoe UI" w:hAnsi="Segoe UI" w:cs="Segoe UI"/>
          <w:snapToGrid w:val="0"/>
          <w:sz w:val="22"/>
          <w:szCs w:val="22"/>
        </w:rPr>
        <w:instrText xml:space="preserve"> \* MERGEFORMAT </w:instrText>
      </w:r>
      <w:r w:rsidR="00042B76" w:rsidRPr="000600CA">
        <w:rPr>
          <w:rFonts w:ascii="Segoe UI" w:hAnsi="Segoe UI" w:cs="Segoe UI"/>
          <w:snapToGrid w:val="0"/>
          <w:sz w:val="22"/>
          <w:szCs w:val="22"/>
        </w:rPr>
      </w:r>
      <w:r w:rsidR="00042B76" w:rsidRPr="000600CA">
        <w:rPr>
          <w:rFonts w:ascii="Segoe UI" w:hAnsi="Segoe UI" w:cs="Segoe UI"/>
          <w:snapToGrid w:val="0"/>
          <w:sz w:val="22"/>
          <w:szCs w:val="22"/>
        </w:rPr>
        <w:fldChar w:fldCharType="separate"/>
      </w:r>
      <w:r w:rsidR="00042B76" w:rsidRPr="000600CA">
        <w:rPr>
          <w:rFonts w:ascii="Segoe UI" w:hAnsi="Segoe UI" w:cs="Segoe UI"/>
          <w:snapToGrid w:val="0"/>
          <w:sz w:val="22"/>
          <w:szCs w:val="22"/>
        </w:rPr>
        <w:t>III.1</w:t>
      </w:r>
      <w:r w:rsidR="00042B76" w:rsidRPr="000600CA">
        <w:rPr>
          <w:rFonts w:ascii="Segoe UI" w:hAnsi="Segoe UI" w:cs="Segoe UI"/>
          <w:snapToGrid w:val="0"/>
          <w:sz w:val="22"/>
          <w:szCs w:val="22"/>
        </w:rPr>
        <w:fldChar w:fldCharType="end"/>
      </w:r>
      <w:r w:rsidR="00042B76" w:rsidRPr="000600CA">
        <w:rPr>
          <w:rFonts w:ascii="Segoe UI" w:hAnsi="Segoe UI" w:cs="Segoe UI"/>
          <w:snapToGrid w:val="0"/>
          <w:sz w:val="22"/>
          <w:szCs w:val="22"/>
        </w:rPr>
        <w:t xml:space="preserve"> písm</w:t>
      </w:r>
      <w:r w:rsidR="00042B76">
        <w:rPr>
          <w:rFonts w:ascii="Segoe UI" w:hAnsi="Segoe UI" w:cs="Segoe UI"/>
          <w:snapToGrid w:val="0"/>
          <w:sz w:val="22"/>
          <w:szCs w:val="22"/>
        </w:rPr>
        <w:t xml:space="preserve">. </w:t>
      </w:r>
      <w:r w:rsidR="00042B76">
        <w:rPr>
          <w:rFonts w:ascii="Segoe UI" w:hAnsi="Segoe UI" w:cs="Segoe UI"/>
          <w:snapToGrid w:val="0"/>
          <w:sz w:val="22"/>
          <w:szCs w:val="22"/>
        </w:rPr>
        <w:fldChar w:fldCharType="begin"/>
      </w:r>
      <w:r w:rsidR="00042B76">
        <w:rPr>
          <w:rFonts w:ascii="Segoe UI" w:hAnsi="Segoe UI" w:cs="Segoe UI"/>
          <w:snapToGrid w:val="0"/>
          <w:sz w:val="22"/>
          <w:szCs w:val="22"/>
        </w:rPr>
        <w:instrText xml:space="preserve"> REF _Ref114215394 \n \h </w:instrText>
      </w:r>
      <w:r w:rsidR="00042B76">
        <w:rPr>
          <w:rFonts w:ascii="Segoe UI" w:hAnsi="Segoe UI" w:cs="Segoe UI"/>
          <w:snapToGrid w:val="0"/>
          <w:sz w:val="22"/>
          <w:szCs w:val="22"/>
        </w:rPr>
      </w:r>
      <w:r w:rsidR="00042B76">
        <w:rPr>
          <w:rFonts w:ascii="Segoe UI" w:hAnsi="Segoe UI" w:cs="Segoe UI"/>
          <w:snapToGrid w:val="0"/>
          <w:sz w:val="22"/>
          <w:szCs w:val="22"/>
        </w:rPr>
        <w:fldChar w:fldCharType="separate"/>
      </w:r>
      <w:r w:rsidR="00FC37DF">
        <w:rPr>
          <w:rFonts w:ascii="Segoe UI" w:hAnsi="Segoe UI" w:cs="Segoe UI"/>
          <w:snapToGrid w:val="0"/>
          <w:sz w:val="22"/>
          <w:szCs w:val="22"/>
        </w:rPr>
        <w:t>f)</w:t>
      </w:r>
      <w:r w:rsidR="00042B76">
        <w:rPr>
          <w:rFonts w:ascii="Segoe UI" w:hAnsi="Segoe UI" w:cs="Segoe UI"/>
          <w:snapToGrid w:val="0"/>
          <w:sz w:val="22"/>
          <w:szCs w:val="22"/>
        </w:rPr>
        <w:fldChar w:fldCharType="end"/>
      </w:r>
      <w:r w:rsidR="00042B76">
        <w:rPr>
          <w:rFonts w:ascii="Segoe UI" w:hAnsi="Segoe UI" w:cs="Segoe UI"/>
          <w:snapToGrid w:val="0"/>
          <w:sz w:val="22"/>
          <w:szCs w:val="22"/>
        </w:rPr>
        <w:t xml:space="preserve"> této smlouvy</w:t>
      </w:r>
      <w:r>
        <w:rPr>
          <w:rFonts w:ascii="Segoe UI" w:hAnsi="Segoe UI" w:cs="Segoe UI"/>
          <w:snapToGrid w:val="0"/>
          <w:sz w:val="22"/>
          <w:szCs w:val="22"/>
        </w:rPr>
        <w:t>;</w:t>
      </w:r>
    </w:p>
    <w:p w14:paraId="6F5BA285" w14:textId="07046858" w:rsidR="00043B7B" w:rsidRPr="00043B7B" w:rsidRDefault="00043B7B" w:rsidP="00043B7B">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331DA4">
        <w:rPr>
          <w:rFonts w:ascii="Segoe UI" w:hAnsi="Segoe UI" w:cs="Segoe UI"/>
          <w:snapToGrid w:val="0"/>
          <w:sz w:val="22"/>
          <w:szCs w:val="22"/>
        </w:rPr>
        <w:t xml:space="preserve">ve výši 10 000 Kč za každé porušení </w:t>
      </w:r>
      <w:r w:rsidRPr="007C39D1">
        <w:rPr>
          <w:rFonts w:ascii="Segoe UI" w:hAnsi="Segoe UI" w:cs="Segoe UI"/>
          <w:snapToGrid w:val="0"/>
          <w:sz w:val="22"/>
          <w:szCs w:val="22"/>
        </w:rPr>
        <w:t>povinnosti nebo každý i započatý den prodlení v souvislosti s nakládáním s odpady dle odst. </w:t>
      </w:r>
      <w:r w:rsidR="0011173B" w:rsidRPr="007C39D1">
        <w:rPr>
          <w:rFonts w:ascii="Segoe UI" w:hAnsi="Segoe UI" w:cs="Segoe UI"/>
          <w:snapToGrid w:val="0"/>
          <w:sz w:val="22"/>
          <w:szCs w:val="22"/>
        </w:rPr>
        <w:fldChar w:fldCharType="begin"/>
      </w:r>
      <w:r w:rsidR="0011173B" w:rsidRPr="007C39D1">
        <w:rPr>
          <w:rFonts w:ascii="Segoe UI" w:hAnsi="Segoe UI" w:cs="Segoe UI"/>
          <w:snapToGrid w:val="0"/>
          <w:sz w:val="22"/>
          <w:szCs w:val="22"/>
        </w:rPr>
        <w:instrText xml:space="preserve"> REF _Ref114215919 \n \h </w:instrText>
      </w:r>
      <w:r w:rsidR="007C39D1">
        <w:rPr>
          <w:rFonts w:ascii="Segoe UI" w:hAnsi="Segoe UI" w:cs="Segoe UI"/>
          <w:snapToGrid w:val="0"/>
          <w:sz w:val="22"/>
          <w:szCs w:val="22"/>
        </w:rPr>
        <w:instrText xml:space="preserve"> \* MERGEFORMAT </w:instrText>
      </w:r>
      <w:r w:rsidR="0011173B" w:rsidRPr="007C39D1">
        <w:rPr>
          <w:rFonts w:ascii="Segoe UI" w:hAnsi="Segoe UI" w:cs="Segoe UI"/>
          <w:snapToGrid w:val="0"/>
          <w:sz w:val="22"/>
          <w:szCs w:val="22"/>
        </w:rPr>
      </w:r>
      <w:r w:rsidR="0011173B" w:rsidRPr="007C39D1">
        <w:rPr>
          <w:rFonts w:ascii="Segoe UI" w:hAnsi="Segoe UI" w:cs="Segoe UI"/>
          <w:snapToGrid w:val="0"/>
          <w:sz w:val="22"/>
          <w:szCs w:val="22"/>
        </w:rPr>
        <w:fldChar w:fldCharType="separate"/>
      </w:r>
      <w:r w:rsidR="0011173B" w:rsidRPr="007C39D1">
        <w:rPr>
          <w:rFonts w:ascii="Segoe UI" w:hAnsi="Segoe UI" w:cs="Segoe UI"/>
          <w:snapToGrid w:val="0"/>
          <w:sz w:val="22"/>
          <w:szCs w:val="22"/>
        </w:rPr>
        <w:t>VIII.11</w:t>
      </w:r>
      <w:r w:rsidR="0011173B" w:rsidRPr="007C39D1">
        <w:rPr>
          <w:rFonts w:ascii="Segoe UI" w:hAnsi="Segoe UI" w:cs="Segoe UI"/>
          <w:snapToGrid w:val="0"/>
          <w:sz w:val="22"/>
          <w:szCs w:val="22"/>
        </w:rPr>
        <w:fldChar w:fldCharType="end"/>
      </w:r>
      <w:r w:rsidRPr="007C39D1">
        <w:rPr>
          <w:rFonts w:ascii="Segoe UI" w:hAnsi="Segoe UI" w:cs="Segoe UI"/>
          <w:snapToGrid w:val="0"/>
          <w:sz w:val="22"/>
          <w:szCs w:val="22"/>
        </w:rPr>
        <w:t>, odst. </w:t>
      </w:r>
      <w:r w:rsidR="0011173B" w:rsidRPr="007C39D1">
        <w:rPr>
          <w:rFonts w:ascii="Segoe UI" w:hAnsi="Segoe UI" w:cs="Segoe UI"/>
          <w:snapToGrid w:val="0"/>
          <w:sz w:val="22"/>
          <w:szCs w:val="22"/>
        </w:rPr>
        <w:fldChar w:fldCharType="begin"/>
      </w:r>
      <w:r w:rsidR="0011173B" w:rsidRPr="007C39D1">
        <w:rPr>
          <w:rFonts w:ascii="Segoe UI" w:hAnsi="Segoe UI" w:cs="Segoe UI"/>
          <w:snapToGrid w:val="0"/>
          <w:sz w:val="22"/>
          <w:szCs w:val="22"/>
        </w:rPr>
        <w:instrText xml:space="preserve"> REF _Ref114215937 \n \h </w:instrText>
      </w:r>
      <w:r w:rsidR="007C39D1">
        <w:rPr>
          <w:rFonts w:ascii="Segoe UI" w:hAnsi="Segoe UI" w:cs="Segoe UI"/>
          <w:snapToGrid w:val="0"/>
          <w:sz w:val="22"/>
          <w:szCs w:val="22"/>
        </w:rPr>
        <w:instrText xml:space="preserve"> \* MERGEFORMAT </w:instrText>
      </w:r>
      <w:r w:rsidR="0011173B" w:rsidRPr="007C39D1">
        <w:rPr>
          <w:rFonts w:ascii="Segoe UI" w:hAnsi="Segoe UI" w:cs="Segoe UI"/>
          <w:snapToGrid w:val="0"/>
          <w:sz w:val="22"/>
          <w:szCs w:val="22"/>
        </w:rPr>
      </w:r>
      <w:r w:rsidR="0011173B" w:rsidRPr="007C39D1">
        <w:rPr>
          <w:rFonts w:ascii="Segoe UI" w:hAnsi="Segoe UI" w:cs="Segoe UI"/>
          <w:snapToGrid w:val="0"/>
          <w:sz w:val="22"/>
          <w:szCs w:val="22"/>
        </w:rPr>
        <w:fldChar w:fldCharType="separate"/>
      </w:r>
      <w:r w:rsidR="0011173B" w:rsidRPr="007C39D1">
        <w:rPr>
          <w:rFonts w:ascii="Segoe UI" w:hAnsi="Segoe UI" w:cs="Segoe UI"/>
          <w:snapToGrid w:val="0"/>
          <w:sz w:val="22"/>
          <w:szCs w:val="22"/>
        </w:rPr>
        <w:t>VIII.12</w:t>
      </w:r>
      <w:r w:rsidR="0011173B" w:rsidRPr="007C39D1">
        <w:rPr>
          <w:rFonts w:ascii="Segoe UI" w:hAnsi="Segoe UI" w:cs="Segoe UI"/>
          <w:snapToGrid w:val="0"/>
          <w:sz w:val="22"/>
          <w:szCs w:val="22"/>
        </w:rPr>
        <w:fldChar w:fldCharType="end"/>
      </w:r>
      <w:r w:rsidRPr="007C39D1">
        <w:rPr>
          <w:rFonts w:ascii="Segoe UI" w:hAnsi="Segoe UI" w:cs="Segoe UI"/>
          <w:snapToGrid w:val="0"/>
          <w:sz w:val="22"/>
          <w:szCs w:val="22"/>
        </w:rPr>
        <w:t xml:space="preserve"> této smlouvy</w:t>
      </w:r>
      <w:r w:rsidR="007C39D1">
        <w:rPr>
          <w:rFonts w:ascii="Segoe UI" w:hAnsi="Segoe UI" w:cs="Segoe UI"/>
          <w:snapToGrid w:val="0"/>
          <w:sz w:val="22"/>
          <w:szCs w:val="22"/>
        </w:rPr>
        <w:t>;</w:t>
      </w:r>
    </w:p>
    <w:p w14:paraId="2976C85F" w14:textId="77777777" w:rsidR="00967F8F" w:rsidRPr="00FF0474" w:rsidRDefault="00967F8F" w:rsidP="00C34FF2">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FF0474">
        <w:rPr>
          <w:rFonts w:ascii="Segoe UI" w:hAnsi="Segoe UI" w:cs="Segoe UI"/>
          <w:snapToGrid w:val="0"/>
          <w:sz w:val="22"/>
          <w:szCs w:val="22"/>
        </w:rPr>
        <w:t xml:space="preserve">ve výši </w:t>
      </w:r>
      <w:r w:rsidR="00043B7B">
        <w:rPr>
          <w:rFonts w:ascii="Segoe UI" w:hAnsi="Segoe UI" w:cs="Segoe UI"/>
          <w:snapToGrid w:val="0"/>
          <w:sz w:val="22"/>
          <w:szCs w:val="22"/>
        </w:rPr>
        <w:t>5</w:t>
      </w:r>
      <w:r w:rsidR="00AA278C">
        <w:rPr>
          <w:rFonts w:ascii="Segoe UI" w:hAnsi="Segoe UI" w:cs="Segoe UI"/>
          <w:snapToGrid w:val="0"/>
          <w:sz w:val="22"/>
          <w:szCs w:val="22"/>
        </w:rPr>
        <w:t> </w:t>
      </w:r>
      <w:r w:rsidR="00411EE5" w:rsidRPr="00FF0474">
        <w:rPr>
          <w:rFonts w:ascii="Segoe UI" w:hAnsi="Segoe UI" w:cs="Segoe UI"/>
          <w:snapToGrid w:val="0"/>
          <w:sz w:val="22"/>
          <w:szCs w:val="22"/>
        </w:rPr>
        <w:t>000</w:t>
      </w:r>
      <w:r w:rsidR="00AA278C">
        <w:rPr>
          <w:rFonts w:ascii="Segoe UI" w:hAnsi="Segoe UI" w:cs="Segoe UI"/>
          <w:snapToGrid w:val="0"/>
          <w:sz w:val="22"/>
          <w:szCs w:val="22"/>
        </w:rPr>
        <w:t> </w:t>
      </w:r>
      <w:r w:rsidRPr="00FF0474">
        <w:rPr>
          <w:rFonts w:ascii="Segoe UI" w:hAnsi="Segoe UI" w:cs="Segoe UI"/>
          <w:snapToGrid w:val="0"/>
          <w:sz w:val="22"/>
          <w:szCs w:val="22"/>
        </w:rPr>
        <w:t xml:space="preserve">Kč za každé porušení závazků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 xml:space="preserve">e s odstraněním </w:t>
      </w:r>
      <w:r w:rsidR="006106FC" w:rsidRPr="00FF0474">
        <w:rPr>
          <w:rFonts w:ascii="Segoe UI" w:hAnsi="Segoe UI" w:cs="Segoe UI"/>
          <w:snapToGrid w:val="0"/>
          <w:sz w:val="22"/>
          <w:szCs w:val="22"/>
        </w:rPr>
        <w:t xml:space="preserve">Drobných </w:t>
      </w:r>
      <w:r w:rsidRPr="00FF0474">
        <w:rPr>
          <w:rFonts w:ascii="Segoe UI" w:hAnsi="Segoe UI" w:cs="Segoe UI"/>
          <w:snapToGrid w:val="0"/>
          <w:sz w:val="22"/>
          <w:szCs w:val="22"/>
        </w:rPr>
        <w:t xml:space="preserve">vad ve sjednané době, a to za každý i započatý den </w:t>
      </w:r>
      <w:proofErr w:type="spellStart"/>
      <w:r w:rsidRPr="00FF0474">
        <w:rPr>
          <w:rFonts w:ascii="Segoe UI" w:hAnsi="Segoe UI" w:cs="Segoe UI"/>
          <w:snapToGrid w:val="0"/>
          <w:sz w:val="22"/>
          <w:szCs w:val="22"/>
        </w:rPr>
        <w:t>prodlení</w:t>
      </w:r>
      <w:r w:rsidR="00043B7B">
        <w:rPr>
          <w:rFonts w:ascii="Segoe UI" w:hAnsi="Segoe UI" w:cs="Segoe UI"/>
          <w:snapToGrid w:val="0"/>
          <w:sz w:val="22"/>
          <w:szCs w:val="22"/>
        </w:rPr>
        <w:t>a</w:t>
      </w:r>
      <w:proofErr w:type="spellEnd"/>
      <w:r w:rsidR="00043B7B">
        <w:rPr>
          <w:rFonts w:ascii="Segoe UI" w:hAnsi="Segoe UI" w:cs="Segoe UI"/>
          <w:snapToGrid w:val="0"/>
          <w:sz w:val="22"/>
          <w:szCs w:val="22"/>
        </w:rPr>
        <w:t xml:space="preserve"> každou jednotlivou Drobnou vadu</w:t>
      </w:r>
      <w:r w:rsidR="00982F35" w:rsidRPr="00FF0474">
        <w:rPr>
          <w:rFonts w:ascii="Segoe UI" w:hAnsi="Segoe UI" w:cs="Segoe UI"/>
          <w:snapToGrid w:val="0"/>
          <w:sz w:val="22"/>
          <w:szCs w:val="22"/>
        </w:rPr>
        <w:t>;</w:t>
      </w:r>
    </w:p>
    <w:p w14:paraId="4CF1A852" w14:textId="77777777" w:rsidR="00E05D0C" w:rsidRPr="00FF0474" w:rsidRDefault="00E05D0C" w:rsidP="00C34FF2">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FF0474">
        <w:rPr>
          <w:rFonts w:ascii="Segoe UI" w:hAnsi="Segoe UI" w:cs="Segoe UI"/>
          <w:snapToGrid w:val="0"/>
          <w:sz w:val="22"/>
          <w:szCs w:val="22"/>
        </w:rPr>
        <w:t>ve výši</w:t>
      </w:r>
      <w:r w:rsidR="007B15BA" w:rsidRPr="00FF0474">
        <w:rPr>
          <w:rFonts w:ascii="Segoe UI" w:hAnsi="Segoe UI" w:cs="Segoe UI"/>
          <w:snapToGrid w:val="0"/>
          <w:sz w:val="22"/>
          <w:szCs w:val="22"/>
        </w:rPr>
        <w:t xml:space="preserve"> </w:t>
      </w:r>
      <w:r w:rsidR="00043B7B">
        <w:rPr>
          <w:rFonts w:ascii="Segoe UI" w:hAnsi="Segoe UI" w:cs="Segoe UI"/>
          <w:snapToGrid w:val="0"/>
          <w:sz w:val="22"/>
          <w:szCs w:val="22"/>
        </w:rPr>
        <w:t>5</w:t>
      </w:r>
      <w:r w:rsidR="007D3803">
        <w:rPr>
          <w:rFonts w:ascii="Segoe UI" w:hAnsi="Segoe UI" w:cs="Segoe UI"/>
          <w:snapToGrid w:val="0"/>
          <w:sz w:val="22"/>
          <w:szCs w:val="22"/>
        </w:rPr>
        <w:t> </w:t>
      </w:r>
      <w:r w:rsidR="00411EE5" w:rsidRPr="00FF0474">
        <w:rPr>
          <w:rFonts w:ascii="Segoe UI" w:hAnsi="Segoe UI" w:cs="Segoe UI"/>
          <w:snapToGrid w:val="0"/>
          <w:sz w:val="22"/>
          <w:szCs w:val="22"/>
        </w:rPr>
        <w:t>000</w:t>
      </w:r>
      <w:r w:rsidR="007D3803">
        <w:rPr>
          <w:rFonts w:ascii="Segoe UI" w:hAnsi="Segoe UI" w:cs="Segoe UI"/>
          <w:snapToGrid w:val="0"/>
          <w:sz w:val="22"/>
          <w:szCs w:val="22"/>
        </w:rPr>
        <w:t> </w:t>
      </w:r>
      <w:r w:rsidR="00411EE5" w:rsidRPr="00FF0474">
        <w:rPr>
          <w:rFonts w:ascii="Segoe UI" w:hAnsi="Segoe UI" w:cs="Segoe UI"/>
          <w:snapToGrid w:val="0"/>
          <w:sz w:val="22"/>
          <w:szCs w:val="22"/>
        </w:rPr>
        <w:t xml:space="preserve">Kč </w:t>
      </w:r>
      <w:r w:rsidRPr="00FF0474">
        <w:rPr>
          <w:rFonts w:ascii="Segoe UI" w:hAnsi="Segoe UI" w:cs="Segoe UI"/>
          <w:snapToGrid w:val="0"/>
          <w:sz w:val="22"/>
          <w:szCs w:val="22"/>
        </w:rPr>
        <w:t xml:space="preserve">za každé porušení závazku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e</w:t>
      </w:r>
      <w:r w:rsidR="006526DB" w:rsidRPr="00FF0474">
        <w:rPr>
          <w:rFonts w:ascii="Segoe UI" w:hAnsi="Segoe UI" w:cs="Segoe UI"/>
          <w:snapToGrid w:val="0"/>
          <w:sz w:val="22"/>
          <w:szCs w:val="22"/>
        </w:rPr>
        <w:t xml:space="preserve"> s</w:t>
      </w:r>
      <w:r w:rsidRPr="00FF0474">
        <w:rPr>
          <w:rFonts w:ascii="Segoe UI" w:hAnsi="Segoe UI" w:cs="Segoe UI"/>
          <w:snapToGrid w:val="0"/>
          <w:sz w:val="22"/>
          <w:szCs w:val="22"/>
        </w:rPr>
        <w:t xml:space="preserve"> odstraněním reklamovaných </w:t>
      </w:r>
      <w:r w:rsidR="00335E12" w:rsidRPr="00FF0474">
        <w:rPr>
          <w:rFonts w:ascii="Segoe UI" w:hAnsi="Segoe UI" w:cs="Segoe UI"/>
          <w:snapToGrid w:val="0"/>
          <w:sz w:val="22"/>
          <w:szCs w:val="22"/>
        </w:rPr>
        <w:t xml:space="preserve">záručních </w:t>
      </w:r>
      <w:r w:rsidRPr="00FF0474">
        <w:rPr>
          <w:rFonts w:ascii="Segoe UI" w:hAnsi="Segoe UI" w:cs="Segoe UI"/>
          <w:snapToGrid w:val="0"/>
          <w:sz w:val="22"/>
          <w:szCs w:val="22"/>
        </w:rPr>
        <w:t>vad ve sjednané době, a to za každý i započatý den prodlen</w:t>
      </w:r>
      <w:r w:rsidR="0046209D" w:rsidRPr="00FF0474">
        <w:rPr>
          <w:rFonts w:ascii="Segoe UI" w:hAnsi="Segoe UI" w:cs="Segoe UI"/>
          <w:snapToGrid w:val="0"/>
          <w:sz w:val="22"/>
          <w:szCs w:val="22"/>
        </w:rPr>
        <w:t>í</w:t>
      </w:r>
      <w:r w:rsidR="009A7223" w:rsidRPr="00FF0474">
        <w:rPr>
          <w:rFonts w:ascii="Segoe UI" w:hAnsi="Segoe UI" w:cs="Segoe UI"/>
          <w:snapToGrid w:val="0"/>
          <w:sz w:val="22"/>
          <w:szCs w:val="22"/>
        </w:rPr>
        <w:t>, jedná-li se o vadu, která brání řádnému užívání díla, případně hrozí nebezpečí škody velkého rozsahu (havárie)</w:t>
      </w:r>
      <w:r w:rsidR="00697ED0" w:rsidRPr="00FF0474">
        <w:rPr>
          <w:rFonts w:ascii="Segoe UI" w:hAnsi="Segoe UI" w:cs="Segoe UI"/>
          <w:snapToGrid w:val="0"/>
          <w:sz w:val="22"/>
          <w:szCs w:val="22"/>
        </w:rPr>
        <w:t>; nejedná-li se o takovou vadu</w:t>
      </w:r>
      <w:r w:rsidR="009A7223" w:rsidRPr="00FF0474">
        <w:rPr>
          <w:rFonts w:ascii="Segoe UI" w:hAnsi="Segoe UI" w:cs="Segoe UI"/>
          <w:snapToGrid w:val="0"/>
          <w:sz w:val="22"/>
          <w:szCs w:val="22"/>
        </w:rPr>
        <w:t xml:space="preserve">, sjednává smluvní pokuta ve výši </w:t>
      </w:r>
      <w:r w:rsidR="00043B7B">
        <w:rPr>
          <w:rFonts w:ascii="Segoe UI" w:hAnsi="Segoe UI" w:cs="Segoe UI"/>
          <w:snapToGrid w:val="0"/>
          <w:sz w:val="22"/>
          <w:szCs w:val="22"/>
        </w:rPr>
        <w:t>1 0</w:t>
      </w:r>
      <w:r w:rsidR="009A7223" w:rsidRPr="00FF0474">
        <w:rPr>
          <w:rFonts w:ascii="Segoe UI" w:hAnsi="Segoe UI" w:cs="Segoe UI"/>
          <w:snapToGrid w:val="0"/>
          <w:sz w:val="22"/>
          <w:szCs w:val="22"/>
        </w:rPr>
        <w:t>00</w:t>
      </w:r>
      <w:r w:rsidR="00AA278C">
        <w:rPr>
          <w:rFonts w:ascii="Segoe UI" w:hAnsi="Segoe UI" w:cs="Segoe UI"/>
          <w:snapToGrid w:val="0"/>
          <w:sz w:val="22"/>
          <w:szCs w:val="22"/>
        </w:rPr>
        <w:t> </w:t>
      </w:r>
      <w:r w:rsidR="009A7223" w:rsidRPr="00FF0474">
        <w:rPr>
          <w:rFonts w:ascii="Segoe UI" w:hAnsi="Segoe UI" w:cs="Segoe UI"/>
          <w:snapToGrid w:val="0"/>
          <w:sz w:val="22"/>
          <w:szCs w:val="22"/>
        </w:rPr>
        <w:t>Kč</w:t>
      </w:r>
      <w:r w:rsidR="00697ED0" w:rsidRPr="00FF0474">
        <w:rPr>
          <w:rFonts w:ascii="Segoe UI" w:hAnsi="Segoe UI" w:cs="Segoe UI"/>
          <w:snapToGrid w:val="0"/>
          <w:sz w:val="22"/>
          <w:szCs w:val="22"/>
        </w:rPr>
        <w:t>, a to za každý i započatý den prodlení s jejím odstraněním</w:t>
      </w:r>
      <w:r w:rsidR="0046209D" w:rsidRPr="00FF0474">
        <w:rPr>
          <w:rFonts w:ascii="Segoe UI" w:hAnsi="Segoe UI" w:cs="Segoe UI"/>
          <w:snapToGrid w:val="0"/>
          <w:sz w:val="22"/>
          <w:szCs w:val="22"/>
        </w:rPr>
        <w:t>;</w:t>
      </w:r>
    </w:p>
    <w:p w14:paraId="6DD33A63" w14:textId="77777777" w:rsidR="0046209D" w:rsidRPr="00A73CAB" w:rsidRDefault="0046209D" w:rsidP="00C34FF2">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FF0474">
        <w:rPr>
          <w:rFonts w:ascii="Segoe UI" w:hAnsi="Segoe UI" w:cs="Segoe UI"/>
          <w:snapToGrid w:val="0"/>
          <w:sz w:val="22"/>
          <w:szCs w:val="22"/>
        </w:rPr>
        <w:t xml:space="preserve">ve výši </w:t>
      </w:r>
      <w:r w:rsidR="009228E3" w:rsidRPr="00FF0474">
        <w:rPr>
          <w:rFonts w:ascii="Segoe UI" w:hAnsi="Segoe UI" w:cs="Segoe UI"/>
          <w:snapToGrid w:val="0"/>
          <w:sz w:val="22"/>
          <w:szCs w:val="22"/>
        </w:rPr>
        <w:t>20</w:t>
      </w:r>
      <w:r w:rsidR="00AA278C">
        <w:rPr>
          <w:rFonts w:ascii="Segoe UI" w:hAnsi="Segoe UI" w:cs="Segoe UI"/>
          <w:snapToGrid w:val="0"/>
          <w:sz w:val="22"/>
          <w:szCs w:val="22"/>
        </w:rPr>
        <w:t> </w:t>
      </w:r>
      <w:r w:rsidR="00411EE5" w:rsidRPr="00FF0474">
        <w:rPr>
          <w:rFonts w:ascii="Segoe UI" w:hAnsi="Segoe UI" w:cs="Segoe UI"/>
          <w:snapToGrid w:val="0"/>
          <w:sz w:val="22"/>
          <w:szCs w:val="22"/>
        </w:rPr>
        <w:t>000</w:t>
      </w:r>
      <w:r w:rsidR="00AA278C">
        <w:rPr>
          <w:rFonts w:ascii="Segoe UI" w:hAnsi="Segoe UI" w:cs="Segoe UI"/>
          <w:snapToGrid w:val="0"/>
          <w:sz w:val="22"/>
          <w:szCs w:val="22"/>
        </w:rPr>
        <w:t> </w:t>
      </w:r>
      <w:r w:rsidR="00411EE5" w:rsidRPr="00FF0474">
        <w:rPr>
          <w:rFonts w:ascii="Segoe UI" w:hAnsi="Segoe UI" w:cs="Segoe UI"/>
          <w:snapToGrid w:val="0"/>
          <w:sz w:val="22"/>
          <w:szCs w:val="22"/>
        </w:rPr>
        <w:t xml:space="preserve">Kč </w:t>
      </w:r>
      <w:r w:rsidRPr="00FF0474">
        <w:rPr>
          <w:rFonts w:ascii="Segoe UI" w:hAnsi="Segoe UI" w:cs="Segoe UI"/>
          <w:snapToGrid w:val="0"/>
          <w:sz w:val="22"/>
          <w:szCs w:val="22"/>
        </w:rPr>
        <w:t xml:space="preserve">za každé porušení povinností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 xml:space="preserve">e daných zákonem č. 309/2006 Sb., </w:t>
      </w:r>
      <w:r w:rsidR="00B04CE9" w:rsidRPr="00FF0474">
        <w:rPr>
          <w:rFonts w:ascii="Segoe UI" w:hAnsi="Segoe UI" w:cs="Segoe UI"/>
          <w:snapToGrid w:val="0"/>
          <w:sz w:val="22"/>
          <w:szCs w:val="22"/>
        </w:rPr>
        <w:t>kterým se upravují</w:t>
      </w:r>
      <w:r w:rsidR="00A76AEF" w:rsidRPr="00FF0474">
        <w:rPr>
          <w:rFonts w:ascii="Segoe UI" w:hAnsi="Segoe UI" w:cs="Segoe UI"/>
          <w:snapToGrid w:val="0"/>
          <w:sz w:val="22"/>
          <w:szCs w:val="22"/>
        </w:rPr>
        <w:t xml:space="preserve"> další </w:t>
      </w:r>
      <w:r w:rsidRPr="00FF0474">
        <w:rPr>
          <w:rFonts w:ascii="Segoe UI" w:hAnsi="Segoe UI" w:cs="Segoe UI"/>
          <w:snapToGrid w:val="0"/>
          <w:sz w:val="22"/>
          <w:szCs w:val="22"/>
        </w:rPr>
        <w:t>požadavky bezpečnosti a ochrany zdraví při práci</w:t>
      </w:r>
      <w:r w:rsidR="00B04CE9" w:rsidRPr="00FF0474">
        <w:rPr>
          <w:rFonts w:ascii="Segoe UI" w:hAnsi="Segoe UI" w:cs="Segoe UI"/>
          <w:sz w:val="22"/>
          <w:szCs w:val="22"/>
        </w:rPr>
        <w:t xml:space="preserve">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r w:rsidR="004014C9" w:rsidRPr="00FF0474">
        <w:rPr>
          <w:rFonts w:ascii="Segoe UI" w:hAnsi="Segoe UI" w:cs="Segoe UI"/>
          <w:sz w:val="22"/>
          <w:szCs w:val="22"/>
        </w:rPr>
        <w:t>.</w:t>
      </w:r>
      <w:r w:rsidR="00E00123" w:rsidRPr="00FF0474">
        <w:rPr>
          <w:rFonts w:ascii="Segoe UI" w:hAnsi="Segoe UI" w:cs="Segoe UI"/>
          <w:sz w:val="22"/>
          <w:szCs w:val="22"/>
        </w:rPr>
        <w:t xml:space="preserve"> </w:t>
      </w:r>
      <w:r w:rsidR="003D25FF" w:rsidRPr="00FF0474">
        <w:rPr>
          <w:rFonts w:ascii="Segoe UI" w:hAnsi="Segoe UI" w:cs="Segoe UI"/>
          <w:sz w:val="22"/>
          <w:szCs w:val="22"/>
        </w:rPr>
        <w:t xml:space="preserve">Tato smluvní pokuta se sjednává i pro případ, kdy </w:t>
      </w:r>
      <w:r w:rsidR="00787B66">
        <w:rPr>
          <w:rFonts w:ascii="Segoe UI" w:hAnsi="Segoe UI" w:cs="Segoe UI"/>
          <w:sz w:val="22"/>
          <w:szCs w:val="22"/>
        </w:rPr>
        <w:t xml:space="preserve">Koordinátor </w:t>
      </w:r>
      <w:r w:rsidR="003D25FF" w:rsidRPr="00FF0474">
        <w:rPr>
          <w:rFonts w:ascii="Segoe UI" w:hAnsi="Segoe UI" w:cs="Segoe UI"/>
          <w:sz w:val="22"/>
          <w:szCs w:val="22"/>
        </w:rPr>
        <w:t>BOZP Zhotovitele zápisem do stavebního deníku upozorní na nedostatky v uplatňování požadavků na bezpečnost a ochranu zdraví při práci zjištěné na Staveništi a Zhotovitel ve lhůtě stanovené</w:t>
      </w:r>
      <w:r w:rsidR="00787B66">
        <w:rPr>
          <w:rFonts w:ascii="Segoe UI" w:hAnsi="Segoe UI" w:cs="Segoe UI"/>
          <w:sz w:val="22"/>
          <w:szCs w:val="22"/>
        </w:rPr>
        <w:t xml:space="preserve"> Koordinátorem</w:t>
      </w:r>
      <w:r w:rsidR="003D25FF" w:rsidRPr="00FF0474">
        <w:rPr>
          <w:rFonts w:ascii="Segoe UI" w:hAnsi="Segoe UI" w:cs="Segoe UI"/>
          <w:sz w:val="22"/>
          <w:szCs w:val="22"/>
        </w:rPr>
        <w:t xml:space="preserve"> BOZP nesjedná nápravu, a to za každý započatý den prodlení se sjednáním nápravy</w:t>
      </w:r>
      <w:r w:rsidR="007F3E55" w:rsidRPr="00FF0474">
        <w:rPr>
          <w:rFonts w:ascii="Segoe UI" w:hAnsi="Segoe UI" w:cs="Segoe UI"/>
          <w:sz w:val="22"/>
          <w:szCs w:val="22"/>
        </w:rPr>
        <w:t>;</w:t>
      </w:r>
      <w:r w:rsidR="003D25FF" w:rsidRPr="00FF0474">
        <w:rPr>
          <w:rFonts w:ascii="Segoe UI" w:hAnsi="Segoe UI" w:cs="Segoe UI"/>
          <w:sz w:val="22"/>
          <w:szCs w:val="22"/>
        </w:rPr>
        <w:t xml:space="preserve"> </w:t>
      </w:r>
      <w:r w:rsidR="004014C9" w:rsidRPr="00FF0474">
        <w:rPr>
          <w:rFonts w:ascii="Segoe UI" w:hAnsi="Segoe UI" w:cs="Segoe UI"/>
          <w:sz w:val="22"/>
          <w:szCs w:val="22"/>
        </w:rPr>
        <w:t xml:space="preserve"> </w:t>
      </w:r>
    </w:p>
    <w:p w14:paraId="5B73D7AE" w14:textId="77777777" w:rsidR="00A73CAB" w:rsidRPr="00A73CAB" w:rsidRDefault="00A73CAB" w:rsidP="00C34FF2">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Pr>
          <w:rFonts w:ascii="Segoe UI" w:hAnsi="Segoe UI" w:cs="Segoe UI"/>
          <w:sz w:val="22"/>
          <w:szCs w:val="22"/>
        </w:rPr>
        <w:t>ve výši 10 000 Kč za každé porušení povinnosti nebo každý i započatý den prodlení s poskytnutím součinnosti Objednateli, ke které je Zhotovitel povinen dle této smlouvy;</w:t>
      </w:r>
    </w:p>
    <w:p w14:paraId="062627D3" w14:textId="6DD640D8" w:rsidR="00A73CAB" w:rsidRPr="00FF0474" w:rsidRDefault="00A73CAB" w:rsidP="00C34FF2">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Pr>
          <w:rFonts w:ascii="Segoe UI" w:hAnsi="Segoe UI" w:cs="Segoe UI"/>
          <w:snapToGrid w:val="0"/>
          <w:sz w:val="22"/>
          <w:szCs w:val="22"/>
        </w:rPr>
        <w:t>ve výši 100 000 Kč za každé porušení pravidel dle odst.</w:t>
      </w:r>
      <w:r w:rsidR="00042B76">
        <w:rPr>
          <w:rFonts w:ascii="Segoe UI" w:hAnsi="Segoe UI" w:cs="Segoe UI"/>
          <w:snapToGrid w:val="0"/>
          <w:sz w:val="22"/>
          <w:szCs w:val="22"/>
        </w:rPr>
        <w:t> </w:t>
      </w:r>
      <w:r w:rsidR="00042B76">
        <w:rPr>
          <w:rFonts w:ascii="Segoe UI" w:hAnsi="Segoe UI" w:cs="Segoe UI"/>
          <w:snapToGrid w:val="0"/>
          <w:sz w:val="22"/>
          <w:szCs w:val="22"/>
        </w:rPr>
        <w:fldChar w:fldCharType="begin"/>
      </w:r>
      <w:r w:rsidR="00042B76">
        <w:rPr>
          <w:rFonts w:ascii="Segoe UI" w:hAnsi="Segoe UI" w:cs="Segoe UI"/>
          <w:snapToGrid w:val="0"/>
          <w:sz w:val="22"/>
          <w:szCs w:val="22"/>
        </w:rPr>
        <w:instrText xml:space="preserve"> REF _Ref114218967 \r \h </w:instrText>
      </w:r>
      <w:r w:rsidR="00042B76">
        <w:rPr>
          <w:rFonts w:ascii="Segoe UI" w:hAnsi="Segoe UI" w:cs="Segoe UI"/>
          <w:snapToGrid w:val="0"/>
          <w:sz w:val="22"/>
          <w:szCs w:val="22"/>
        </w:rPr>
      </w:r>
      <w:r w:rsidR="00042B76">
        <w:rPr>
          <w:rFonts w:ascii="Segoe UI" w:hAnsi="Segoe UI" w:cs="Segoe UI"/>
          <w:snapToGrid w:val="0"/>
          <w:sz w:val="22"/>
          <w:szCs w:val="22"/>
        </w:rPr>
        <w:fldChar w:fldCharType="separate"/>
      </w:r>
      <w:r w:rsidR="001157A3">
        <w:rPr>
          <w:rFonts w:ascii="Segoe UI" w:hAnsi="Segoe UI" w:cs="Segoe UI"/>
          <w:snapToGrid w:val="0"/>
          <w:sz w:val="22"/>
          <w:szCs w:val="22"/>
        </w:rPr>
        <w:t>VIII.27</w:t>
      </w:r>
      <w:r w:rsidR="00042B76">
        <w:rPr>
          <w:rFonts w:ascii="Segoe UI" w:hAnsi="Segoe UI" w:cs="Segoe UI"/>
          <w:snapToGrid w:val="0"/>
          <w:sz w:val="22"/>
          <w:szCs w:val="22"/>
        </w:rPr>
        <w:fldChar w:fldCharType="end"/>
      </w:r>
      <w:r w:rsidR="00042B76">
        <w:rPr>
          <w:rFonts w:ascii="Segoe UI" w:hAnsi="Segoe UI" w:cs="Segoe UI"/>
          <w:snapToGrid w:val="0"/>
          <w:sz w:val="22"/>
          <w:szCs w:val="22"/>
        </w:rPr>
        <w:t xml:space="preserve"> a </w:t>
      </w:r>
      <w:r w:rsidR="00042B76">
        <w:rPr>
          <w:rFonts w:ascii="Segoe UI" w:hAnsi="Segoe UI" w:cs="Segoe UI"/>
          <w:snapToGrid w:val="0"/>
          <w:sz w:val="22"/>
          <w:szCs w:val="22"/>
        </w:rPr>
        <w:fldChar w:fldCharType="begin"/>
      </w:r>
      <w:r w:rsidR="00042B76">
        <w:rPr>
          <w:rFonts w:ascii="Segoe UI" w:hAnsi="Segoe UI" w:cs="Segoe UI"/>
          <w:snapToGrid w:val="0"/>
          <w:sz w:val="22"/>
          <w:szCs w:val="22"/>
        </w:rPr>
        <w:instrText xml:space="preserve"> REF _Ref114218992 \r \h </w:instrText>
      </w:r>
      <w:r w:rsidR="00042B76">
        <w:rPr>
          <w:rFonts w:ascii="Segoe UI" w:hAnsi="Segoe UI" w:cs="Segoe UI"/>
          <w:snapToGrid w:val="0"/>
          <w:sz w:val="22"/>
          <w:szCs w:val="22"/>
        </w:rPr>
      </w:r>
      <w:r w:rsidR="00042B76">
        <w:rPr>
          <w:rFonts w:ascii="Segoe UI" w:hAnsi="Segoe UI" w:cs="Segoe UI"/>
          <w:snapToGrid w:val="0"/>
          <w:sz w:val="22"/>
          <w:szCs w:val="22"/>
        </w:rPr>
        <w:fldChar w:fldCharType="separate"/>
      </w:r>
      <w:r w:rsidR="001157A3">
        <w:rPr>
          <w:rFonts w:ascii="Segoe UI" w:hAnsi="Segoe UI" w:cs="Segoe UI"/>
          <w:snapToGrid w:val="0"/>
          <w:sz w:val="22"/>
          <w:szCs w:val="22"/>
        </w:rPr>
        <w:t>VIII.28</w:t>
      </w:r>
      <w:r w:rsidR="00042B76">
        <w:rPr>
          <w:rFonts w:ascii="Segoe UI" w:hAnsi="Segoe UI" w:cs="Segoe UI"/>
          <w:snapToGrid w:val="0"/>
          <w:sz w:val="22"/>
          <w:szCs w:val="22"/>
        </w:rPr>
        <w:fldChar w:fldCharType="end"/>
      </w:r>
      <w:r w:rsidR="00042B76">
        <w:rPr>
          <w:rFonts w:ascii="Segoe UI" w:hAnsi="Segoe UI" w:cs="Segoe UI"/>
          <w:snapToGrid w:val="0"/>
          <w:sz w:val="22"/>
          <w:szCs w:val="22"/>
        </w:rPr>
        <w:t xml:space="preserve"> </w:t>
      </w:r>
      <w:r w:rsidR="002A0655">
        <w:rPr>
          <w:rFonts w:ascii="Segoe UI" w:hAnsi="Segoe UI" w:cs="Segoe UI"/>
          <w:snapToGrid w:val="0"/>
          <w:sz w:val="22"/>
          <w:szCs w:val="22"/>
        </w:rPr>
        <w:t xml:space="preserve">a </w:t>
      </w:r>
      <w:r w:rsidR="002A0655">
        <w:rPr>
          <w:rFonts w:ascii="Segoe UI" w:hAnsi="Segoe UI" w:cs="Segoe UI"/>
          <w:snapToGrid w:val="0"/>
          <w:sz w:val="22"/>
          <w:szCs w:val="22"/>
        </w:rPr>
        <w:fldChar w:fldCharType="begin"/>
      </w:r>
      <w:r w:rsidR="002A0655">
        <w:rPr>
          <w:rFonts w:ascii="Segoe UI" w:hAnsi="Segoe UI" w:cs="Segoe UI"/>
          <w:snapToGrid w:val="0"/>
          <w:sz w:val="22"/>
          <w:szCs w:val="22"/>
        </w:rPr>
        <w:instrText xml:space="preserve"> REF _Ref127263772 \n \h </w:instrText>
      </w:r>
      <w:r w:rsidR="002A0655">
        <w:rPr>
          <w:rFonts w:ascii="Segoe UI" w:hAnsi="Segoe UI" w:cs="Segoe UI"/>
          <w:snapToGrid w:val="0"/>
          <w:sz w:val="22"/>
          <w:szCs w:val="22"/>
        </w:rPr>
      </w:r>
      <w:r w:rsidR="002A0655">
        <w:rPr>
          <w:rFonts w:ascii="Segoe UI" w:hAnsi="Segoe UI" w:cs="Segoe UI"/>
          <w:snapToGrid w:val="0"/>
          <w:sz w:val="22"/>
          <w:szCs w:val="22"/>
        </w:rPr>
        <w:fldChar w:fldCharType="separate"/>
      </w:r>
      <w:r w:rsidR="002A0655">
        <w:rPr>
          <w:rFonts w:ascii="Segoe UI" w:hAnsi="Segoe UI" w:cs="Segoe UI"/>
          <w:snapToGrid w:val="0"/>
          <w:sz w:val="22"/>
          <w:szCs w:val="22"/>
        </w:rPr>
        <w:t>XVI.3</w:t>
      </w:r>
      <w:r w:rsidR="002A0655">
        <w:rPr>
          <w:rFonts w:ascii="Segoe UI" w:hAnsi="Segoe UI" w:cs="Segoe UI"/>
          <w:snapToGrid w:val="0"/>
          <w:sz w:val="22"/>
          <w:szCs w:val="22"/>
        </w:rPr>
        <w:fldChar w:fldCharType="end"/>
      </w:r>
      <w:r w:rsidR="002A0655">
        <w:rPr>
          <w:rFonts w:ascii="Segoe UI" w:hAnsi="Segoe UI" w:cs="Segoe UI"/>
          <w:snapToGrid w:val="0"/>
          <w:sz w:val="22"/>
          <w:szCs w:val="22"/>
        </w:rPr>
        <w:t xml:space="preserve"> a </w:t>
      </w:r>
      <w:r w:rsidR="002A0655">
        <w:rPr>
          <w:rFonts w:ascii="Segoe UI" w:hAnsi="Segoe UI" w:cs="Segoe UI"/>
          <w:snapToGrid w:val="0"/>
          <w:sz w:val="22"/>
          <w:szCs w:val="22"/>
        </w:rPr>
        <w:fldChar w:fldCharType="begin"/>
      </w:r>
      <w:r w:rsidR="002A0655">
        <w:rPr>
          <w:rFonts w:ascii="Segoe UI" w:hAnsi="Segoe UI" w:cs="Segoe UI"/>
          <w:snapToGrid w:val="0"/>
          <w:sz w:val="22"/>
          <w:szCs w:val="22"/>
        </w:rPr>
        <w:instrText xml:space="preserve"> REF _Ref115707899 \n \h </w:instrText>
      </w:r>
      <w:r w:rsidR="002A0655">
        <w:rPr>
          <w:rFonts w:ascii="Segoe UI" w:hAnsi="Segoe UI" w:cs="Segoe UI"/>
          <w:snapToGrid w:val="0"/>
          <w:sz w:val="22"/>
          <w:szCs w:val="22"/>
        </w:rPr>
      </w:r>
      <w:r w:rsidR="002A0655">
        <w:rPr>
          <w:rFonts w:ascii="Segoe UI" w:hAnsi="Segoe UI" w:cs="Segoe UI"/>
          <w:snapToGrid w:val="0"/>
          <w:sz w:val="22"/>
          <w:szCs w:val="22"/>
        </w:rPr>
        <w:fldChar w:fldCharType="separate"/>
      </w:r>
      <w:r w:rsidR="002A0655">
        <w:rPr>
          <w:rFonts w:ascii="Segoe UI" w:hAnsi="Segoe UI" w:cs="Segoe UI"/>
          <w:snapToGrid w:val="0"/>
          <w:sz w:val="22"/>
          <w:szCs w:val="22"/>
        </w:rPr>
        <w:t>XVI.4</w:t>
      </w:r>
      <w:r w:rsidR="002A0655">
        <w:rPr>
          <w:rFonts w:ascii="Segoe UI" w:hAnsi="Segoe UI" w:cs="Segoe UI"/>
          <w:snapToGrid w:val="0"/>
          <w:sz w:val="22"/>
          <w:szCs w:val="22"/>
        </w:rPr>
        <w:fldChar w:fldCharType="end"/>
      </w:r>
      <w:r w:rsidR="002A0655">
        <w:rPr>
          <w:rFonts w:ascii="Segoe UI" w:hAnsi="Segoe UI" w:cs="Segoe UI"/>
          <w:snapToGrid w:val="0"/>
          <w:sz w:val="22"/>
          <w:szCs w:val="22"/>
        </w:rPr>
        <w:t xml:space="preserve"> </w:t>
      </w:r>
      <w:r w:rsidR="00042B76">
        <w:rPr>
          <w:rFonts w:ascii="Segoe UI" w:hAnsi="Segoe UI" w:cs="Segoe UI"/>
          <w:snapToGrid w:val="0"/>
          <w:sz w:val="22"/>
          <w:szCs w:val="22"/>
        </w:rPr>
        <w:t>této smlouvy</w:t>
      </w:r>
      <w:r>
        <w:rPr>
          <w:rFonts w:ascii="Segoe UI" w:hAnsi="Segoe UI" w:cs="Segoe UI"/>
          <w:snapToGrid w:val="0"/>
          <w:sz w:val="22"/>
          <w:szCs w:val="22"/>
        </w:rPr>
        <w:t>;</w:t>
      </w:r>
    </w:p>
    <w:p w14:paraId="00D27591" w14:textId="43E6ECB0" w:rsidR="00FD6A9F" w:rsidRPr="00D517F5" w:rsidRDefault="0046209D" w:rsidP="00D517F5">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C67C84">
        <w:rPr>
          <w:rFonts w:ascii="Segoe UI" w:hAnsi="Segoe UI" w:cs="Segoe UI"/>
          <w:snapToGrid w:val="0"/>
          <w:sz w:val="22"/>
          <w:szCs w:val="22"/>
        </w:rPr>
        <w:t>ve výši</w:t>
      </w:r>
      <w:r w:rsidR="007B15BA" w:rsidRPr="00C67C84">
        <w:rPr>
          <w:rFonts w:ascii="Segoe UI" w:hAnsi="Segoe UI" w:cs="Segoe UI"/>
          <w:snapToGrid w:val="0"/>
          <w:sz w:val="22"/>
          <w:szCs w:val="22"/>
        </w:rPr>
        <w:t xml:space="preserve"> </w:t>
      </w:r>
      <w:r w:rsidR="00AB4ABE">
        <w:rPr>
          <w:rFonts w:ascii="Segoe UI" w:hAnsi="Segoe UI" w:cs="Segoe UI"/>
          <w:snapToGrid w:val="0"/>
          <w:sz w:val="22"/>
          <w:szCs w:val="22"/>
        </w:rPr>
        <w:t>1</w:t>
      </w:r>
      <w:r w:rsidR="009228E3" w:rsidRPr="00C67C84">
        <w:rPr>
          <w:rFonts w:ascii="Segoe UI" w:hAnsi="Segoe UI" w:cs="Segoe UI"/>
          <w:snapToGrid w:val="0"/>
          <w:sz w:val="22"/>
          <w:szCs w:val="22"/>
        </w:rPr>
        <w:t>0</w:t>
      </w:r>
      <w:r w:rsidR="00AA278C" w:rsidRPr="00C67C84">
        <w:rPr>
          <w:rFonts w:ascii="Segoe UI" w:hAnsi="Segoe UI" w:cs="Segoe UI"/>
          <w:snapToGrid w:val="0"/>
          <w:sz w:val="22"/>
          <w:szCs w:val="22"/>
        </w:rPr>
        <w:t> </w:t>
      </w:r>
      <w:r w:rsidR="00411EE5" w:rsidRPr="00C67C84">
        <w:rPr>
          <w:rFonts w:ascii="Segoe UI" w:hAnsi="Segoe UI" w:cs="Segoe UI"/>
          <w:snapToGrid w:val="0"/>
          <w:sz w:val="22"/>
          <w:szCs w:val="22"/>
        </w:rPr>
        <w:t>000</w:t>
      </w:r>
      <w:r w:rsidR="00AA278C" w:rsidRPr="00C67C84">
        <w:rPr>
          <w:rFonts w:ascii="Segoe UI" w:hAnsi="Segoe UI" w:cs="Segoe UI"/>
          <w:snapToGrid w:val="0"/>
          <w:sz w:val="22"/>
          <w:szCs w:val="22"/>
        </w:rPr>
        <w:t> </w:t>
      </w:r>
      <w:r w:rsidR="00411EE5" w:rsidRPr="00C67C84">
        <w:rPr>
          <w:rFonts w:ascii="Segoe UI" w:hAnsi="Segoe UI" w:cs="Segoe UI"/>
          <w:snapToGrid w:val="0"/>
          <w:sz w:val="22"/>
          <w:szCs w:val="22"/>
        </w:rPr>
        <w:t xml:space="preserve">Kč </w:t>
      </w:r>
      <w:r w:rsidRPr="00C67C84">
        <w:rPr>
          <w:rFonts w:ascii="Segoe UI" w:hAnsi="Segoe UI" w:cs="Segoe UI"/>
          <w:snapToGrid w:val="0"/>
          <w:sz w:val="22"/>
          <w:szCs w:val="22"/>
        </w:rPr>
        <w:t xml:space="preserve">za </w:t>
      </w:r>
      <w:r w:rsidR="00A73CAB">
        <w:rPr>
          <w:rFonts w:ascii="Segoe UI" w:hAnsi="Segoe UI" w:cs="Segoe UI"/>
          <w:snapToGrid w:val="0"/>
          <w:sz w:val="22"/>
          <w:szCs w:val="22"/>
        </w:rPr>
        <w:t xml:space="preserve">každé </w:t>
      </w:r>
      <w:r w:rsidRPr="00C67C84">
        <w:rPr>
          <w:rFonts w:ascii="Segoe UI" w:hAnsi="Segoe UI" w:cs="Segoe UI"/>
          <w:snapToGrid w:val="0"/>
          <w:sz w:val="22"/>
          <w:szCs w:val="22"/>
        </w:rPr>
        <w:t xml:space="preserve">porušení </w:t>
      </w:r>
      <w:proofErr w:type="spellStart"/>
      <w:r w:rsidRPr="00C67C84">
        <w:rPr>
          <w:rFonts w:ascii="Segoe UI" w:hAnsi="Segoe UI" w:cs="Segoe UI"/>
          <w:snapToGrid w:val="0"/>
          <w:sz w:val="22"/>
          <w:szCs w:val="22"/>
        </w:rPr>
        <w:t>povinnosti</w:t>
      </w:r>
      <w:r w:rsidR="00A73CAB">
        <w:rPr>
          <w:rFonts w:ascii="Segoe UI" w:hAnsi="Segoe UI" w:cs="Segoe UI"/>
          <w:snapToGrid w:val="0"/>
          <w:sz w:val="22"/>
          <w:szCs w:val="22"/>
        </w:rPr>
        <w:t>í</w:t>
      </w:r>
      <w:proofErr w:type="spellEnd"/>
      <w:r w:rsidR="00A73CAB">
        <w:rPr>
          <w:rFonts w:ascii="Segoe UI" w:hAnsi="Segoe UI" w:cs="Segoe UI"/>
          <w:snapToGrid w:val="0"/>
          <w:sz w:val="22"/>
          <w:szCs w:val="22"/>
        </w:rPr>
        <w:t xml:space="preserve"> nebo každý i započatý den prodlení</w:t>
      </w:r>
      <w:r w:rsidRPr="00C67C84">
        <w:rPr>
          <w:rFonts w:ascii="Segoe UI" w:hAnsi="Segoe UI" w:cs="Segoe UI"/>
          <w:snapToGrid w:val="0"/>
          <w:sz w:val="22"/>
          <w:szCs w:val="22"/>
        </w:rPr>
        <w:t xml:space="preserve"> </w:t>
      </w:r>
      <w:r w:rsidR="00BE2007" w:rsidRPr="00C67C84">
        <w:rPr>
          <w:rFonts w:ascii="Segoe UI" w:hAnsi="Segoe UI" w:cs="Segoe UI"/>
          <w:snapToGrid w:val="0"/>
          <w:sz w:val="22"/>
          <w:szCs w:val="22"/>
        </w:rPr>
        <w:t>Zhotovitel</w:t>
      </w:r>
      <w:r w:rsidRPr="00C67C84">
        <w:rPr>
          <w:rFonts w:ascii="Segoe UI" w:hAnsi="Segoe UI" w:cs="Segoe UI"/>
          <w:snapToGrid w:val="0"/>
          <w:sz w:val="22"/>
          <w:szCs w:val="22"/>
        </w:rPr>
        <w:t xml:space="preserve">e být pojištěn </w:t>
      </w:r>
      <w:r w:rsidR="00E73308" w:rsidRPr="00C67C84">
        <w:rPr>
          <w:rFonts w:ascii="Segoe UI" w:hAnsi="Segoe UI" w:cs="Segoe UI"/>
          <w:snapToGrid w:val="0"/>
          <w:sz w:val="22"/>
          <w:szCs w:val="22"/>
        </w:rPr>
        <w:t>či předložit doklad o</w:t>
      </w:r>
      <w:r w:rsidR="0076283F" w:rsidRPr="00C67C84">
        <w:rPr>
          <w:rFonts w:ascii="Segoe UI" w:hAnsi="Segoe UI" w:cs="Segoe UI"/>
          <w:snapToGrid w:val="0"/>
          <w:sz w:val="22"/>
          <w:szCs w:val="22"/>
        </w:rPr>
        <w:t> </w:t>
      </w:r>
      <w:r w:rsidR="00E73308" w:rsidRPr="00C67C84">
        <w:rPr>
          <w:rFonts w:ascii="Segoe UI" w:hAnsi="Segoe UI" w:cs="Segoe UI"/>
          <w:snapToGrid w:val="0"/>
          <w:sz w:val="22"/>
          <w:szCs w:val="22"/>
        </w:rPr>
        <w:t>pojištění</w:t>
      </w:r>
      <w:r w:rsidR="00D517F5">
        <w:rPr>
          <w:rFonts w:ascii="Segoe UI" w:hAnsi="Segoe UI" w:cs="Segoe UI"/>
          <w:snapToGrid w:val="0"/>
          <w:sz w:val="22"/>
          <w:szCs w:val="22"/>
        </w:rPr>
        <w:t xml:space="preserve">, případně sjednat a předložit jakoukoliv bankovní záruku dle </w:t>
      </w:r>
      <w:r w:rsidR="00D517F5" w:rsidRPr="005B259B">
        <w:rPr>
          <w:rFonts w:ascii="Segoe UI" w:hAnsi="Segoe UI" w:cs="Segoe UI"/>
          <w:snapToGrid w:val="0"/>
          <w:sz w:val="22"/>
          <w:szCs w:val="22"/>
        </w:rPr>
        <w:t xml:space="preserve">čl. </w:t>
      </w:r>
      <w:r w:rsidR="005B259B" w:rsidRPr="005B259B">
        <w:rPr>
          <w:rFonts w:ascii="Segoe UI" w:hAnsi="Segoe UI" w:cs="Segoe UI"/>
          <w:snapToGrid w:val="0"/>
          <w:sz w:val="22"/>
          <w:szCs w:val="22"/>
        </w:rPr>
        <w:fldChar w:fldCharType="begin"/>
      </w:r>
      <w:r w:rsidR="005B259B" w:rsidRPr="005B259B">
        <w:rPr>
          <w:rFonts w:ascii="Segoe UI" w:hAnsi="Segoe UI" w:cs="Segoe UI"/>
          <w:snapToGrid w:val="0"/>
          <w:sz w:val="22"/>
          <w:szCs w:val="22"/>
        </w:rPr>
        <w:instrText xml:space="preserve"> REF _Ref114216047 \n \h </w:instrText>
      </w:r>
      <w:r w:rsidR="005B259B">
        <w:rPr>
          <w:rFonts w:ascii="Segoe UI" w:hAnsi="Segoe UI" w:cs="Segoe UI"/>
          <w:snapToGrid w:val="0"/>
          <w:sz w:val="22"/>
          <w:szCs w:val="22"/>
        </w:rPr>
        <w:instrText xml:space="preserve"> \* MERGEFORMAT </w:instrText>
      </w:r>
      <w:r w:rsidR="005B259B" w:rsidRPr="005B259B">
        <w:rPr>
          <w:rFonts w:ascii="Segoe UI" w:hAnsi="Segoe UI" w:cs="Segoe UI"/>
          <w:snapToGrid w:val="0"/>
          <w:sz w:val="22"/>
          <w:szCs w:val="22"/>
        </w:rPr>
      </w:r>
      <w:r w:rsidR="005B259B" w:rsidRPr="005B259B">
        <w:rPr>
          <w:rFonts w:ascii="Segoe UI" w:hAnsi="Segoe UI" w:cs="Segoe UI"/>
          <w:snapToGrid w:val="0"/>
          <w:sz w:val="22"/>
          <w:szCs w:val="22"/>
        </w:rPr>
        <w:fldChar w:fldCharType="separate"/>
      </w:r>
      <w:r w:rsidR="005B259B" w:rsidRPr="005B259B">
        <w:rPr>
          <w:rFonts w:ascii="Segoe UI" w:hAnsi="Segoe UI" w:cs="Segoe UI"/>
          <w:snapToGrid w:val="0"/>
          <w:sz w:val="22"/>
          <w:szCs w:val="22"/>
        </w:rPr>
        <w:t>XII</w:t>
      </w:r>
      <w:r w:rsidR="005B259B" w:rsidRPr="005B259B">
        <w:rPr>
          <w:rFonts w:ascii="Segoe UI" w:hAnsi="Segoe UI" w:cs="Segoe UI"/>
          <w:snapToGrid w:val="0"/>
          <w:sz w:val="22"/>
          <w:szCs w:val="22"/>
        </w:rPr>
        <w:fldChar w:fldCharType="end"/>
      </w:r>
      <w:r w:rsidR="005B259B" w:rsidRPr="005B259B">
        <w:rPr>
          <w:rFonts w:ascii="Segoe UI" w:hAnsi="Segoe UI" w:cs="Segoe UI"/>
          <w:snapToGrid w:val="0"/>
          <w:sz w:val="22"/>
          <w:szCs w:val="22"/>
        </w:rPr>
        <w:t>.</w:t>
      </w:r>
      <w:r w:rsidR="00D517F5" w:rsidRPr="005B259B">
        <w:rPr>
          <w:rFonts w:ascii="Segoe UI" w:hAnsi="Segoe UI" w:cs="Segoe UI"/>
          <w:snapToGrid w:val="0"/>
          <w:sz w:val="22"/>
          <w:szCs w:val="22"/>
        </w:rPr>
        <w:t xml:space="preserve"> této smlouvy</w:t>
      </w:r>
      <w:r w:rsidR="00D517F5">
        <w:rPr>
          <w:rFonts w:ascii="Segoe UI" w:hAnsi="Segoe UI" w:cs="Segoe UI"/>
          <w:snapToGrid w:val="0"/>
          <w:sz w:val="22"/>
          <w:szCs w:val="22"/>
        </w:rPr>
        <w:t>;</w:t>
      </w:r>
    </w:p>
    <w:p w14:paraId="24F4D9B9" w14:textId="663BAADD" w:rsidR="004E522F" w:rsidRPr="002966F7" w:rsidRDefault="0081049E" w:rsidP="0081049E">
      <w:pPr>
        <w:numPr>
          <w:ilvl w:val="0"/>
          <w:numId w:val="1"/>
        </w:numPr>
        <w:tabs>
          <w:tab w:val="clear" w:pos="1260"/>
          <w:tab w:val="num" w:pos="0"/>
          <w:tab w:val="num" w:pos="851"/>
        </w:tabs>
        <w:spacing w:after="120" w:line="276" w:lineRule="auto"/>
        <w:ind w:left="851" w:hanging="425"/>
        <w:jc w:val="both"/>
        <w:rPr>
          <w:rFonts w:ascii="Segoe UI" w:hAnsi="Segoe UI" w:cs="Segoe UI"/>
          <w:sz w:val="22"/>
          <w:szCs w:val="22"/>
        </w:rPr>
      </w:pPr>
      <w:r w:rsidRPr="002966F7">
        <w:rPr>
          <w:rFonts w:ascii="Segoe UI" w:hAnsi="Segoe UI" w:cs="Segoe UI"/>
          <w:sz w:val="22"/>
          <w:szCs w:val="22"/>
        </w:rPr>
        <w:t>ve výši 10</w:t>
      </w:r>
      <w:r w:rsidR="00AA278C" w:rsidRPr="002966F7">
        <w:rPr>
          <w:rFonts w:ascii="Segoe UI" w:hAnsi="Segoe UI" w:cs="Segoe UI"/>
          <w:sz w:val="22"/>
          <w:szCs w:val="22"/>
        </w:rPr>
        <w:t> </w:t>
      </w:r>
      <w:r w:rsidRPr="002966F7">
        <w:rPr>
          <w:rFonts w:ascii="Segoe UI" w:hAnsi="Segoe UI" w:cs="Segoe UI"/>
          <w:sz w:val="22"/>
          <w:szCs w:val="22"/>
        </w:rPr>
        <w:t>000</w:t>
      </w:r>
      <w:r w:rsidR="00AA278C" w:rsidRPr="002966F7">
        <w:rPr>
          <w:rFonts w:ascii="Segoe UI" w:hAnsi="Segoe UI" w:cs="Segoe UI"/>
          <w:sz w:val="22"/>
          <w:szCs w:val="22"/>
        </w:rPr>
        <w:t> </w:t>
      </w:r>
      <w:r w:rsidRPr="002966F7">
        <w:rPr>
          <w:rFonts w:ascii="Segoe UI" w:hAnsi="Segoe UI" w:cs="Segoe UI"/>
          <w:sz w:val="22"/>
          <w:szCs w:val="22"/>
        </w:rPr>
        <w:t xml:space="preserve">Kč za každý jednotlivý případ porušení povinnosti Zhotovitele dle </w:t>
      </w:r>
      <w:r w:rsidR="002966F7">
        <w:rPr>
          <w:rFonts w:ascii="Segoe UI" w:hAnsi="Segoe UI" w:cs="Segoe UI"/>
          <w:sz w:val="22"/>
          <w:szCs w:val="22"/>
        </w:rPr>
        <w:t>odst</w:t>
      </w:r>
      <w:r w:rsidRPr="002C538E">
        <w:rPr>
          <w:rFonts w:ascii="Segoe UI" w:hAnsi="Segoe UI" w:cs="Segoe UI"/>
          <w:sz w:val="22"/>
          <w:szCs w:val="22"/>
        </w:rPr>
        <w:t>.</w:t>
      </w:r>
      <w:r w:rsidR="002C538E" w:rsidRPr="002C538E">
        <w:rPr>
          <w:rFonts w:ascii="Segoe UI" w:hAnsi="Segoe UI" w:cs="Segoe UI"/>
          <w:sz w:val="22"/>
          <w:szCs w:val="22"/>
        </w:rPr>
        <w:t> </w:t>
      </w:r>
      <w:r w:rsidR="00323E4F" w:rsidRPr="002C538E">
        <w:rPr>
          <w:rFonts w:ascii="Segoe UI" w:hAnsi="Segoe UI" w:cs="Segoe UI"/>
          <w:sz w:val="22"/>
          <w:szCs w:val="22"/>
        </w:rPr>
        <w:t xml:space="preserve"> </w:t>
      </w:r>
      <w:r w:rsidR="00323E4F" w:rsidRPr="002C538E">
        <w:rPr>
          <w:rFonts w:ascii="Segoe UI" w:hAnsi="Segoe UI" w:cs="Segoe UI"/>
          <w:sz w:val="22"/>
          <w:szCs w:val="22"/>
        </w:rPr>
        <w:fldChar w:fldCharType="begin"/>
      </w:r>
      <w:r w:rsidR="00323E4F" w:rsidRPr="002C538E">
        <w:rPr>
          <w:rFonts w:ascii="Segoe UI" w:hAnsi="Segoe UI" w:cs="Segoe UI"/>
          <w:sz w:val="22"/>
          <w:szCs w:val="22"/>
        </w:rPr>
        <w:instrText xml:space="preserve"> REF _Ref114216190 \n \h </w:instrText>
      </w:r>
      <w:r w:rsidR="002C538E">
        <w:rPr>
          <w:rFonts w:ascii="Segoe UI" w:hAnsi="Segoe UI" w:cs="Segoe UI"/>
          <w:sz w:val="22"/>
          <w:szCs w:val="22"/>
        </w:rPr>
        <w:instrText xml:space="preserve"> \* MERGEFORMAT </w:instrText>
      </w:r>
      <w:r w:rsidR="00323E4F" w:rsidRPr="002C538E">
        <w:rPr>
          <w:rFonts w:ascii="Segoe UI" w:hAnsi="Segoe UI" w:cs="Segoe UI"/>
          <w:sz w:val="22"/>
          <w:szCs w:val="22"/>
        </w:rPr>
      </w:r>
      <w:r w:rsidR="00323E4F" w:rsidRPr="002C538E">
        <w:rPr>
          <w:rFonts w:ascii="Segoe UI" w:hAnsi="Segoe UI" w:cs="Segoe UI"/>
          <w:sz w:val="22"/>
          <w:szCs w:val="22"/>
        </w:rPr>
        <w:fldChar w:fldCharType="separate"/>
      </w:r>
      <w:r w:rsidR="002A0655">
        <w:rPr>
          <w:rFonts w:ascii="Segoe UI" w:hAnsi="Segoe UI" w:cs="Segoe UI"/>
          <w:sz w:val="22"/>
          <w:szCs w:val="22"/>
        </w:rPr>
        <w:t>XVI.5</w:t>
      </w:r>
      <w:r w:rsidR="00323E4F" w:rsidRPr="002C538E">
        <w:rPr>
          <w:rFonts w:ascii="Segoe UI" w:hAnsi="Segoe UI" w:cs="Segoe UI"/>
          <w:sz w:val="22"/>
          <w:szCs w:val="22"/>
        </w:rPr>
        <w:fldChar w:fldCharType="end"/>
      </w:r>
      <w:r w:rsidRPr="002C538E">
        <w:rPr>
          <w:rFonts w:ascii="Segoe UI" w:hAnsi="Segoe UI" w:cs="Segoe UI"/>
          <w:sz w:val="22"/>
          <w:szCs w:val="22"/>
        </w:rPr>
        <w:t>.</w:t>
      </w:r>
      <w:r w:rsidRPr="002966F7">
        <w:rPr>
          <w:rFonts w:ascii="Segoe UI" w:hAnsi="Segoe UI" w:cs="Segoe UI"/>
          <w:sz w:val="22"/>
          <w:szCs w:val="22"/>
        </w:rPr>
        <w:t xml:space="preserve"> této smlouvy při výkonu činností</w:t>
      </w:r>
      <w:r w:rsidR="00302329" w:rsidRPr="002966F7">
        <w:rPr>
          <w:rFonts w:ascii="Segoe UI" w:hAnsi="Segoe UI" w:cs="Segoe UI"/>
          <w:sz w:val="22"/>
          <w:szCs w:val="22"/>
        </w:rPr>
        <w:t xml:space="preserve"> </w:t>
      </w:r>
      <w:r w:rsidRPr="002966F7">
        <w:rPr>
          <w:rFonts w:ascii="Segoe UI" w:hAnsi="Segoe UI" w:cs="Segoe UI"/>
          <w:sz w:val="22"/>
          <w:szCs w:val="22"/>
        </w:rPr>
        <w:t>stavbyvedoucího</w:t>
      </w:r>
      <w:r w:rsidR="00FC37DF">
        <w:rPr>
          <w:rFonts w:ascii="Segoe UI" w:hAnsi="Segoe UI" w:cs="Segoe UI"/>
          <w:sz w:val="22"/>
          <w:szCs w:val="22"/>
        </w:rPr>
        <w:t xml:space="preserve"> a zástupce stavbyvedoucího</w:t>
      </w:r>
      <w:r w:rsidRPr="002966F7">
        <w:rPr>
          <w:rFonts w:ascii="Segoe UI" w:hAnsi="Segoe UI" w:cs="Segoe UI"/>
          <w:sz w:val="22"/>
          <w:szCs w:val="22"/>
        </w:rPr>
        <w:t>, a to i opakovaně</w:t>
      </w:r>
      <w:r w:rsidR="004E522F" w:rsidRPr="002966F7">
        <w:rPr>
          <w:rFonts w:ascii="Segoe UI" w:hAnsi="Segoe UI" w:cs="Segoe UI"/>
          <w:sz w:val="22"/>
          <w:szCs w:val="22"/>
        </w:rPr>
        <w:t>;</w:t>
      </w:r>
    </w:p>
    <w:p w14:paraId="605161D4" w14:textId="781445E9" w:rsidR="0046209D" w:rsidRPr="00780B30" w:rsidRDefault="004E522F" w:rsidP="0081049E">
      <w:pPr>
        <w:numPr>
          <w:ilvl w:val="0"/>
          <w:numId w:val="1"/>
        </w:numPr>
        <w:tabs>
          <w:tab w:val="clear" w:pos="1260"/>
          <w:tab w:val="num" w:pos="0"/>
          <w:tab w:val="num" w:pos="851"/>
        </w:tabs>
        <w:spacing w:after="120" w:line="276" w:lineRule="auto"/>
        <w:ind w:left="851" w:hanging="425"/>
        <w:jc w:val="both"/>
        <w:rPr>
          <w:rFonts w:ascii="Palatino Linotype" w:hAnsi="Palatino Linotype"/>
          <w:snapToGrid w:val="0"/>
          <w:sz w:val="22"/>
          <w:szCs w:val="22"/>
        </w:rPr>
      </w:pPr>
      <w:r w:rsidRPr="00FF0474">
        <w:rPr>
          <w:rFonts w:ascii="Segoe UI" w:hAnsi="Segoe UI" w:cs="Segoe UI"/>
          <w:sz w:val="22"/>
          <w:szCs w:val="22"/>
        </w:rPr>
        <w:t xml:space="preserve">ve výši </w:t>
      </w:r>
      <w:r w:rsidR="00E132BF">
        <w:rPr>
          <w:rFonts w:ascii="Segoe UI" w:hAnsi="Segoe UI" w:cs="Segoe UI"/>
          <w:sz w:val="22"/>
          <w:szCs w:val="22"/>
        </w:rPr>
        <w:t>1</w:t>
      </w:r>
      <w:r w:rsidR="007A292E" w:rsidRPr="00FF0474">
        <w:rPr>
          <w:rFonts w:ascii="Segoe UI" w:hAnsi="Segoe UI" w:cs="Segoe UI"/>
          <w:sz w:val="22"/>
          <w:szCs w:val="22"/>
        </w:rPr>
        <w:t>0</w:t>
      </w:r>
      <w:r w:rsidR="00AA278C">
        <w:rPr>
          <w:rFonts w:ascii="Segoe UI" w:hAnsi="Segoe UI" w:cs="Segoe UI"/>
          <w:sz w:val="22"/>
          <w:szCs w:val="22"/>
        </w:rPr>
        <w:t> </w:t>
      </w:r>
      <w:r w:rsidRPr="00FF0474">
        <w:rPr>
          <w:rFonts w:ascii="Segoe UI" w:hAnsi="Segoe UI" w:cs="Segoe UI"/>
          <w:sz w:val="22"/>
          <w:szCs w:val="22"/>
        </w:rPr>
        <w:t>000</w:t>
      </w:r>
      <w:r w:rsidR="00AA278C">
        <w:rPr>
          <w:rFonts w:ascii="Segoe UI" w:hAnsi="Segoe UI" w:cs="Segoe UI"/>
          <w:sz w:val="22"/>
          <w:szCs w:val="22"/>
        </w:rPr>
        <w:t> </w:t>
      </w:r>
      <w:r w:rsidRPr="00FF0474">
        <w:rPr>
          <w:rFonts w:ascii="Segoe UI" w:hAnsi="Segoe UI" w:cs="Segoe UI"/>
          <w:sz w:val="22"/>
          <w:szCs w:val="22"/>
        </w:rPr>
        <w:t xml:space="preserve">Kč </w:t>
      </w:r>
      <w:proofErr w:type="gramStart"/>
      <w:r w:rsidRPr="00FF0474">
        <w:rPr>
          <w:rFonts w:ascii="Segoe UI" w:hAnsi="Segoe UI" w:cs="Segoe UI"/>
          <w:sz w:val="22"/>
          <w:szCs w:val="22"/>
        </w:rPr>
        <w:t>za </w:t>
      </w:r>
      <w:r w:rsidRPr="00FF0474">
        <w:rPr>
          <w:rFonts w:ascii="Segoe UI" w:hAnsi="Segoe UI" w:cs="Segoe UI"/>
          <w:snapToGrid w:val="0"/>
          <w:sz w:val="22"/>
          <w:szCs w:val="22"/>
        </w:rPr>
        <w:t xml:space="preserve"> prodlení</w:t>
      </w:r>
      <w:proofErr w:type="gramEnd"/>
      <w:r w:rsidRPr="00FF0474">
        <w:rPr>
          <w:rFonts w:ascii="Segoe UI" w:hAnsi="Segoe UI" w:cs="Segoe UI"/>
          <w:snapToGrid w:val="0"/>
          <w:sz w:val="22"/>
          <w:szCs w:val="22"/>
        </w:rPr>
        <w:t xml:space="preserve"> s úplným vyklizením Staveniště dle </w:t>
      </w:r>
      <w:r w:rsidR="00B61BAA">
        <w:rPr>
          <w:rFonts w:ascii="Segoe UI" w:hAnsi="Segoe UI" w:cs="Segoe UI"/>
          <w:snapToGrid w:val="0"/>
          <w:sz w:val="22"/>
          <w:szCs w:val="22"/>
        </w:rPr>
        <w:t>odst</w:t>
      </w:r>
      <w:r w:rsidRPr="00BD33CB">
        <w:rPr>
          <w:rFonts w:ascii="Segoe UI" w:hAnsi="Segoe UI" w:cs="Segoe UI"/>
          <w:snapToGrid w:val="0"/>
          <w:sz w:val="22"/>
          <w:szCs w:val="22"/>
        </w:rPr>
        <w:t xml:space="preserve">. </w:t>
      </w:r>
      <w:r w:rsidR="00867038" w:rsidRPr="00BD33CB">
        <w:rPr>
          <w:rFonts w:ascii="Segoe UI" w:hAnsi="Segoe UI" w:cs="Segoe UI"/>
          <w:snapToGrid w:val="0"/>
          <w:sz w:val="22"/>
          <w:szCs w:val="22"/>
        </w:rPr>
        <w:fldChar w:fldCharType="begin"/>
      </w:r>
      <w:r w:rsidR="00867038" w:rsidRPr="00BD33CB">
        <w:rPr>
          <w:rFonts w:ascii="Segoe UI" w:hAnsi="Segoe UI" w:cs="Segoe UI"/>
          <w:snapToGrid w:val="0"/>
          <w:sz w:val="22"/>
          <w:szCs w:val="22"/>
        </w:rPr>
        <w:instrText xml:space="preserve"> REF _Ref435356705 \n \h </w:instrText>
      </w:r>
      <w:r w:rsidR="00BD33CB">
        <w:rPr>
          <w:rFonts w:ascii="Segoe UI" w:hAnsi="Segoe UI" w:cs="Segoe UI"/>
          <w:snapToGrid w:val="0"/>
          <w:sz w:val="22"/>
          <w:szCs w:val="22"/>
        </w:rPr>
        <w:instrText xml:space="preserve"> \* MERGEFORMAT </w:instrText>
      </w:r>
      <w:r w:rsidR="00867038" w:rsidRPr="00BD33CB">
        <w:rPr>
          <w:rFonts w:ascii="Segoe UI" w:hAnsi="Segoe UI" w:cs="Segoe UI"/>
          <w:snapToGrid w:val="0"/>
          <w:sz w:val="22"/>
          <w:szCs w:val="22"/>
        </w:rPr>
      </w:r>
      <w:r w:rsidR="00867038" w:rsidRPr="00BD33CB">
        <w:rPr>
          <w:rFonts w:ascii="Segoe UI" w:hAnsi="Segoe UI" w:cs="Segoe UI"/>
          <w:snapToGrid w:val="0"/>
          <w:sz w:val="22"/>
          <w:szCs w:val="22"/>
        </w:rPr>
        <w:fldChar w:fldCharType="separate"/>
      </w:r>
      <w:r w:rsidR="00867038" w:rsidRPr="00BD33CB">
        <w:rPr>
          <w:rFonts w:ascii="Segoe UI" w:hAnsi="Segoe UI" w:cs="Segoe UI"/>
          <w:snapToGrid w:val="0"/>
          <w:sz w:val="22"/>
          <w:szCs w:val="22"/>
        </w:rPr>
        <w:t>III.1</w:t>
      </w:r>
      <w:r w:rsidR="00867038" w:rsidRPr="00BD33CB">
        <w:rPr>
          <w:rFonts w:ascii="Segoe UI" w:hAnsi="Segoe UI" w:cs="Segoe UI"/>
          <w:snapToGrid w:val="0"/>
          <w:sz w:val="22"/>
          <w:szCs w:val="22"/>
        </w:rPr>
        <w:fldChar w:fldCharType="end"/>
      </w:r>
      <w:r w:rsidRPr="00BD33CB">
        <w:rPr>
          <w:rFonts w:ascii="Segoe UI" w:hAnsi="Segoe UI" w:cs="Segoe UI"/>
          <w:snapToGrid w:val="0"/>
          <w:sz w:val="22"/>
          <w:szCs w:val="22"/>
        </w:rPr>
        <w:t xml:space="preserve">. písm. </w:t>
      </w:r>
      <w:r w:rsidR="00867038" w:rsidRPr="00BD33CB">
        <w:rPr>
          <w:rFonts w:ascii="Segoe UI" w:hAnsi="Segoe UI" w:cs="Segoe UI"/>
          <w:snapToGrid w:val="0"/>
          <w:sz w:val="22"/>
          <w:szCs w:val="22"/>
        </w:rPr>
        <w:fldChar w:fldCharType="begin"/>
      </w:r>
      <w:r w:rsidR="00867038" w:rsidRPr="00BD33CB">
        <w:rPr>
          <w:rFonts w:ascii="Segoe UI" w:hAnsi="Segoe UI" w:cs="Segoe UI"/>
          <w:snapToGrid w:val="0"/>
          <w:sz w:val="22"/>
          <w:szCs w:val="22"/>
        </w:rPr>
        <w:instrText xml:space="preserve"> REF _Ref114216253 \n \h </w:instrText>
      </w:r>
      <w:r w:rsidR="00BD33CB">
        <w:rPr>
          <w:rFonts w:ascii="Segoe UI" w:hAnsi="Segoe UI" w:cs="Segoe UI"/>
          <w:snapToGrid w:val="0"/>
          <w:sz w:val="22"/>
          <w:szCs w:val="22"/>
        </w:rPr>
        <w:instrText xml:space="preserve"> \* MERGEFORMAT </w:instrText>
      </w:r>
      <w:r w:rsidR="00867038" w:rsidRPr="00BD33CB">
        <w:rPr>
          <w:rFonts w:ascii="Segoe UI" w:hAnsi="Segoe UI" w:cs="Segoe UI"/>
          <w:snapToGrid w:val="0"/>
          <w:sz w:val="22"/>
          <w:szCs w:val="22"/>
        </w:rPr>
      </w:r>
      <w:r w:rsidR="00867038" w:rsidRPr="00BD33CB">
        <w:rPr>
          <w:rFonts w:ascii="Segoe UI" w:hAnsi="Segoe UI" w:cs="Segoe UI"/>
          <w:snapToGrid w:val="0"/>
          <w:sz w:val="22"/>
          <w:szCs w:val="22"/>
        </w:rPr>
        <w:fldChar w:fldCharType="separate"/>
      </w:r>
      <w:r w:rsidR="00867038" w:rsidRPr="00BD33CB">
        <w:rPr>
          <w:rFonts w:ascii="Segoe UI" w:hAnsi="Segoe UI" w:cs="Segoe UI"/>
          <w:snapToGrid w:val="0"/>
          <w:sz w:val="22"/>
          <w:szCs w:val="22"/>
        </w:rPr>
        <w:t>f)</w:t>
      </w:r>
      <w:r w:rsidR="00867038" w:rsidRPr="00BD33CB">
        <w:rPr>
          <w:rFonts w:ascii="Segoe UI" w:hAnsi="Segoe UI" w:cs="Segoe UI"/>
          <w:snapToGrid w:val="0"/>
          <w:sz w:val="22"/>
          <w:szCs w:val="22"/>
        </w:rPr>
        <w:fldChar w:fldCharType="end"/>
      </w:r>
      <w:r w:rsidRPr="00FF0474">
        <w:rPr>
          <w:rFonts w:ascii="Segoe UI" w:hAnsi="Segoe UI" w:cs="Segoe UI"/>
          <w:snapToGrid w:val="0"/>
          <w:sz w:val="22"/>
          <w:szCs w:val="22"/>
        </w:rPr>
        <w:t xml:space="preserve"> této smlouvy, a to za každý i započatý den prodlení</w:t>
      </w:r>
      <w:r w:rsidR="00780B30">
        <w:rPr>
          <w:rFonts w:ascii="Segoe UI" w:hAnsi="Segoe UI" w:cs="Segoe UI"/>
          <w:snapToGrid w:val="0"/>
          <w:sz w:val="22"/>
          <w:szCs w:val="22"/>
        </w:rPr>
        <w:t>;</w:t>
      </w:r>
    </w:p>
    <w:p w14:paraId="1F982EB5" w14:textId="19EE4600" w:rsidR="004572BA" w:rsidRPr="001157A3" w:rsidRDefault="004572BA" w:rsidP="007744DB">
      <w:pPr>
        <w:numPr>
          <w:ilvl w:val="0"/>
          <w:numId w:val="1"/>
        </w:numPr>
        <w:tabs>
          <w:tab w:val="clear" w:pos="1260"/>
          <w:tab w:val="num" w:pos="0"/>
          <w:tab w:val="num" w:pos="851"/>
        </w:tabs>
        <w:spacing w:after="120" w:line="276" w:lineRule="auto"/>
        <w:ind w:left="851" w:hanging="425"/>
        <w:jc w:val="both"/>
        <w:rPr>
          <w:rFonts w:ascii="Palatino Linotype" w:hAnsi="Palatino Linotype"/>
          <w:snapToGrid w:val="0"/>
          <w:sz w:val="22"/>
          <w:szCs w:val="22"/>
        </w:rPr>
      </w:pPr>
      <w:r w:rsidRPr="00C67C84">
        <w:rPr>
          <w:rFonts w:ascii="Segoe UI" w:hAnsi="Segoe UI" w:cs="Segoe UI"/>
          <w:snapToGrid w:val="0"/>
          <w:sz w:val="22"/>
          <w:szCs w:val="22"/>
        </w:rPr>
        <w:t xml:space="preserve">ve výši </w:t>
      </w:r>
      <w:r>
        <w:rPr>
          <w:rFonts w:ascii="Segoe UI" w:hAnsi="Segoe UI" w:cs="Segoe UI"/>
          <w:snapToGrid w:val="0"/>
          <w:sz w:val="22"/>
          <w:szCs w:val="22"/>
        </w:rPr>
        <w:t>1</w:t>
      </w:r>
      <w:r w:rsidRPr="00C67C84">
        <w:rPr>
          <w:rFonts w:ascii="Segoe UI" w:hAnsi="Segoe UI" w:cs="Segoe UI"/>
          <w:snapToGrid w:val="0"/>
          <w:sz w:val="22"/>
          <w:szCs w:val="22"/>
        </w:rPr>
        <w:t xml:space="preserve">0 000 Kč za </w:t>
      </w:r>
      <w:r>
        <w:rPr>
          <w:rFonts w:ascii="Segoe UI" w:hAnsi="Segoe UI" w:cs="Segoe UI"/>
          <w:snapToGrid w:val="0"/>
          <w:sz w:val="22"/>
          <w:szCs w:val="22"/>
        </w:rPr>
        <w:t xml:space="preserve">každé </w:t>
      </w:r>
      <w:r w:rsidRPr="00C67C84">
        <w:rPr>
          <w:rFonts w:ascii="Segoe UI" w:hAnsi="Segoe UI" w:cs="Segoe UI"/>
          <w:snapToGrid w:val="0"/>
          <w:sz w:val="22"/>
          <w:szCs w:val="22"/>
        </w:rPr>
        <w:t xml:space="preserve">porušení </w:t>
      </w:r>
      <w:proofErr w:type="spellStart"/>
      <w:r w:rsidRPr="00C67C84">
        <w:rPr>
          <w:rFonts w:ascii="Segoe UI" w:hAnsi="Segoe UI" w:cs="Segoe UI"/>
          <w:snapToGrid w:val="0"/>
          <w:sz w:val="22"/>
          <w:szCs w:val="22"/>
        </w:rPr>
        <w:t>povinnosti</w:t>
      </w:r>
      <w:r>
        <w:rPr>
          <w:rFonts w:ascii="Segoe UI" w:hAnsi="Segoe UI" w:cs="Segoe UI"/>
          <w:snapToGrid w:val="0"/>
          <w:sz w:val="22"/>
          <w:szCs w:val="22"/>
        </w:rPr>
        <w:t>í</w:t>
      </w:r>
      <w:proofErr w:type="spellEnd"/>
      <w:r>
        <w:rPr>
          <w:rFonts w:ascii="Segoe UI" w:hAnsi="Segoe UI" w:cs="Segoe UI"/>
          <w:snapToGrid w:val="0"/>
          <w:sz w:val="22"/>
          <w:szCs w:val="22"/>
        </w:rPr>
        <w:t xml:space="preserve"> nebo každý i započatý den prodlení Zhotovitele poskytovat součinnost při vyhrazené změně Zhotovitele dle čl. </w:t>
      </w:r>
      <w:r>
        <w:rPr>
          <w:rFonts w:ascii="Segoe UI" w:hAnsi="Segoe UI" w:cs="Segoe UI"/>
          <w:snapToGrid w:val="0"/>
          <w:sz w:val="22"/>
          <w:szCs w:val="22"/>
        </w:rPr>
        <w:fldChar w:fldCharType="begin"/>
      </w:r>
      <w:r>
        <w:rPr>
          <w:rFonts w:ascii="Segoe UI" w:hAnsi="Segoe UI" w:cs="Segoe UI"/>
          <w:snapToGrid w:val="0"/>
          <w:sz w:val="22"/>
          <w:szCs w:val="22"/>
        </w:rPr>
        <w:instrText xml:space="preserve"> REF _Ref114472702 \r \h </w:instrText>
      </w:r>
      <w:r>
        <w:rPr>
          <w:rFonts w:ascii="Segoe UI" w:hAnsi="Segoe UI" w:cs="Segoe UI"/>
          <w:snapToGrid w:val="0"/>
          <w:sz w:val="22"/>
          <w:szCs w:val="22"/>
        </w:rPr>
      </w:r>
      <w:r>
        <w:rPr>
          <w:rFonts w:ascii="Segoe UI" w:hAnsi="Segoe UI" w:cs="Segoe UI"/>
          <w:snapToGrid w:val="0"/>
          <w:sz w:val="22"/>
          <w:szCs w:val="22"/>
        </w:rPr>
        <w:fldChar w:fldCharType="separate"/>
      </w:r>
      <w:r>
        <w:rPr>
          <w:rFonts w:ascii="Segoe UI" w:hAnsi="Segoe UI" w:cs="Segoe UI"/>
          <w:snapToGrid w:val="0"/>
          <w:sz w:val="22"/>
          <w:szCs w:val="22"/>
        </w:rPr>
        <w:t>XVII</w:t>
      </w:r>
      <w:r>
        <w:rPr>
          <w:rFonts w:ascii="Segoe UI" w:hAnsi="Segoe UI" w:cs="Segoe UI"/>
          <w:snapToGrid w:val="0"/>
          <w:sz w:val="22"/>
          <w:szCs w:val="22"/>
        </w:rPr>
        <w:fldChar w:fldCharType="end"/>
      </w:r>
      <w:r>
        <w:rPr>
          <w:rFonts w:ascii="Segoe UI" w:hAnsi="Segoe UI" w:cs="Segoe UI"/>
          <w:snapToGrid w:val="0"/>
          <w:sz w:val="22"/>
          <w:szCs w:val="22"/>
        </w:rPr>
        <w:t xml:space="preserve"> této smlouvy</w:t>
      </w:r>
      <w:r w:rsidR="001157A3">
        <w:rPr>
          <w:rFonts w:ascii="Segoe UI" w:hAnsi="Segoe UI" w:cs="Segoe UI"/>
          <w:snapToGrid w:val="0"/>
          <w:sz w:val="22"/>
          <w:szCs w:val="22"/>
        </w:rPr>
        <w:t>;</w:t>
      </w:r>
    </w:p>
    <w:p w14:paraId="2D22DC45" w14:textId="0CC29343" w:rsidR="00780B30" w:rsidRPr="00780B30" w:rsidRDefault="00780B30" w:rsidP="007744DB">
      <w:pPr>
        <w:numPr>
          <w:ilvl w:val="0"/>
          <w:numId w:val="1"/>
        </w:numPr>
        <w:tabs>
          <w:tab w:val="clear" w:pos="1260"/>
          <w:tab w:val="num" w:pos="0"/>
          <w:tab w:val="num" w:pos="851"/>
        </w:tabs>
        <w:spacing w:after="120" w:line="276" w:lineRule="auto"/>
        <w:ind w:left="851" w:hanging="425"/>
        <w:jc w:val="both"/>
        <w:rPr>
          <w:rFonts w:ascii="Palatino Linotype" w:hAnsi="Palatino Linotype"/>
          <w:snapToGrid w:val="0"/>
          <w:sz w:val="22"/>
          <w:szCs w:val="22"/>
        </w:rPr>
      </w:pPr>
      <w:r>
        <w:rPr>
          <w:rFonts w:ascii="Segoe UI" w:hAnsi="Segoe UI" w:cs="Segoe UI"/>
          <w:snapToGrid w:val="0"/>
          <w:sz w:val="22"/>
          <w:szCs w:val="22"/>
        </w:rPr>
        <w:t>ve výši 500</w:t>
      </w:r>
      <w:r w:rsidR="00AA278C">
        <w:rPr>
          <w:rFonts w:ascii="Segoe UI" w:hAnsi="Segoe UI" w:cs="Segoe UI"/>
          <w:snapToGrid w:val="0"/>
          <w:sz w:val="22"/>
          <w:szCs w:val="22"/>
        </w:rPr>
        <w:t> </w:t>
      </w:r>
      <w:r>
        <w:rPr>
          <w:rFonts w:ascii="Segoe UI" w:hAnsi="Segoe UI" w:cs="Segoe UI"/>
          <w:snapToGrid w:val="0"/>
          <w:sz w:val="22"/>
          <w:szCs w:val="22"/>
        </w:rPr>
        <w:t xml:space="preserve">Kč za každý den prodlení s předložením seznamu obsahujícím náležitosti dle </w:t>
      </w:r>
      <w:r w:rsidR="00B61BAA">
        <w:rPr>
          <w:rFonts w:ascii="Segoe UI" w:hAnsi="Segoe UI" w:cs="Segoe UI"/>
          <w:snapToGrid w:val="0"/>
          <w:sz w:val="22"/>
          <w:szCs w:val="22"/>
        </w:rPr>
        <w:t>odst</w:t>
      </w:r>
      <w:r w:rsidRPr="00BD33CB">
        <w:rPr>
          <w:rFonts w:ascii="Segoe UI" w:hAnsi="Segoe UI" w:cs="Segoe UI"/>
          <w:snapToGrid w:val="0"/>
          <w:sz w:val="22"/>
          <w:szCs w:val="22"/>
        </w:rPr>
        <w:t xml:space="preserve">. </w:t>
      </w:r>
      <w:r w:rsidR="00431FFF" w:rsidRPr="00BD33CB">
        <w:rPr>
          <w:rFonts w:ascii="Segoe UI" w:hAnsi="Segoe UI" w:cs="Segoe UI"/>
          <w:snapToGrid w:val="0"/>
          <w:sz w:val="22"/>
          <w:szCs w:val="22"/>
        </w:rPr>
        <w:fldChar w:fldCharType="begin"/>
      </w:r>
      <w:r w:rsidR="00431FFF" w:rsidRPr="00BD33CB">
        <w:rPr>
          <w:rFonts w:ascii="Segoe UI" w:hAnsi="Segoe UI" w:cs="Segoe UI"/>
          <w:snapToGrid w:val="0"/>
          <w:sz w:val="22"/>
          <w:szCs w:val="22"/>
        </w:rPr>
        <w:instrText xml:space="preserve"> REF _Ref114216843 \n \h </w:instrText>
      </w:r>
      <w:r w:rsidR="00BD33CB">
        <w:rPr>
          <w:rFonts w:ascii="Segoe UI" w:hAnsi="Segoe UI" w:cs="Segoe UI"/>
          <w:snapToGrid w:val="0"/>
          <w:sz w:val="22"/>
          <w:szCs w:val="22"/>
        </w:rPr>
        <w:instrText xml:space="preserve"> \* MERGEFORMAT </w:instrText>
      </w:r>
      <w:r w:rsidR="00431FFF" w:rsidRPr="00BD33CB">
        <w:rPr>
          <w:rFonts w:ascii="Segoe UI" w:hAnsi="Segoe UI" w:cs="Segoe UI"/>
          <w:snapToGrid w:val="0"/>
          <w:sz w:val="22"/>
          <w:szCs w:val="22"/>
        </w:rPr>
      </w:r>
      <w:r w:rsidR="00431FFF" w:rsidRPr="00BD33CB">
        <w:rPr>
          <w:rFonts w:ascii="Segoe UI" w:hAnsi="Segoe UI" w:cs="Segoe UI"/>
          <w:snapToGrid w:val="0"/>
          <w:sz w:val="22"/>
          <w:szCs w:val="22"/>
        </w:rPr>
        <w:fldChar w:fldCharType="separate"/>
      </w:r>
      <w:r w:rsidR="00431FFF" w:rsidRPr="00BD33CB">
        <w:rPr>
          <w:rFonts w:ascii="Segoe UI" w:hAnsi="Segoe UI" w:cs="Segoe UI"/>
          <w:snapToGrid w:val="0"/>
          <w:sz w:val="22"/>
          <w:szCs w:val="22"/>
        </w:rPr>
        <w:t>VIII.23</w:t>
      </w:r>
      <w:r w:rsidR="00431FFF" w:rsidRPr="00BD33CB">
        <w:rPr>
          <w:rFonts w:ascii="Segoe UI" w:hAnsi="Segoe UI" w:cs="Segoe UI"/>
          <w:snapToGrid w:val="0"/>
          <w:sz w:val="22"/>
          <w:szCs w:val="22"/>
        </w:rPr>
        <w:fldChar w:fldCharType="end"/>
      </w:r>
      <w:r w:rsidRPr="00BD33CB">
        <w:rPr>
          <w:rFonts w:ascii="Segoe UI" w:hAnsi="Segoe UI" w:cs="Segoe UI"/>
          <w:snapToGrid w:val="0"/>
          <w:sz w:val="22"/>
          <w:szCs w:val="22"/>
        </w:rPr>
        <w:t xml:space="preserve"> </w:t>
      </w:r>
      <w:r>
        <w:rPr>
          <w:rFonts w:ascii="Segoe UI" w:hAnsi="Segoe UI" w:cs="Segoe UI"/>
          <w:snapToGrid w:val="0"/>
          <w:sz w:val="22"/>
          <w:szCs w:val="22"/>
        </w:rPr>
        <w:t>této smlouvy;</w:t>
      </w:r>
    </w:p>
    <w:p w14:paraId="2D69018F" w14:textId="09FDE97E" w:rsidR="00C9375D" w:rsidRPr="00AA278C" w:rsidRDefault="007744DB" w:rsidP="00AA278C">
      <w:pPr>
        <w:numPr>
          <w:ilvl w:val="0"/>
          <w:numId w:val="1"/>
        </w:numPr>
        <w:tabs>
          <w:tab w:val="clear" w:pos="1260"/>
          <w:tab w:val="num" w:pos="0"/>
          <w:tab w:val="num" w:pos="851"/>
        </w:tabs>
        <w:spacing w:after="120" w:line="276" w:lineRule="auto"/>
        <w:ind w:left="850" w:hanging="425"/>
        <w:jc w:val="both"/>
        <w:rPr>
          <w:rFonts w:ascii="Segoe UI" w:hAnsi="Segoe UI" w:cs="Segoe UI"/>
          <w:snapToGrid w:val="0"/>
          <w:sz w:val="22"/>
          <w:szCs w:val="22"/>
        </w:rPr>
      </w:pPr>
      <w:r>
        <w:rPr>
          <w:rFonts w:ascii="Segoe UI" w:hAnsi="Segoe UI" w:cs="Segoe UI"/>
          <w:snapToGrid w:val="0"/>
          <w:sz w:val="22"/>
          <w:szCs w:val="22"/>
        </w:rPr>
        <w:t>v</w:t>
      </w:r>
      <w:r w:rsidR="00C9375D" w:rsidRPr="00AA278C">
        <w:rPr>
          <w:rFonts w:ascii="Segoe UI" w:hAnsi="Segoe UI" w:cs="Segoe UI"/>
          <w:snapToGrid w:val="0"/>
          <w:sz w:val="22"/>
          <w:szCs w:val="22"/>
        </w:rPr>
        <w:t xml:space="preserve">e výši </w:t>
      </w:r>
      <w:r w:rsidR="002966F7">
        <w:rPr>
          <w:rFonts w:ascii="Segoe UI" w:hAnsi="Segoe UI" w:cs="Segoe UI"/>
          <w:snapToGrid w:val="0"/>
          <w:sz w:val="22"/>
          <w:szCs w:val="22"/>
        </w:rPr>
        <w:t>2</w:t>
      </w:r>
      <w:r w:rsidR="00AA278C">
        <w:rPr>
          <w:rFonts w:ascii="Segoe UI" w:hAnsi="Segoe UI" w:cs="Segoe UI"/>
          <w:snapToGrid w:val="0"/>
          <w:sz w:val="22"/>
          <w:szCs w:val="22"/>
        </w:rPr>
        <w:t> </w:t>
      </w:r>
      <w:r w:rsidR="00C9375D">
        <w:rPr>
          <w:rFonts w:ascii="Segoe UI" w:hAnsi="Segoe UI" w:cs="Segoe UI"/>
          <w:snapToGrid w:val="0"/>
          <w:sz w:val="22"/>
          <w:szCs w:val="22"/>
        </w:rPr>
        <w:t>000</w:t>
      </w:r>
      <w:r w:rsidR="00AA278C">
        <w:rPr>
          <w:rFonts w:ascii="Segoe UI" w:hAnsi="Segoe UI" w:cs="Segoe UI"/>
          <w:snapToGrid w:val="0"/>
          <w:sz w:val="22"/>
          <w:szCs w:val="22"/>
        </w:rPr>
        <w:t> </w:t>
      </w:r>
      <w:r w:rsidR="00C9375D">
        <w:rPr>
          <w:rFonts w:ascii="Segoe UI" w:hAnsi="Segoe UI" w:cs="Segoe UI"/>
          <w:snapToGrid w:val="0"/>
          <w:sz w:val="22"/>
          <w:szCs w:val="22"/>
        </w:rPr>
        <w:t>Kč</w:t>
      </w:r>
      <w:r w:rsidR="00C9375D" w:rsidRPr="00AA278C">
        <w:rPr>
          <w:rFonts w:ascii="Segoe UI" w:hAnsi="Segoe UI" w:cs="Segoe UI"/>
          <w:snapToGrid w:val="0"/>
          <w:sz w:val="22"/>
          <w:szCs w:val="22"/>
        </w:rPr>
        <w:t xml:space="preserve"> za </w:t>
      </w:r>
      <w:r w:rsidR="00152585">
        <w:rPr>
          <w:rFonts w:ascii="Segoe UI" w:hAnsi="Segoe UI" w:cs="Segoe UI"/>
          <w:snapToGrid w:val="0"/>
          <w:sz w:val="22"/>
          <w:szCs w:val="22"/>
        </w:rPr>
        <w:t xml:space="preserve">každý započatý den prodlení nebo </w:t>
      </w:r>
      <w:r w:rsidR="00C9375D" w:rsidRPr="00AA278C">
        <w:rPr>
          <w:rFonts w:ascii="Segoe UI" w:hAnsi="Segoe UI" w:cs="Segoe UI"/>
          <w:snapToGrid w:val="0"/>
          <w:sz w:val="22"/>
          <w:szCs w:val="22"/>
        </w:rPr>
        <w:t xml:space="preserve">každé </w:t>
      </w:r>
      <w:r w:rsidR="00152585">
        <w:rPr>
          <w:rFonts w:ascii="Segoe UI" w:hAnsi="Segoe UI" w:cs="Segoe UI"/>
          <w:snapToGrid w:val="0"/>
          <w:sz w:val="22"/>
          <w:szCs w:val="22"/>
        </w:rPr>
        <w:t>jiné</w:t>
      </w:r>
      <w:r w:rsidR="00C9375D" w:rsidRPr="00AA278C">
        <w:rPr>
          <w:rFonts w:ascii="Segoe UI" w:hAnsi="Segoe UI" w:cs="Segoe UI"/>
          <w:snapToGrid w:val="0"/>
          <w:sz w:val="22"/>
          <w:szCs w:val="22"/>
        </w:rPr>
        <w:t xml:space="preserve"> porušení povinnost</w:t>
      </w:r>
      <w:r w:rsidR="00C9375D">
        <w:rPr>
          <w:rFonts w:ascii="Segoe UI" w:hAnsi="Segoe UI" w:cs="Segoe UI"/>
          <w:snapToGrid w:val="0"/>
          <w:sz w:val="22"/>
          <w:szCs w:val="22"/>
        </w:rPr>
        <w:t>i</w:t>
      </w:r>
      <w:r w:rsidR="00C9375D" w:rsidRPr="00AA278C">
        <w:rPr>
          <w:rFonts w:ascii="Segoe UI" w:hAnsi="Segoe UI" w:cs="Segoe UI"/>
          <w:snapToGrid w:val="0"/>
          <w:sz w:val="22"/>
          <w:szCs w:val="22"/>
        </w:rPr>
        <w:t xml:space="preserve"> Zhotovitele v čl. </w:t>
      </w:r>
      <w:r w:rsidR="00FE3CEF">
        <w:rPr>
          <w:rFonts w:ascii="Segoe UI" w:hAnsi="Segoe UI" w:cs="Segoe UI"/>
          <w:snapToGrid w:val="0"/>
          <w:sz w:val="22"/>
          <w:szCs w:val="22"/>
        </w:rPr>
        <w:fldChar w:fldCharType="begin"/>
      </w:r>
      <w:r w:rsidR="00FE3CEF">
        <w:rPr>
          <w:rFonts w:ascii="Segoe UI" w:hAnsi="Segoe UI" w:cs="Segoe UI"/>
          <w:snapToGrid w:val="0"/>
          <w:sz w:val="22"/>
          <w:szCs w:val="22"/>
        </w:rPr>
        <w:instrText xml:space="preserve"> REF _Ref114216955 \n \h </w:instrText>
      </w:r>
      <w:r w:rsidR="00FE3CEF">
        <w:rPr>
          <w:rFonts w:ascii="Segoe UI" w:hAnsi="Segoe UI" w:cs="Segoe UI"/>
          <w:snapToGrid w:val="0"/>
          <w:sz w:val="22"/>
          <w:szCs w:val="22"/>
        </w:rPr>
      </w:r>
      <w:r w:rsidR="00FE3CEF">
        <w:rPr>
          <w:rFonts w:ascii="Segoe UI" w:hAnsi="Segoe UI" w:cs="Segoe UI"/>
          <w:snapToGrid w:val="0"/>
          <w:sz w:val="22"/>
          <w:szCs w:val="22"/>
        </w:rPr>
        <w:fldChar w:fldCharType="separate"/>
      </w:r>
      <w:r w:rsidR="00FE3CEF">
        <w:rPr>
          <w:rFonts w:ascii="Segoe UI" w:hAnsi="Segoe UI" w:cs="Segoe UI"/>
          <w:snapToGrid w:val="0"/>
          <w:sz w:val="22"/>
          <w:szCs w:val="22"/>
        </w:rPr>
        <w:t>XIII</w:t>
      </w:r>
      <w:r w:rsidR="00FE3CEF">
        <w:rPr>
          <w:rFonts w:ascii="Segoe UI" w:hAnsi="Segoe UI" w:cs="Segoe UI"/>
          <w:snapToGrid w:val="0"/>
          <w:sz w:val="22"/>
          <w:szCs w:val="22"/>
        </w:rPr>
        <w:fldChar w:fldCharType="end"/>
      </w:r>
      <w:r w:rsidR="00FE3CEF">
        <w:rPr>
          <w:rFonts w:ascii="Segoe UI" w:hAnsi="Segoe UI" w:cs="Segoe UI"/>
          <w:snapToGrid w:val="0"/>
          <w:sz w:val="22"/>
          <w:szCs w:val="22"/>
        </w:rPr>
        <w:t>.</w:t>
      </w:r>
      <w:r w:rsidR="00C9375D" w:rsidRPr="00AA278C">
        <w:rPr>
          <w:rFonts w:ascii="Segoe UI" w:hAnsi="Segoe UI" w:cs="Segoe UI"/>
          <w:snapToGrid w:val="0"/>
          <w:sz w:val="22"/>
          <w:szCs w:val="22"/>
        </w:rPr>
        <w:t xml:space="preserve"> výslovně neuvedené. </w:t>
      </w:r>
    </w:p>
    <w:p w14:paraId="306D9129" w14:textId="77777777" w:rsidR="00A92D47" w:rsidRPr="00FF0474" w:rsidRDefault="00A92D4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V případě, že závazek provést dílo zanikne před řádným </w:t>
      </w:r>
      <w:r w:rsidR="00FD40B2" w:rsidRPr="00FF0474">
        <w:rPr>
          <w:rFonts w:ascii="Segoe UI" w:hAnsi="Segoe UI" w:cs="Segoe UI"/>
          <w:sz w:val="22"/>
          <w:szCs w:val="22"/>
        </w:rPr>
        <w:t>do</w:t>
      </w:r>
      <w:r w:rsidRPr="00FF0474">
        <w:rPr>
          <w:rFonts w:ascii="Segoe UI" w:hAnsi="Segoe UI" w:cs="Segoe UI"/>
          <w:sz w:val="22"/>
          <w:szCs w:val="22"/>
        </w:rPr>
        <w:t>končením díla, nezaniká nárok na smluvní pokutu, pokud vznikl dřívějším porušením povinnosti. Zánik závazku pozdním splněním neznamená zánik nároku na smluvní pokutu za</w:t>
      </w:r>
      <w:r w:rsidR="0076283F" w:rsidRPr="00FF0474">
        <w:rPr>
          <w:rFonts w:ascii="Segoe UI" w:hAnsi="Segoe UI" w:cs="Segoe UI"/>
          <w:sz w:val="22"/>
          <w:szCs w:val="22"/>
        </w:rPr>
        <w:t> </w:t>
      </w:r>
      <w:r w:rsidRPr="00FF0474">
        <w:rPr>
          <w:rFonts w:ascii="Segoe UI" w:hAnsi="Segoe UI" w:cs="Segoe UI"/>
          <w:sz w:val="22"/>
          <w:szCs w:val="22"/>
        </w:rPr>
        <w:t>prodlení s plněním.</w:t>
      </w:r>
    </w:p>
    <w:p w14:paraId="76668CEF" w14:textId="77777777" w:rsidR="00A92D47" w:rsidRPr="00FF0474" w:rsidRDefault="00A92D4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Sjednané smluvní pokuty</w:t>
      </w:r>
      <w:r w:rsidR="005B441F" w:rsidRPr="00FF0474">
        <w:rPr>
          <w:rFonts w:ascii="Segoe UI" w:hAnsi="Segoe UI" w:cs="Segoe UI"/>
          <w:sz w:val="22"/>
          <w:szCs w:val="22"/>
        </w:rPr>
        <w:t xml:space="preserve"> / úroky z prodlení</w:t>
      </w:r>
      <w:r w:rsidRPr="00FF0474">
        <w:rPr>
          <w:rFonts w:ascii="Segoe UI" w:hAnsi="Segoe UI" w:cs="Segoe UI"/>
          <w:sz w:val="22"/>
          <w:szCs w:val="22"/>
        </w:rPr>
        <w:t xml:space="preserve"> zaplatí povinná strana nezávisle na zavinění a na tom, zda a v jaké výši vznikne druhé straně škoda. </w:t>
      </w:r>
      <w:r w:rsidR="001220E0" w:rsidRPr="00E16A1D">
        <w:rPr>
          <w:rFonts w:ascii="Segoe UI" w:hAnsi="Segoe UI" w:cs="Segoe UI"/>
          <w:sz w:val="22"/>
          <w:szCs w:val="22"/>
        </w:rPr>
        <w:t>Náhradu škody lze vymáhat samostatně vedle smluvní pokuty v plné výši.</w:t>
      </w:r>
    </w:p>
    <w:p w14:paraId="5739B21F" w14:textId="77777777" w:rsidR="00B3190A" w:rsidRPr="00F31897" w:rsidRDefault="00A92D4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Smluvní pokuty budou hrazeny </w:t>
      </w:r>
      <w:r w:rsidR="00FD40B2" w:rsidRPr="00FF0474">
        <w:rPr>
          <w:rFonts w:ascii="Segoe UI" w:hAnsi="Segoe UI" w:cs="Segoe UI"/>
          <w:sz w:val="22"/>
          <w:szCs w:val="22"/>
        </w:rPr>
        <w:t>na základě vystavených faktur s dobou</w:t>
      </w:r>
      <w:r w:rsidRPr="00FF0474">
        <w:rPr>
          <w:rFonts w:ascii="Segoe UI" w:hAnsi="Segoe UI" w:cs="Segoe UI"/>
          <w:sz w:val="22"/>
          <w:szCs w:val="22"/>
        </w:rPr>
        <w:t xml:space="preserve"> splatnosti 30  dnů ode dne jejich doručení.</w:t>
      </w:r>
      <w:r w:rsidR="00755462" w:rsidRPr="00FF0474">
        <w:rPr>
          <w:rFonts w:ascii="Segoe UI" w:hAnsi="Segoe UI" w:cs="Segoe UI"/>
          <w:sz w:val="22"/>
          <w:szCs w:val="22"/>
        </w:rPr>
        <w:t xml:space="preserve"> </w:t>
      </w:r>
      <w:r w:rsidRPr="00FF0474">
        <w:rPr>
          <w:rFonts w:ascii="Segoe UI" w:hAnsi="Segoe UI" w:cs="Segoe UI"/>
          <w:sz w:val="22"/>
          <w:szCs w:val="22"/>
        </w:rPr>
        <w:t xml:space="preserve">Smluvní pokuty se nezapočítávají na náhradu případně vzniklé škody. </w:t>
      </w:r>
    </w:p>
    <w:p w14:paraId="5B732E7F" w14:textId="77777777" w:rsidR="00592D21" w:rsidRPr="00FF0474" w:rsidRDefault="00592D21" w:rsidP="007F10CA">
      <w:pPr>
        <w:spacing w:after="120" w:line="276" w:lineRule="auto"/>
        <w:rPr>
          <w:rFonts w:ascii="Segoe UI" w:hAnsi="Segoe UI" w:cs="Segoe UI"/>
          <w:b/>
          <w:sz w:val="22"/>
          <w:szCs w:val="22"/>
        </w:rPr>
      </w:pPr>
    </w:p>
    <w:p w14:paraId="6CCB92CE" w14:textId="77777777" w:rsidR="007575D2" w:rsidRPr="00FF0474" w:rsidRDefault="007575D2" w:rsidP="00C34FF2">
      <w:pPr>
        <w:numPr>
          <w:ilvl w:val="0"/>
          <w:numId w:val="5"/>
        </w:numPr>
        <w:spacing w:after="120" w:line="276" w:lineRule="auto"/>
        <w:ind w:left="0" w:firstLine="0"/>
        <w:jc w:val="center"/>
        <w:rPr>
          <w:rFonts w:ascii="Segoe UI" w:hAnsi="Segoe UI" w:cs="Segoe UI"/>
          <w:b/>
          <w:sz w:val="22"/>
          <w:szCs w:val="22"/>
        </w:rPr>
      </w:pPr>
      <w:bookmarkStart w:id="80" w:name="_Ref114472312"/>
      <w:r w:rsidRPr="00FF0474">
        <w:rPr>
          <w:rFonts w:ascii="Segoe UI" w:hAnsi="Segoe UI" w:cs="Segoe UI"/>
          <w:b/>
          <w:sz w:val="22"/>
          <w:szCs w:val="22"/>
        </w:rPr>
        <w:t>Ukončení smluvního vztahu</w:t>
      </w:r>
      <w:bookmarkEnd w:id="80"/>
    </w:p>
    <w:p w14:paraId="58CBCC6A" w14:textId="708C28F9" w:rsidR="007575D2" w:rsidRPr="00FF0474" w:rsidRDefault="007575D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Smluvní strany mohou smlouvu ukončit dohodou nebo odstoupením</w:t>
      </w:r>
      <w:r w:rsidR="009E4DC8" w:rsidRPr="00FF0474">
        <w:rPr>
          <w:rFonts w:ascii="Segoe UI" w:hAnsi="Segoe UI" w:cs="Segoe UI"/>
          <w:sz w:val="22"/>
          <w:szCs w:val="22"/>
        </w:rPr>
        <w:t>, a to vždy písemně</w:t>
      </w:r>
      <w:r w:rsidRPr="00FF0474">
        <w:rPr>
          <w:rFonts w:ascii="Segoe UI" w:hAnsi="Segoe UI" w:cs="Segoe UI"/>
          <w:sz w:val="22"/>
          <w:szCs w:val="22"/>
        </w:rPr>
        <w:t>.</w:t>
      </w:r>
      <w:r w:rsidR="00514AA3" w:rsidRPr="00FF0474">
        <w:rPr>
          <w:rFonts w:ascii="Segoe UI" w:hAnsi="Segoe UI" w:cs="Segoe UI"/>
          <w:sz w:val="22"/>
          <w:szCs w:val="22"/>
        </w:rPr>
        <w:t xml:space="preserve"> </w:t>
      </w:r>
      <w:r w:rsidR="00994514">
        <w:rPr>
          <w:rFonts w:ascii="Segoe UI" w:hAnsi="Segoe UI" w:cs="Segoe UI"/>
          <w:sz w:val="22"/>
          <w:szCs w:val="22"/>
        </w:rPr>
        <w:t xml:space="preserve">Smluvní vztah může zaniknout rovněž postupem podle </w:t>
      </w:r>
      <w:r w:rsidR="00994514">
        <w:rPr>
          <w:rFonts w:ascii="Segoe UI" w:hAnsi="Segoe UI" w:cs="Segoe UI"/>
          <w:sz w:val="22"/>
          <w:szCs w:val="22"/>
        </w:rPr>
        <w:fldChar w:fldCharType="begin"/>
      </w:r>
      <w:r w:rsidR="00994514">
        <w:rPr>
          <w:rFonts w:ascii="Segoe UI" w:hAnsi="Segoe UI" w:cs="Segoe UI"/>
          <w:sz w:val="22"/>
          <w:szCs w:val="22"/>
        </w:rPr>
        <w:instrText xml:space="preserve"> REF _Ref127262813 \n \h </w:instrText>
      </w:r>
      <w:r w:rsidR="00994514">
        <w:rPr>
          <w:rFonts w:ascii="Segoe UI" w:hAnsi="Segoe UI" w:cs="Segoe UI"/>
          <w:sz w:val="22"/>
          <w:szCs w:val="22"/>
        </w:rPr>
      </w:r>
      <w:r w:rsidR="00994514">
        <w:rPr>
          <w:rFonts w:ascii="Segoe UI" w:hAnsi="Segoe UI" w:cs="Segoe UI"/>
          <w:sz w:val="22"/>
          <w:szCs w:val="22"/>
        </w:rPr>
        <w:fldChar w:fldCharType="separate"/>
      </w:r>
      <w:r w:rsidR="00994514">
        <w:rPr>
          <w:rFonts w:ascii="Segoe UI" w:hAnsi="Segoe UI" w:cs="Segoe UI"/>
          <w:sz w:val="22"/>
          <w:szCs w:val="22"/>
        </w:rPr>
        <w:t>VIII.7</w:t>
      </w:r>
      <w:r w:rsidR="00994514">
        <w:rPr>
          <w:rFonts w:ascii="Segoe UI" w:hAnsi="Segoe UI" w:cs="Segoe UI"/>
          <w:sz w:val="22"/>
          <w:szCs w:val="22"/>
        </w:rPr>
        <w:fldChar w:fldCharType="end"/>
      </w:r>
      <w:r w:rsidR="00994514">
        <w:rPr>
          <w:rFonts w:ascii="Segoe UI" w:hAnsi="Segoe UI" w:cs="Segoe UI"/>
          <w:sz w:val="22"/>
          <w:szCs w:val="22"/>
        </w:rPr>
        <w:t xml:space="preserve"> smlouvy.</w:t>
      </w:r>
    </w:p>
    <w:p w14:paraId="1D6DE7C9" w14:textId="77777777" w:rsidR="007575D2"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81" w:name="_Ref114219089"/>
      <w:r w:rsidRPr="00FF0474">
        <w:rPr>
          <w:rFonts w:ascii="Segoe UI" w:hAnsi="Segoe UI" w:cs="Segoe UI"/>
          <w:sz w:val="22"/>
          <w:szCs w:val="22"/>
        </w:rPr>
        <w:t>Objednatel</w:t>
      </w:r>
      <w:r w:rsidR="007575D2" w:rsidRPr="00FF0474">
        <w:rPr>
          <w:rFonts w:ascii="Segoe UI" w:hAnsi="Segoe UI" w:cs="Segoe UI"/>
          <w:sz w:val="22"/>
          <w:szCs w:val="22"/>
        </w:rPr>
        <w:t xml:space="preserve"> nebo </w:t>
      </w:r>
      <w:r w:rsidRPr="00FF0474">
        <w:rPr>
          <w:rFonts w:ascii="Segoe UI" w:hAnsi="Segoe UI" w:cs="Segoe UI"/>
          <w:sz w:val="22"/>
          <w:szCs w:val="22"/>
        </w:rPr>
        <w:t>Zhotovitel</w:t>
      </w:r>
      <w:r w:rsidR="007575D2" w:rsidRPr="00FF0474">
        <w:rPr>
          <w:rFonts w:ascii="Segoe UI" w:hAnsi="Segoe UI" w:cs="Segoe UI"/>
          <w:sz w:val="22"/>
          <w:szCs w:val="22"/>
        </w:rPr>
        <w:t xml:space="preserve"> mají právo od smlouvy odstoupit v případě podstatného porušení </w:t>
      </w:r>
      <w:r w:rsidR="00AA3F07" w:rsidRPr="00FF0474">
        <w:rPr>
          <w:rFonts w:ascii="Segoe UI" w:hAnsi="Segoe UI" w:cs="Segoe UI"/>
          <w:sz w:val="22"/>
          <w:szCs w:val="22"/>
        </w:rPr>
        <w:t xml:space="preserve">smlouvy </w:t>
      </w:r>
      <w:r w:rsidR="007575D2" w:rsidRPr="00FF0474">
        <w:rPr>
          <w:rFonts w:ascii="Segoe UI" w:hAnsi="Segoe UI" w:cs="Segoe UI"/>
          <w:sz w:val="22"/>
          <w:szCs w:val="22"/>
        </w:rPr>
        <w:t>druhou smluvní stranou</w:t>
      </w:r>
      <w:r w:rsidR="002C43C8" w:rsidRPr="00FF0474">
        <w:rPr>
          <w:rFonts w:ascii="Segoe UI" w:hAnsi="Segoe UI" w:cs="Segoe UI"/>
          <w:sz w:val="22"/>
          <w:szCs w:val="22"/>
        </w:rPr>
        <w:t xml:space="preserve">, a to ohledně </w:t>
      </w:r>
      <w:r w:rsidR="00086DF1" w:rsidRPr="00FF0474">
        <w:rPr>
          <w:rFonts w:ascii="Segoe UI" w:hAnsi="Segoe UI" w:cs="Segoe UI"/>
          <w:sz w:val="22"/>
          <w:szCs w:val="22"/>
        </w:rPr>
        <w:t>nesplněného zbytku plnění</w:t>
      </w:r>
      <w:r w:rsidR="002C43C8" w:rsidRPr="00FF0474">
        <w:rPr>
          <w:rFonts w:ascii="Segoe UI" w:hAnsi="Segoe UI" w:cs="Segoe UI"/>
          <w:sz w:val="22"/>
          <w:szCs w:val="22"/>
        </w:rPr>
        <w:t>.</w:t>
      </w:r>
      <w:r w:rsidR="00F31897" w:rsidRPr="00F31897">
        <w:rPr>
          <w:rFonts w:ascii="Segoe UI" w:hAnsi="Segoe UI" w:cs="Segoe UI"/>
          <w:sz w:val="22"/>
          <w:szCs w:val="22"/>
        </w:rPr>
        <w:t xml:space="preserve"> </w:t>
      </w:r>
      <w:r w:rsidR="00F31897" w:rsidRPr="001469B1">
        <w:rPr>
          <w:rFonts w:ascii="Segoe UI" w:hAnsi="Segoe UI" w:cs="Segoe UI"/>
          <w:sz w:val="22"/>
          <w:szCs w:val="22"/>
        </w:rPr>
        <w:t>Právo odstoupit dle tohoto odstavce má pouze strana, která smlouvu podstatným způsobem neporušila. Před odstoupením od smlouvy musí odstupující strana druhé smluvní straně zaslat písemné oznámení o tom, v čem spatřuje podstatné porušení smlouvy a vyzvat druhou smluvní stranu k nápravě, je-li taková náprava možná. Nenapraví-li druhá smluvní strana porušení smlouvy do 15 dnů od doručení tohoto oznámení nebo není-li náprava možná, může smluvní strana, která smlouvu podstatným způsobem neporušila, od smlouvy bez dalšího odstoupit.</w:t>
      </w:r>
      <w:bookmarkEnd w:id="81"/>
    </w:p>
    <w:p w14:paraId="1C61C55E" w14:textId="77777777" w:rsidR="007575D2" w:rsidRPr="00FF0474" w:rsidRDefault="007575D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Za podstatné porušení smlouvy pokládají smluvní strany </w:t>
      </w:r>
      <w:r w:rsidR="00F31897">
        <w:rPr>
          <w:rFonts w:ascii="Segoe UI" w:hAnsi="Segoe UI" w:cs="Segoe UI"/>
          <w:sz w:val="22"/>
          <w:szCs w:val="22"/>
        </w:rPr>
        <w:t xml:space="preserve">zejména </w:t>
      </w:r>
      <w:r w:rsidRPr="00FF0474">
        <w:rPr>
          <w:rFonts w:ascii="Segoe UI" w:hAnsi="Segoe UI" w:cs="Segoe UI"/>
          <w:sz w:val="22"/>
          <w:szCs w:val="22"/>
        </w:rPr>
        <w:t>tato porušení smluvních závazků:</w:t>
      </w:r>
    </w:p>
    <w:p w14:paraId="3C5F34DC" w14:textId="77777777" w:rsidR="009C31E0" w:rsidRDefault="000772B6" w:rsidP="00C34FF2">
      <w:pPr>
        <w:numPr>
          <w:ilvl w:val="0"/>
          <w:numId w:val="2"/>
        </w:numPr>
        <w:tabs>
          <w:tab w:val="clear" w:pos="2520"/>
          <w:tab w:val="num" w:pos="993"/>
        </w:tabs>
        <w:spacing w:after="120" w:line="276" w:lineRule="auto"/>
        <w:ind w:left="993" w:hanging="567"/>
        <w:jc w:val="both"/>
        <w:rPr>
          <w:rFonts w:ascii="Segoe UI" w:hAnsi="Segoe UI" w:cs="Segoe UI"/>
          <w:snapToGrid w:val="0"/>
          <w:sz w:val="22"/>
          <w:szCs w:val="22"/>
        </w:rPr>
      </w:pPr>
      <w:r w:rsidRPr="00FF0474">
        <w:rPr>
          <w:rFonts w:ascii="Segoe UI" w:hAnsi="Segoe UI" w:cs="Segoe UI"/>
          <w:snapToGrid w:val="0"/>
          <w:sz w:val="22"/>
          <w:szCs w:val="22"/>
        </w:rPr>
        <w:t>p</w:t>
      </w:r>
      <w:r w:rsidR="009A2D6A" w:rsidRPr="00FF0474">
        <w:rPr>
          <w:rFonts w:ascii="Segoe UI" w:hAnsi="Segoe UI" w:cs="Segoe UI"/>
          <w:snapToGrid w:val="0"/>
          <w:sz w:val="22"/>
          <w:szCs w:val="22"/>
        </w:rPr>
        <w:t xml:space="preserve">rodlení Zhotovitele delší než </w:t>
      </w:r>
      <w:proofErr w:type="gramStart"/>
      <w:r w:rsidR="00560DB2">
        <w:rPr>
          <w:rFonts w:ascii="Segoe UI" w:hAnsi="Segoe UI" w:cs="Segoe UI"/>
          <w:snapToGrid w:val="0"/>
          <w:sz w:val="22"/>
          <w:szCs w:val="22"/>
        </w:rPr>
        <w:t>30</w:t>
      </w:r>
      <w:r w:rsidR="009A2D6A" w:rsidRPr="00FF0474">
        <w:rPr>
          <w:rFonts w:ascii="Segoe UI" w:hAnsi="Segoe UI" w:cs="Segoe UI"/>
          <w:snapToGrid w:val="0"/>
          <w:sz w:val="22"/>
          <w:szCs w:val="22"/>
        </w:rPr>
        <w:t>  dnů</w:t>
      </w:r>
      <w:proofErr w:type="gramEnd"/>
      <w:r w:rsidR="009A2D6A" w:rsidRPr="00FF0474">
        <w:rPr>
          <w:rFonts w:ascii="Segoe UI" w:hAnsi="Segoe UI" w:cs="Segoe UI"/>
          <w:snapToGrid w:val="0"/>
          <w:sz w:val="22"/>
          <w:szCs w:val="22"/>
        </w:rPr>
        <w:t xml:space="preserve"> od konce lhůt sjednaných dle </w:t>
      </w:r>
      <w:r w:rsidR="009A2D6A" w:rsidRPr="00167659">
        <w:rPr>
          <w:rFonts w:ascii="Segoe UI" w:hAnsi="Segoe UI" w:cs="Segoe UI"/>
          <w:snapToGrid w:val="0"/>
          <w:sz w:val="22"/>
          <w:szCs w:val="22"/>
        </w:rPr>
        <w:t>čl. </w:t>
      </w:r>
      <w:r w:rsidR="0086479F" w:rsidRPr="00167659">
        <w:rPr>
          <w:rFonts w:ascii="Segoe UI" w:hAnsi="Segoe UI" w:cs="Segoe UI"/>
          <w:snapToGrid w:val="0"/>
          <w:sz w:val="22"/>
          <w:szCs w:val="22"/>
        </w:rPr>
        <w:fldChar w:fldCharType="begin"/>
      </w:r>
      <w:r w:rsidR="0086479F" w:rsidRPr="00167659">
        <w:rPr>
          <w:rFonts w:ascii="Segoe UI" w:hAnsi="Segoe UI" w:cs="Segoe UI"/>
          <w:snapToGrid w:val="0"/>
          <w:sz w:val="22"/>
          <w:szCs w:val="22"/>
        </w:rPr>
        <w:instrText xml:space="preserve"> REF _Ref114215324 \n \h </w:instrText>
      </w:r>
      <w:r w:rsidR="00167659">
        <w:rPr>
          <w:rFonts w:ascii="Segoe UI" w:hAnsi="Segoe UI" w:cs="Segoe UI"/>
          <w:snapToGrid w:val="0"/>
          <w:sz w:val="22"/>
          <w:szCs w:val="22"/>
        </w:rPr>
        <w:instrText xml:space="preserve"> \* MERGEFORMAT </w:instrText>
      </w:r>
      <w:r w:rsidR="0086479F" w:rsidRPr="00167659">
        <w:rPr>
          <w:rFonts w:ascii="Segoe UI" w:hAnsi="Segoe UI" w:cs="Segoe UI"/>
          <w:snapToGrid w:val="0"/>
          <w:sz w:val="22"/>
          <w:szCs w:val="22"/>
        </w:rPr>
      </w:r>
      <w:r w:rsidR="0086479F" w:rsidRPr="00167659">
        <w:rPr>
          <w:rFonts w:ascii="Segoe UI" w:hAnsi="Segoe UI" w:cs="Segoe UI"/>
          <w:snapToGrid w:val="0"/>
          <w:sz w:val="22"/>
          <w:szCs w:val="22"/>
        </w:rPr>
        <w:fldChar w:fldCharType="separate"/>
      </w:r>
      <w:r w:rsidR="0086479F" w:rsidRPr="00167659">
        <w:rPr>
          <w:rFonts w:ascii="Segoe UI" w:hAnsi="Segoe UI" w:cs="Segoe UI"/>
          <w:snapToGrid w:val="0"/>
          <w:sz w:val="22"/>
          <w:szCs w:val="22"/>
        </w:rPr>
        <w:t>III</w:t>
      </w:r>
      <w:r w:rsidR="0086479F" w:rsidRPr="00167659">
        <w:rPr>
          <w:rFonts w:ascii="Segoe UI" w:hAnsi="Segoe UI" w:cs="Segoe UI"/>
          <w:snapToGrid w:val="0"/>
          <w:sz w:val="22"/>
          <w:szCs w:val="22"/>
        </w:rPr>
        <w:fldChar w:fldCharType="end"/>
      </w:r>
      <w:r w:rsidR="009A2D6A" w:rsidRPr="00167659">
        <w:rPr>
          <w:rFonts w:ascii="Segoe UI" w:hAnsi="Segoe UI" w:cs="Segoe UI"/>
          <w:snapToGrid w:val="0"/>
          <w:sz w:val="22"/>
          <w:szCs w:val="22"/>
        </w:rPr>
        <w:t>.</w:t>
      </w:r>
      <w:r w:rsidR="00FA70D5" w:rsidRPr="00167659">
        <w:rPr>
          <w:rFonts w:ascii="Segoe UI" w:hAnsi="Segoe UI" w:cs="Segoe UI"/>
          <w:snapToGrid w:val="0"/>
          <w:sz w:val="22"/>
          <w:szCs w:val="22"/>
        </w:rPr>
        <w:t>;</w:t>
      </w:r>
    </w:p>
    <w:p w14:paraId="6DDD553A" w14:textId="7A5C5344" w:rsidR="009A2D6A" w:rsidRPr="00FF0474" w:rsidRDefault="009C31E0" w:rsidP="00C34FF2">
      <w:pPr>
        <w:numPr>
          <w:ilvl w:val="0"/>
          <w:numId w:val="2"/>
        </w:numPr>
        <w:tabs>
          <w:tab w:val="clear" w:pos="2520"/>
          <w:tab w:val="num" w:pos="993"/>
        </w:tabs>
        <w:spacing w:after="120" w:line="276" w:lineRule="auto"/>
        <w:ind w:left="993" w:hanging="567"/>
        <w:jc w:val="both"/>
        <w:rPr>
          <w:rFonts w:ascii="Segoe UI" w:hAnsi="Segoe UI" w:cs="Segoe UI"/>
          <w:snapToGrid w:val="0"/>
          <w:sz w:val="22"/>
          <w:szCs w:val="22"/>
        </w:rPr>
      </w:pPr>
      <w:r>
        <w:rPr>
          <w:rFonts w:ascii="Segoe UI" w:hAnsi="Segoe UI" w:cs="Segoe UI"/>
          <w:snapToGrid w:val="0"/>
          <w:sz w:val="22"/>
          <w:szCs w:val="22"/>
        </w:rPr>
        <w:t xml:space="preserve">nezahájení prací ve lhůtě dle odst. </w:t>
      </w:r>
      <w:r>
        <w:rPr>
          <w:rFonts w:ascii="Segoe UI" w:hAnsi="Segoe UI" w:cs="Segoe UI"/>
          <w:snapToGrid w:val="0"/>
          <w:sz w:val="22"/>
          <w:szCs w:val="22"/>
        </w:rPr>
        <w:fldChar w:fldCharType="begin"/>
      </w:r>
      <w:r>
        <w:rPr>
          <w:rFonts w:ascii="Segoe UI" w:hAnsi="Segoe UI" w:cs="Segoe UI"/>
          <w:snapToGrid w:val="0"/>
          <w:sz w:val="22"/>
          <w:szCs w:val="22"/>
        </w:rPr>
        <w:instrText xml:space="preserve"> REF _Ref435356705 \r \h </w:instrText>
      </w:r>
      <w:r>
        <w:rPr>
          <w:rFonts w:ascii="Segoe UI" w:hAnsi="Segoe UI" w:cs="Segoe UI"/>
          <w:snapToGrid w:val="0"/>
          <w:sz w:val="22"/>
          <w:szCs w:val="22"/>
        </w:rPr>
      </w:r>
      <w:r>
        <w:rPr>
          <w:rFonts w:ascii="Segoe UI" w:hAnsi="Segoe UI" w:cs="Segoe UI"/>
          <w:snapToGrid w:val="0"/>
          <w:sz w:val="22"/>
          <w:szCs w:val="22"/>
        </w:rPr>
        <w:fldChar w:fldCharType="separate"/>
      </w:r>
      <w:r>
        <w:rPr>
          <w:rFonts w:ascii="Segoe UI" w:hAnsi="Segoe UI" w:cs="Segoe UI"/>
          <w:snapToGrid w:val="0"/>
          <w:sz w:val="22"/>
          <w:szCs w:val="22"/>
        </w:rPr>
        <w:t>III.1</w:t>
      </w:r>
      <w:r>
        <w:rPr>
          <w:rFonts w:ascii="Segoe UI" w:hAnsi="Segoe UI" w:cs="Segoe UI"/>
          <w:snapToGrid w:val="0"/>
          <w:sz w:val="22"/>
          <w:szCs w:val="22"/>
        </w:rPr>
        <w:fldChar w:fldCharType="end"/>
      </w:r>
      <w:r>
        <w:rPr>
          <w:rFonts w:ascii="Segoe UI" w:hAnsi="Segoe UI" w:cs="Segoe UI"/>
          <w:snapToGrid w:val="0"/>
          <w:sz w:val="22"/>
          <w:szCs w:val="22"/>
        </w:rPr>
        <w:t xml:space="preserve"> písm. </w:t>
      </w:r>
      <w:r>
        <w:rPr>
          <w:rFonts w:ascii="Segoe UI" w:hAnsi="Segoe UI" w:cs="Segoe UI"/>
          <w:snapToGrid w:val="0"/>
          <w:sz w:val="22"/>
          <w:szCs w:val="22"/>
        </w:rPr>
        <w:fldChar w:fldCharType="begin"/>
      </w:r>
      <w:r>
        <w:rPr>
          <w:rFonts w:ascii="Segoe UI" w:hAnsi="Segoe UI" w:cs="Segoe UI"/>
          <w:snapToGrid w:val="0"/>
          <w:sz w:val="22"/>
          <w:szCs w:val="22"/>
        </w:rPr>
        <w:instrText xml:space="preserve"> REF _Ref115026051 \r \h </w:instrText>
      </w:r>
      <w:r>
        <w:rPr>
          <w:rFonts w:ascii="Segoe UI" w:hAnsi="Segoe UI" w:cs="Segoe UI"/>
          <w:snapToGrid w:val="0"/>
          <w:sz w:val="22"/>
          <w:szCs w:val="22"/>
        </w:rPr>
      </w:r>
      <w:r>
        <w:rPr>
          <w:rFonts w:ascii="Segoe UI" w:hAnsi="Segoe UI" w:cs="Segoe UI"/>
          <w:snapToGrid w:val="0"/>
          <w:sz w:val="22"/>
          <w:szCs w:val="22"/>
        </w:rPr>
        <w:fldChar w:fldCharType="separate"/>
      </w:r>
      <w:r>
        <w:rPr>
          <w:rFonts w:ascii="Segoe UI" w:hAnsi="Segoe UI" w:cs="Segoe UI"/>
          <w:snapToGrid w:val="0"/>
          <w:sz w:val="22"/>
          <w:szCs w:val="22"/>
        </w:rPr>
        <w:t>a)</w:t>
      </w:r>
      <w:r>
        <w:rPr>
          <w:rFonts w:ascii="Segoe UI" w:hAnsi="Segoe UI" w:cs="Segoe UI"/>
          <w:snapToGrid w:val="0"/>
          <w:sz w:val="22"/>
          <w:szCs w:val="22"/>
        </w:rPr>
        <w:fldChar w:fldCharType="end"/>
      </w:r>
      <w:r>
        <w:rPr>
          <w:rFonts w:ascii="Segoe UI" w:hAnsi="Segoe UI" w:cs="Segoe UI"/>
          <w:snapToGrid w:val="0"/>
          <w:sz w:val="22"/>
          <w:szCs w:val="22"/>
        </w:rPr>
        <w:t>, případně nepokračování v nich;</w:t>
      </w:r>
      <w:r w:rsidR="00FA70D5" w:rsidRPr="00167659">
        <w:rPr>
          <w:rFonts w:ascii="Segoe UI" w:hAnsi="Segoe UI" w:cs="Segoe UI"/>
          <w:snapToGrid w:val="0"/>
          <w:sz w:val="22"/>
          <w:szCs w:val="22"/>
        </w:rPr>
        <w:t xml:space="preserve">  </w:t>
      </w:r>
    </w:p>
    <w:p w14:paraId="5F1B871B" w14:textId="77777777" w:rsidR="007575D2" w:rsidRPr="00FF0474" w:rsidRDefault="007575D2" w:rsidP="00C34FF2">
      <w:pPr>
        <w:numPr>
          <w:ilvl w:val="0"/>
          <w:numId w:val="2"/>
        </w:numPr>
        <w:tabs>
          <w:tab w:val="clear" w:pos="2520"/>
          <w:tab w:val="num" w:pos="993"/>
        </w:tabs>
        <w:spacing w:after="120" w:line="276" w:lineRule="auto"/>
        <w:ind w:left="993" w:hanging="567"/>
        <w:jc w:val="both"/>
        <w:rPr>
          <w:rFonts w:ascii="Segoe UI" w:hAnsi="Segoe UI" w:cs="Segoe UI"/>
          <w:snapToGrid w:val="0"/>
          <w:sz w:val="22"/>
          <w:szCs w:val="22"/>
        </w:rPr>
      </w:pPr>
      <w:r w:rsidRPr="00FF0474">
        <w:rPr>
          <w:rFonts w:ascii="Segoe UI" w:hAnsi="Segoe UI" w:cs="Segoe UI"/>
          <w:snapToGrid w:val="0"/>
          <w:sz w:val="22"/>
          <w:szCs w:val="22"/>
        </w:rPr>
        <w:t xml:space="preserve">neoprávněné zastavení či přerušení prací </w:t>
      </w:r>
      <w:r w:rsidR="000772B6" w:rsidRPr="00FF0474">
        <w:rPr>
          <w:rFonts w:ascii="Segoe UI" w:hAnsi="Segoe UI" w:cs="Segoe UI"/>
          <w:snapToGrid w:val="0"/>
          <w:sz w:val="22"/>
          <w:szCs w:val="22"/>
        </w:rPr>
        <w:t xml:space="preserve">na Stavbě </w:t>
      </w:r>
      <w:r w:rsidRPr="00FF0474">
        <w:rPr>
          <w:rFonts w:ascii="Segoe UI" w:hAnsi="Segoe UI" w:cs="Segoe UI"/>
          <w:snapToGrid w:val="0"/>
          <w:sz w:val="22"/>
          <w:szCs w:val="22"/>
        </w:rPr>
        <w:t xml:space="preserve">ze strany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e</w:t>
      </w:r>
      <w:r w:rsidR="00E842E6" w:rsidRPr="00FF0474">
        <w:rPr>
          <w:rFonts w:ascii="Segoe UI" w:hAnsi="Segoe UI" w:cs="Segoe UI"/>
          <w:snapToGrid w:val="0"/>
          <w:sz w:val="22"/>
          <w:szCs w:val="22"/>
        </w:rPr>
        <w:t xml:space="preserve"> po dobu delší než </w:t>
      </w:r>
      <w:r w:rsidR="00645D0C" w:rsidRPr="00FF0474">
        <w:rPr>
          <w:rFonts w:ascii="Segoe UI" w:hAnsi="Segoe UI" w:cs="Segoe UI"/>
          <w:snapToGrid w:val="0"/>
          <w:sz w:val="22"/>
          <w:szCs w:val="22"/>
        </w:rPr>
        <w:t xml:space="preserve">15 </w:t>
      </w:r>
      <w:r w:rsidR="00E842E6" w:rsidRPr="00FF0474">
        <w:rPr>
          <w:rFonts w:ascii="Segoe UI" w:hAnsi="Segoe UI" w:cs="Segoe UI"/>
          <w:snapToGrid w:val="0"/>
          <w:sz w:val="22"/>
          <w:szCs w:val="22"/>
        </w:rPr>
        <w:t>dnů</w:t>
      </w:r>
      <w:r w:rsidRPr="00FF0474">
        <w:rPr>
          <w:rFonts w:ascii="Segoe UI" w:hAnsi="Segoe UI" w:cs="Segoe UI"/>
          <w:snapToGrid w:val="0"/>
          <w:sz w:val="22"/>
          <w:szCs w:val="22"/>
        </w:rPr>
        <w:t>,</w:t>
      </w:r>
    </w:p>
    <w:p w14:paraId="3E1B0C85" w14:textId="46D9B60E" w:rsidR="002C43C8" w:rsidRPr="00FF0474" w:rsidRDefault="007575D2" w:rsidP="00C34FF2">
      <w:pPr>
        <w:numPr>
          <w:ilvl w:val="0"/>
          <w:numId w:val="2"/>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FF0474">
        <w:rPr>
          <w:rFonts w:ascii="Segoe UI" w:hAnsi="Segoe UI" w:cs="Segoe UI"/>
          <w:snapToGrid w:val="0"/>
          <w:sz w:val="22"/>
          <w:szCs w:val="22"/>
        </w:rPr>
        <w:t xml:space="preserve">neprokázání existence pojištění odpovědnosti za škodu způsobenou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em při jeho činnosti s </w:t>
      </w:r>
      <w:r w:rsidR="00444320" w:rsidRPr="00FF0474">
        <w:rPr>
          <w:rFonts w:ascii="Segoe UI" w:hAnsi="Segoe UI" w:cs="Segoe UI"/>
          <w:snapToGrid w:val="0"/>
          <w:sz w:val="22"/>
          <w:szCs w:val="22"/>
        </w:rPr>
        <w:t xml:space="preserve">minimálním limitem </w:t>
      </w:r>
      <w:r w:rsidRPr="00FF0474">
        <w:rPr>
          <w:rFonts w:ascii="Segoe UI" w:hAnsi="Segoe UI" w:cs="Segoe UI"/>
          <w:snapToGrid w:val="0"/>
          <w:sz w:val="22"/>
          <w:szCs w:val="22"/>
        </w:rPr>
        <w:t>pojistn</w:t>
      </w:r>
      <w:r w:rsidR="00444320" w:rsidRPr="00FF0474">
        <w:rPr>
          <w:rFonts w:ascii="Segoe UI" w:hAnsi="Segoe UI" w:cs="Segoe UI"/>
          <w:snapToGrid w:val="0"/>
          <w:sz w:val="22"/>
          <w:szCs w:val="22"/>
        </w:rPr>
        <w:t>ého</w:t>
      </w:r>
      <w:r w:rsidRPr="00FF0474">
        <w:rPr>
          <w:rFonts w:ascii="Segoe UI" w:hAnsi="Segoe UI" w:cs="Segoe UI"/>
          <w:snapToGrid w:val="0"/>
          <w:sz w:val="22"/>
          <w:szCs w:val="22"/>
        </w:rPr>
        <w:t xml:space="preserve"> plnění</w:t>
      </w:r>
      <w:r w:rsidR="00444320" w:rsidRPr="00FF0474">
        <w:rPr>
          <w:rFonts w:ascii="Segoe UI" w:hAnsi="Segoe UI" w:cs="Segoe UI"/>
          <w:snapToGrid w:val="0"/>
          <w:sz w:val="22"/>
          <w:szCs w:val="22"/>
        </w:rPr>
        <w:t xml:space="preserve"> dle </w:t>
      </w:r>
      <w:r w:rsidR="00444320" w:rsidRPr="00167659">
        <w:rPr>
          <w:rFonts w:ascii="Segoe UI" w:hAnsi="Segoe UI" w:cs="Segoe UI"/>
          <w:snapToGrid w:val="0"/>
          <w:sz w:val="22"/>
          <w:szCs w:val="22"/>
        </w:rPr>
        <w:t xml:space="preserve">čl. </w:t>
      </w:r>
      <w:r w:rsidR="00046856" w:rsidRPr="00167659">
        <w:rPr>
          <w:rFonts w:ascii="Segoe UI" w:hAnsi="Segoe UI" w:cs="Segoe UI"/>
          <w:snapToGrid w:val="0"/>
          <w:sz w:val="22"/>
          <w:szCs w:val="22"/>
        </w:rPr>
        <w:fldChar w:fldCharType="begin"/>
      </w:r>
      <w:r w:rsidR="00046856" w:rsidRPr="00167659">
        <w:rPr>
          <w:rFonts w:ascii="Segoe UI" w:hAnsi="Segoe UI" w:cs="Segoe UI"/>
          <w:snapToGrid w:val="0"/>
          <w:sz w:val="22"/>
          <w:szCs w:val="22"/>
        </w:rPr>
        <w:instrText xml:space="preserve"> REF _Ref114216047 \n \h </w:instrText>
      </w:r>
      <w:r w:rsidR="00167659">
        <w:rPr>
          <w:rFonts w:ascii="Segoe UI" w:hAnsi="Segoe UI" w:cs="Segoe UI"/>
          <w:snapToGrid w:val="0"/>
          <w:sz w:val="22"/>
          <w:szCs w:val="22"/>
        </w:rPr>
        <w:instrText xml:space="preserve"> \* MERGEFORMAT </w:instrText>
      </w:r>
      <w:r w:rsidR="00046856" w:rsidRPr="00167659">
        <w:rPr>
          <w:rFonts w:ascii="Segoe UI" w:hAnsi="Segoe UI" w:cs="Segoe UI"/>
          <w:snapToGrid w:val="0"/>
          <w:sz w:val="22"/>
          <w:szCs w:val="22"/>
        </w:rPr>
      </w:r>
      <w:r w:rsidR="00046856" w:rsidRPr="00167659">
        <w:rPr>
          <w:rFonts w:ascii="Segoe UI" w:hAnsi="Segoe UI" w:cs="Segoe UI"/>
          <w:snapToGrid w:val="0"/>
          <w:sz w:val="22"/>
          <w:szCs w:val="22"/>
        </w:rPr>
        <w:fldChar w:fldCharType="separate"/>
      </w:r>
      <w:r w:rsidR="00046856" w:rsidRPr="00167659">
        <w:rPr>
          <w:rFonts w:ascii="Segoe UI" w:hAnsi="Segoe UI" w:cs="Segoe UI"/>
          <w:snapToGrid w:val="0"/>
          <w:sz w:val="22"/>
          <w:szCs w:val="22"/>
        </w:rPr>
        <w:t>XII</w:t>
      </w:r>
      <w:r w:rsidR="00046856" w:rsidRPr="00167659">
        <w:rPr>
          <w:rFonts w:ascii="Segoe UI" w:hAnsi="Segoe UI" w:cs="Segoe UI"/>
          <w:snapToGrid w:val="0"/>
          <w:sz w:val="22"/>
          <w:szCs w:val="22"/>
        </w:rPr>
        <w:fldChar w:fldCharType="end"/>
      </w:r>
      <w:r w:rsidR="005E33C8" w:rsidRPr="00167659">
        <w:rPr>
          <w:rFonts w:ascii="Segoe UI" w:hAnsi="Segoe UI" w:cs="Segoe UI"/>
          <w:snapToGrid w:val="0"/>
          <w:sz w:val="22"/>
          <w:szCs w:val="22"/>
        </w:rPr>
        <w:t>.</w:t>
      </w:r>
      <w:r w:rsidR="002C43C8" w:rsidRPr="00167659">
        <w:rPr>
          <w:rFonts w:ascii="Segoe UI" w:hAnsi="Segoe UI" w:cs="Segoe UI"/>
          <w:snapToGrid w:val="0"/>
          <w:sz w:val="22"/>
          <w:szCs w:val="22"/>
        </w:rPr>
        <w:t>,</w:t>
      </w:r>
    </w:p>
    <w:p w14:paraId="2EBC31DE" w14:textId="3C47FCF0" w:rsidR="005E33C8" w:rsidRPr="00FF0474" w:rsidRDefault="005E33C8" w:rsidP="00C34FF2">
      <w:pPr>
        <w:numPr>
          <w:ilvl w:val="0"/>
          <w:numId w:val="2"/>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FF0474">
        <w:rPr>
          <w:rFonts w:ascii="Segoe UI" w:hAnsi="Segoe UI" w:cs="Segoe UI"/>
          <w:snapToGrid w:val="0"/>
          <w:sz w:val="22"/>
          <w:szCs w:val="22"/>
        </w:rPr>
        <w:t xml:space="preserve">porušení povinností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 xml:space="preserve">e týkajících se </w:t>
      </w:r>
      <w:r w:rsidR="00740238" w:rsidRPr="00FF0474">
        <w:rPr>
          <w:rFonts w:ascii="Segoe UI" w:hAnsi="Segoe UI" w:cs="Segoe UI"/>
          <w:snapToGrid w:val="0"/>
          <w:sz w:val="22"/>
          <w:szCs w:val="22"/>
        </w:rPr>
        <w:t>B</w:t>
      </w:r>
      <w:r w:rsidRPr="00FF0474">
        <w:rPr>
          <w:rFonts w:ascii="Segoe UI" w:hAnsi="Segoe UI" w:cs="Segoe UI"/>
          <w:snapToGrid w:val="0"/>
          <w:sz w:val="22"/>
          <w:szCs w:val="22"/>
        </w:rPr>
        <w:t xml:space="preserve">ankovní záruky za řádné dokončení díla a </w:t>
      </w:r>
      <w:r w:rsidR="00740238" w:rsidRPr="00FF0474">
        <w:rPr>
          <w:rFonts w:ascii="Segoe UI" w:hAnsi="Segoe UI" w:cs="Segoe UI"/>
          <w:snapToGrid w:val="0"/>
          <w:sz w:val="22"/>
          <w:szCs w:val="22"/>
        </w:rPr>
        <w:t>B</w:t>
      </w:r>
      <w:r w:rsidRPr="00FF0474">
        <w:rPr>
          <w:rFonts w:ascii="Segoe UI" w:hAnsi="Segoe UI" w:cs="Segoe UI"/>
          <w:snapToGrid w:val="0"/>
          <w:sz w:val="22"/>
          <w:szCs w:val="22"/>
        </w:rPr>
        <w:t xml:space="preserve">ankovní záruky </w:t>
      </w:r>
      <w:r w:rsidRPr="00FF0474">
        <w:rPr>
          <w:rFonts w:ascii="Segoe UI" w:hAnsi="Segoe UI" w:cs="Segoe UI"/>
          <w:sz w:val="22"/>
          <w:szCs w:val="22"/>
        </w:rPr>
        <w:t>za řádné splnění záručních podmínek</w:t>
      </w:r>
      <w:r w:rsidR="00740238" w:rsidRPr="00FF0474">
        <w:rPr>
          <w:rFonts w:ascii="Segoe UI" w:hAnsi="Segoe UI" w:cs="Segoe UI"/>
          <w:sz w:val="22"/>
          <w:szCs w:val="22"/>
        </w:rPr>
        <w:t xml:space="preserve"> </w:t>
      </w:r>
      <w:r w:rsidR="00740238" w:rsidRPr="00FF0474">
        <w:rPr>
          <w:rFonts w:ascii="Segoe UI" w:hAnsi="Segoe UI" w:cs="Segoe UI"/>
          <w:snapToGrid w:val="0"/>
          <w:sz w:val="22"/>
          <w:szCs w:val="22"/>
        </w:rPr>
        <w:t xml:space="preserve">dle čl. </w:t>
      </w:r>
      <w:r w:rsidR="001A2CCB">
        <w:rPr>
          <w:rFonts w:ascii="Segoe UI" w:hAnsi="Segoe UI" w:cs="Segoe UI"/>
          <w:snapToGrid w:val="0"/>
          <w:sz w:val="22"/>
          <w:szCs w:val="22"/>
          <w:highlight w:val="yellow"/>
        </w:rPr>
        <w:fldChar w:fldCharType="begin"/>
      </w:r>
      <w:r w:rsidR="001A2CCB">
        <w:rPr>
          <w:rFonts w:ascii="Segoe UI" w:hAnsi="Segoe UI" w:cs="Segoe UI"/>
          <w:snapToGrid w:val="0"/>
          <w:sz w:val="22"/>
          <w:szCs w:val="22"/>
        </w:rPr>
        <w:instrText xml:space="preserve"> REF _Ref114216047 \n \h </w:instrText>
      </w:r>
      <w:r w:rsidR="001A2CCB">
        <w:rPr>
          <w:rFonts w:ascii="Segoe UI" w:hAnsi="Segoe UI" w:cs="Segoe UI"/>
          <w:snapToGrid w:val="0"/>
          <w:sz w:val="22"/>
          <w:szCs w:val="22"/>
          <w:highlight w:val="yellow"/>
        </w:rPr>
      </w:r>
      <w:r w:rsidR="001A2CCB">
        <w:rPr>
          <w:rFonts w:ascii="Segoe UI" w:hAnsi="Segoe UI" w:cs="Segoe UI"/>
          <w:snapToGrid w:val="0"/>
          <w:sz w:val="22"/>
          <w:szCs w:val="22"/>
          <w:highlight w:val="yellow"/>
        </w:rPr>
        <w:fldChar w:fldCharType="separate"/>
      </w:r>
      <w:r w:rsidR="001A2CCB">
        <w:rPr>
          <w:rFonts w:ascii="Segoe UI" w:hAnsi="Segoe UI" w:cs="Segoe UI"/>
          <w:snapToGrid w:val="0"/>
          <w:sz w:val="22"/>
          <w:szCs w:val="22"/>
        </w:rPr>
        <w:t>XII</w:t>
      </w:r>
      <w:r w:rsidR="001A2CCB">
        <w:rPr>
          <w:rFonts w:ascii="Segoe UI" w:hAnsi="Segoe UI" w:cs="Segoe UI"/>
          <w:snapToGrid w:val="0"/>
          <w:sz w:val="22"/>
          <w:szCs w:val="22"/>
          <w:highlight w:val="yellow"/>
        </w:rPr>
        <w:fldChar w:fldCharType="end"/>
      </w:r>
      <w:r w:rsidR="00740238" w:rsidRPr="00FF0474">
        <w:rPr>
          <w:rFonts w:ascii="Segoe UI" w:hAnsi="Segoe UI" w:cs="Segoe UI"/>
          <w:snapToGrid w:val="0"/>
          <w:sz w:val="22"/>
          <w:szCs w:val="22"/>
        </w:rPr>
        <w:t>.</w:t>
      </w:r>
      <w:r w:rsidRPr="00FF0474">
        <w:rPr>
          <w:rFonts w:ascii="Segoe UI" w:hAnsi="Segoe UI" w:cs="Segoe UI"/>
          <w:snapToGrid w:val="0"/>
          <w:sz w:val="22"/>
          <w:szCs w:val="22"/>
        </w:rPr>
        <w:t>,</w:t>
      </w:r>
    </w:p>
    <w:p w14:paraId="04D1EC8A" w14:textId="77777777" w:rsidR="00E842E6" w:rsidRPr="00FF0474" w:rsidRDefault="00E842E6" w:rsidP="00C34FF2">
      <w:pPr>
        <w:numPr>
          <w:ilvl w:val="0"/>
          <w:numId w:val="2"/>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FF0474">
        <w:rPr>
          <w:rFonts w:ascii="Segoe UI" w:hAnsi="Segoe UI" w:cs="Segoe UI"/>
          <w:sz w:val="22"/>
          <w:szCs w:val="22"/>
        </w:rPr>
        <w:t>ostatní případy podstatného porušení smlouvy ze strany Zhotovitele výslovně v této smlouvě označené jako podstatného porušení smlouvy,</w:t>
      </w:r>
    </w:p>
    <w:p w14:paraId="046C2A47" w14:textId="77777777" w:rsidR="005333F7" w:rsidRPr="00FF0474" w:rsidRDefault="005E33C8" w:rsidP="00C34FF2">
      <w:pPr>
        <w:numPr>
          <w:ilvl w:val="0"/>
          <w:numId w:val="2"/>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FF0474">
        <w:rPr>
          <w:rFonts w:ascii="Segoe UI" w:hAnsi="Segoe UI" w:cs="Segoe UI"/>
          <w:snapToGrid w:val="0"/>
          <w:sz w:val="22"/>
          <w:szCs w:val="22"/>
        </w:rPr>
        <w:t xml:space="preserve">prodlení </w:t>
      </w:r>
      <w:r w:rsidR="00BE2007" w:rsidRPr="00FF0474">
        <w:rPr>
          <w:rFonts w:ascii="Segoe UI" w:hAnsi="Segoe UI" w:cs="Segoe UI"/>
          <w:snapToGrid w:val="0"/>
          <w:sz w:val="22"/>
          <w:szCs w:val="22"/>
        </w:rPr>
        <w:t>Objednatel</w:t>
      </w:r>
      <w:r w:rsidRPr="00FF0474">
        <w:rPr>
          <w:rFonts w:ascii="Segoe UI" w:hAnsi="Segoe UI" w:cs="Segoe UI"/>
          <w:snapToGrid w:val="0"/>
          <w:sz w:val="22"/>
          <w:szCs w:val="22"/>
        </w:rPr>
        <w:t xml:space="preserve">e s předáním </w:t>
      </w:r>
      <w:r w:rsidR="00A51482" w:rsidRPr="00FF0474">
        <w:rPr>
          <w:rFonts w:ascii="Segoe UI" w:hAnsi="Segoe UI" w:cs="Segoe UI"/>
          <w:snapToGrid w:val="0"/>
          <w:sz w:val="22"/>
          <w:szCs w:val="22"/>
        </w:rPr>
        <w:t>Staveniště</w:t>
      </w:r>
      <w:r w:rsidRPr="00FF0474">
        <w:rPr>
          <w:rFonts w:ascii="Segoe UI" w:hAnsi="Segoe UI" w:cs="Segoe UI"/>
          <w:snapToGrid w:val="0"/>
          <w:sz w:val="22"/>
          <w:szCs w:val="22"/>
        </w:rPr>
        <w:t xml:space="preserve">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i delší než 1</w:t>
      </w:r>
      <w:r w:rsidR="000772B6" w:rsidRPr="00FF0474">
        <w:rPr>
          <w:rFonts w:ascii="Segoe UI" w:hAnsi="Segoe UI" w:cs="Segoe UI"/>
          <w:snapToGrid w:val="0"/>
          <w:sz w:val="22"/>
          <w:szCs w:val="22"/>
        </w:rPr>
        <w:t>5</w:t>
      </w:r>
      <w:r w:rsidRPr="00FF0474">
        <w:rPr>
          <w:rFonts w:ascii="Segoe UI" w:hAnsi="Segoe UI" w:cs="Segoe UI"/>
          <w:snapToGrid w:val="0"/>
          <w:sz w:val="22"/>
          <w:szCs w:val="22"/>
        </w:rPr>
        <w:t xml:space="preserve"> dnů</w:t>
      </w:r>
      <w:r w:rsidR="005333F7" w:rsidRPr="00FF0474">
        <w:rPr>
          <w:rFonts w:ascii="Segoe UI" w:hAnsi="Segoe UI" w:cs="Segoe UI"/>
          <w:snapToGrid w:val="0"/>
          <w:sz w:val="22"/>
          <w:szCs w:val="22"/>
        </w:rPr>
        <w:t>,</w:t>
      </w:r>
    </w:p>
    <w:p w14:paraId="449E857D" w14:textId="1C0387E4" w:rsidR="004E6938" w:rsidRPr="00DC0216" w:rsidRDefault="005333F7" w:rsidP="00DC0216">
      <w:pPr>
        <w:numPr>
          <w:ilvl w:val="0"/>
          <w:numId w:val="2"/>
        </w:numPr>
        <w:tabs>
          <w:tab w:val="clear" w:pos="2520"/>
          <w:tab w:val="num" w:pos="993"/>
          <w:tab w:val="num" w:pos="1418"/>
        </w:tabs>
        <w:spacing w:after="120" w:line="276" w:lineRule="auto"/>
        <w:ind w:left="993" w:hanging="567"/>
        <w:jc w:val="both"/>
        <w:rPr>
          <w:rFonts w:ascii="Segoe UI" w:hAnsi="Segoe UI" w:cs="Segoe UI"/>
          <w:sz w:val="22"/>
          <w:szCs w:val="22"/>
        </w:rPr>
      </w:pPr>
      <w:r w:rsidRPr="00FF0474">
        <w:rPr>
          <w:rFonts w:ascii="Segoe UI" w:hAnsi="Segoe UI" w:cs="Segoe UI"/>
          <w:snapToGrid w:val="0"/>
          <w:sz w:val="22"/>
          <w:szCs w:val="22"/>
        </w:rPr>
        <w:t xml:space="preserve">prodlení </w:t>
      </w:r>
      <w:r w:rsidR="00BE2007" w:rsidRPr="00FF0474">
        <w:rPr>
          <w:rFonts w:ascii="Segoe UI" w:hAnsi="Segoe UI" w:cs="Segoe UI"/>
          <w:snapToGrid w:val="0"/>
          <w:sz w:val="22"/>
          <w:szCs w:val="22"/>
        </w:rPr>
        <w:t>Objednatel</w:t>
      </w:r>
      <w:r w:rsidRPr="00FF0474">
        <w:rPr>
          <w:rFonts w:ascii="Segoe UI" w:hAnsi="Segoe UI" w:cs="Segoe UI"/>
          <w:snapToGrid w:val="0"/>
          <w:sz w:val="22"/>
          <w:szCs w:val="22"/>
        </w:rPr>
        <w:t>e s úhradou</w:t>
      </w:r>
      <w:r w:rsidR="00A56A92" w:rsidRPr="00FF0474">
        <w:rPr>
          <w:rFonts w:ascii="Segoe UI" w:hAnsi="Segoe UI" w:cs="Segoe UI"/>
          <w:sz w:val="22"/>
          <w:szCs w:val="22"/>
        </w:rPr>
        <w:t xml:space="preserve"> dlužné částky delší než </w:t>
      </w:r>
      <w:ins w:id="82" w:author="Kristýna Dvořáková" w:date="2023-03-23T14:54:00Z">
        <w:r w:rsidR="00E92F27">
          <w:rPr>
            <w:rFonts w:ascii="Segoe UI" w:hAnsi="Segoe UI" w:cs="Segoe UI"/>
            <w:sz w:val="22"/>
            <w:szCs w:val="22"/>
          </w:rPr>
          <w:t xml:space="preserve">30 </w:t>
        </w:r>
      </w:ins>
      <w:del w:id="83" w:author="Kristýna Dvořáková" w:date="2023-03-23T14:54:00Z">
        <w:r w:rsidR="00A56A92" w:rsidRPr="00FF0474" w:rsidDel="00E92F27">
          <w:rPr>
            <w:rFonts w:ascii="Segoe UI" w:hAnsi="Segoe UI" w:cs="Segoe UI"/>
            <w:sz w:val="22"/>
            <w:szCs w:val="22"/>
          </w:rPr>
          <w:delText xml:space="preserve">60 </w:delText>
        </w:r>
      </w:del>
      <w:r w:rsidR="00A56A92" w:rsidRPr="00FF0474">
        <w:rPr>
          <w:rFonts w:ascii="Segoe UI" w:hAnsi="Segoe UI" w:cs="Segoe UI"/>
          <w:sz w:val="22"/>
          <w:szCs w:val="22"/>
        </w:rPr>
        <w:t>dnů</w:t>
      </w:r>
      <w:r w:rsidR="001F36F9" w:rsidRPr="00FF0474">
        <w:rPr>
          <w:rFonts w:ascii="Segoe UI" w:hAnsi="Segoe UI" w:cs="Segoe UI"/>
          <w:sz w:val="22"/>
          <w:szCs w:val="22"/>
        </w:rPr>
        <w:t>,</w:t>
      </w:r>
    </w:p>
    <w:p w14:paraId="1073DFE2" w14:textId="77777777" w:rsidR="007575D2" w:rsidRDefault="004E6938" w:rsidP="00C34FF2">
      <w:pPr>
        <w:numPr>
          <w:ilvl w:val="0"/>
          <w:numId w:val="2"/>
        </w:numPr>
        <w:tabs>
          <w:tab w:val="clear" w:pos="2520"/>
          <w:tab w:val="num" w:pos="993"/>
          <w:tab w:val="num" w:pos="1418"/>
        </w:tabs>
        <w:spacing w:after="120" w:line="276" w:lineRule="auto"/>
        <w:ind w:left="993" w:hanging="567"/>
        <w:jc w:val="both"/>
        <w:rPr>
          <w:rFonts w:ascii="Segoe UI" w:hAnsi="Segoe UI" w:cs="Segoe UI"/>
          <w:sz w:val="22"/>
          <w:szCs w:val="22"/>
        </w:rPr>
      </w:pPr>
      <w:r w:rsidRPr="006F6989">
        <w:rPr>
          <w:rFonts w:ascii="Segoe UI" w:hAnsi="Segoe UI" w:cs="Segoe UI"/>
          <w:sz w:val="22"/>
          <w:szCs w:val="22"/>
        </w:rPr>
        <w:t>Zhotovitel provádí dílo i přes písemné upozornění Objednatele v rozporu se sc</w:t>
      </w:r>
      <w:r w:rsidRPr="00223CA9">
        <w:rPr>
          <w:rFonts w:ascii="Segoe UI" w:hAnsi="Segoe UI" w:cs="Segoe UI"/>
          <w:sz w:val="22"/>
          <w:szCs w:val="22"/>
        </w:rPr>
        <w:t>hv</w:t>
      </w:r>
      <w:r w:rsidRPr="00046380">
        <w:rPr>
          <w:rFonts w:ascii="Segoe UI" w:hAnsi="Segoe UI" w:cs="Segoe UI"/>
          <w:sz w:val="22"/>
          <w:szCs w:val="22"/>
        </w:rPr>
        <w:t>álenou dokumentací</w:t>
      </w:r>
      <w:r>
        <w:rPr>
          <w:rFonts w:ascii="Segoe UI" w:hAnsi="Segoe UI" w:cs="Segoe UI"/>
          <w:sz w:val="22"/>
          <w:szCs w:val="22"/>
        </w:rPr>
        <w:t>;</w:t>
      </w:r>
    </w:p>
    <w:p w14:paraId="4860A1EA" w14:textId="77777777" w:rsidR="004E6938" w:rsidRDefault="004E6938" w:rsidP="00C34FF2">
      <w:pPr>
        <w:numPr>
          <w:ilvl w:val="0"/>
          <w:numId w:val="2"/>
        </w:numPr>
        <w:tabs>
          <w:tab w:val="clear" w:pos="2520"/>
          <w:tab w:val="num" w:pos="993"/>
          <w:tab w:val="num" w:pos="1418"/>
        </w:tabs>
        <w:spacing w:after="120" w:line="276" w:lineRule="auto"/>
        <w:ind w:left="993" w:hanging="567"/>
        <w:jc w:val="both"/>
        <w:rPr>
          <w:rFonts w:ascii="Segoe UI" w:hAnsi="Segoe UI" w:cs="Segoe UI"/>
          <w:sz w:val="22"/>
          <w:szCs w:val="22"/>
        </w:rPr>
      </w:pPr>
      <w:r>
        <w:rPr>
          <w:rFonts w:ascii="Segoe UI" w:hAnsi="Segoe UI" w:cs="Segoe UI"/>
          <w:sz w:val="22"/>
          <w:szCs w:val="22"/>
        </w:rPr>
        <w:t>Zhotovitel p</w:t>
      </w:r>
      <w:r w:rsidRPr="007F5615">
        <w:rPr>
          <w:rFonts w:ascii="Segoe UI" w:hAnsi="Segoe UI" w:cs="Segoe UI"/>
          <w:sz w:val="22"/>
          <w:szCs w:val="22"/>
        </w:rPr>
        <w:t>rovádí dílo v rozporu se smlouvou</w:t>
      </w:r>
      <w:r>
        <w:rPr>
          <w:rFonts w:ascii="Segoe UI" w:hAnsi="Segoe UI" w:cs="Segoe UI"/>
          <w:sz w:val="22"/>
          <w:szCs w:val="22"/>
        </w:rPr>
        <w:t>,</w:t>
      </w:r>
      <w:r w:rsidRPr="007F5615">
        <w:rPr>
          <w:rFonts w:ascii="Segoe UI" w:hAnsi="Segoe UI" w:cs="Segoe UI"/>
          <w:sz w:val="22"/>
          <w:szCs w:val="22"/>
        </w:rPr>
        <w:t xml:space="preserve"> a v takovém provádění díla pokračuj</w:t>
      </w:r>
      <w:r>
        <w:rPr>
          <w:rFonts w:ascii="Segoe UI" w:hAnsi="Segoe UI" w:cs="Segoe UI"/>
          <w:sz w:val="22"/>
          <w:szCs w:val="22"/>
        </w:rPr>
        <w:t>e</w:t>
      </w:r>
      <w:r w:rsidRPr="007F5615">
        <w:rPr>
          <w:rFonts w:ascii="Segoe UI" w:hAnsi="Segoe UI" w:cs="Segoe UI"/>
          <w:sz w:val="22"/>
          <w:szCs w:val="22"/>
        </w:rPr>
        <w:t xml:space="preserve"> i přes písemnou výzvu Objednatele k upuštění provádění díla takovým způsobem</w:t>
      </w:r>
      <w:r>
        <w:rPr>
          <w:rFonts w:ascii="Segoe UI" w:hAnsi="Segoe UI" w:cs="Segoe UI"/>
          <w:sz w:val="22"/>
          <w:szCs w:val="22"/>
        </w:rPr>
        <w:t>, a to po dobu alespoň 10 dnů ode dne doručení takové výzvy Objednatele;</w:t>
      </w:r>
    </w:p>
    <w:p w14:paraId="3E306C6B" w14:textId="77777777" w:rsidR="004E6938" w:rsidRPr="00FF0474" w:rsidRDefault="003D5225" w:rsidP="00C34FF2">
      <w:pPr>
        <w:numPr>
          <w:ilvl w:val="0"/>
          <w:numId w:val="2"/>
        </w:numPr>
        <w:tabs>
          <w:tab w:val="clear" w:pos="2520"/>
          <w:tab w:val="num" w:pos="993"/>
          <w:tab w:val="num" w:pos="1418"/>
        </w:tabs>
        <w:spacing w:after="120" w:line="276" w:lineRule="auto"/>
        <w:ind w:left="993" w:hanging="567"/>
        <w:jc w:val="both"/>
        <w:rPr>
          <w:rFonts w:ascii="Segoe UI" w:hAnsi="Segoe UI" w:cs="Segoe UI"/>
          <w:sz w:val="22"/>
          <w:szCs w:val="22"/>
        </w:rPr>
      </w:pPr>
      <w:r>
        <w:rPr>
          <w:rFonts w:ascii="Segoe UI" w:hAnsi="Segoe UI" w:cs="Segoe UI"/>
          <w:sz w:val="22"/>
          <w:szCs w:val="22"/>
        </w:rPr>
        <w:t xml:space="preserve">Zhotovitel </w:t>
      </w:r>
      <w:r w:rsidR="008B7114">
        <w:rPr>
          <w:rFonts w:ascii="Segoe UI" w:hAnsi="Segoe UI" w:cs="Segoe UI"/>
          <w:sz w:val="22"/>
          <w:szCs w:val="22"/>
        </w:rPr>
        <w:t xml:space="preserve">nerespektuje pokyn Objednatele podle této smlouvy </w:t>
      </w:r>
      <w:r>
        <w:rPr>
          <w:rFonts w:ascii="Segoe UI" w:hAnsi="Segoe UI" w:cs="Segoe UI"/>
          <w:sz w:val="22"/>
          <w:szCs w:val="22"/>
        </w:rPr>
        <w:t>nejméně v 5 případech.</w:t>
      </w:r>
    </w:p>
    <w:p w14:paraId="62BC199D" w14:textId="77777777" w:rsidR="00514AA3"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84" w:name="_Ref114219204"/>
      <w:r w:rsidRPr="00FF0474">
        <w:rPr>
          <w:rFonts w:ascii="Segoe UI" w:hAnsi="Segoe UI" w:cs="Segoe UI"/>
          <w:sz w:val="22"/>
          <w:szCs w:val="22"/>
        </w:rPr>
        <w:t>Objednatel</w:t>
      </w:r>
      <w:r w:rsidR="00514AA3" w:rsidRPr="00FF0474">
        <w:rPr>
          <w:rFonts w:ascii="Segoe UI" w:hAnsi="Segoe UI" w:cs="Segoe UI"/>
          <w:sz w:val="22"/>
          <w:szCs w:val="22"/>
        </w:rPr>
        <w:t xml:space="preserve"> je dále oprávněn od této smlouvy odstoupit v těchto případech:</w:t>
      </w:r>
      <w:bookmarkEnd w:id="84"/>
    </w:p>
    <w:p w14:paraId="652F8695" w14:textId="77777777" w:rsidR="00514AA3" w:rsidRPr="00FF0474" w:rsidRDefault="00514AA3" w:rsidP="00D35F3E">
      <w:pPr>
        <w:numPr>
          <w:ilvl w:val="0"/>
          <w:numId w:val="8"/>
        </w:numPr>
        <w:tabs>
          <w:tab w:val="num" w:pos="993"/>
        </w:tabs>
        <w:spacing w:after="120" w:line="276" w:lineRule="auto"/>
        <w:ind w:left="993" w:hanging="567"/>
        <w:jc w:val="both"/>
        <w:rPr>
          <w:rFonts w:ascii="Segoe UI" w:hAnsi="Segoe UI" w:cs="Segoe UI"/>
          <w:sz w:val="22"/>
          <w:szCs w:val="22"/>
        </w:rPr>
      </w:pPr>
      <w:r w:rsidRPr="00FF0474">
        <w:rPr>
          <w:rFonts w:ascii="Segoe UI" w:hAnsi="Segoe UI" w:cs="Segoe UI"/>
          <w:sz w:val="22"/>
          <w:szCs w:val="22"/>
        </w:rPr>
        <w:t xml:space="preserve">bylo-li příslušným soudem rozhodnuto o tom, že </w:t>
      </w:r>
      <w:r w:rsidR="00BE2007" w:rsidRPr="00FF0474">
        <w:rPr>
          <w:rFonts w:ascii="Segoe UI" w:hAnsi="Segoe UI" w:cs="Segoe UI"/>
          <w:sz w:val="22"/>
          <w:szCs w:val="22"/>
        </w:rPr>
        <w:t>Zhotovitel</w:t>
      </w:r>
      <w:r w:rsidRPr="00FF0474">
        <w:rPr>
          <w:rFonts w:ascii="Segoe UI" w:hAnsi="Segoe UI" w:cs="Segoe UI"/>
          <w:sz w:val="22"/>
          <w:szCs w:val="22"/>
        </w:rPr>
        <w:t xml:space="preserve"> </w:t>
      </w:r>
      <w:r w:rsidR="00C3036E">
        <w:rPr>
          <w:rFonts w:ascii="Segoe UI" w:hAnsi="Segoe UI" w:cs="Segoe UI"/>
          <w:sz w:val="22"/>
          <w:szCs w:val="22"/>
        </w:rPr>
        <w:t xml:space="preserve">(či kterákoliv z osoba na straně Zhotovitele, je-li více osob zavázáno k realizaci plnění dle této smlouvy) </w:t>
      </w:r>
      <w:r w:rsidRPr="00FF0474">
        <w:rPr>
          <w:rFonts w:ascii="Segoe UI" w:hAnsi="Segoe UI" w:cs="Segoe UI"/>
          <w:sz w:val="22"/>
          <w:szCs w:val="22"/>
        </w:rPr>
        <w:t xml:space="preserve">je v úpadku ve smyslu zákona č. 182/2006 Sb., o úpadku a způsobech jeho řešení (insolvenční zákon), ve znění pozdějších předpisů (a to bez ohledu na právní moc tohoto rozhodnutí); </w:t>
      </w:r>
    </w:p>
    <w:p w14:paraId="6B4AE734" w14:textId="77777777" w:rsidR="00F31897" w:rsidRDefault="00514AA3" w:rsidP="00D35F3E">
      <w:pPr>
        <w:numPr>
          <w:ilvl w:val="0"/>
          <w:numId w:val="8"/>
        </w:numPr>
        <w:tabs>
          <w:tab w:val="num" w:pos="993"/>
        </w:tabs>
        <w:spacing w:after="120" w:line="276" w:lineRule="auto"/>
        <w:ind w:left="993" w:hanging="567"/>
        <w:jc w:val="both"/>
        <w:rPr>
          <w:rFonts w:ascii="Segoe UI" w:hAnsi="Segoe UI" w:cs="Segoe UI"/>
          <w:sz w:val="22"/>
          <w:szCs w:val="22"/>
        </w:rPr>
      </w:pPr>
      <w:r w:rsidRPr="00FF0474">
        <w:rPr>
          <w:rFonts w:ascii="Segoe UI" w:hAnsi="Segoe UI" w:cs="Segoe UI"/>
          <w:sz w:val="22"/>
          <w:szCs w:val="22"/>
        </w:rPr>
        <w:t xml:space="preserve">bylo-li zahájeno insolvenční řízení na základě dlužnického návrhu </w:t>
      </w:r>
      <w:r w:rsidR="00BE2007" w:rsidRPr="00FF0474">
        <w:rPr>
          <w:rFonts w:ascii="Segoe UI" w:hAnsi="Segoe UI" w:cs="Segoe UI"/>
          <w:sz w:val="22"/>
          <w:szCs w:val="22"/>
        </w:rPr>
        <w:t>Zhotovitel</w:t>
      </w:r>
      <w:r w:rsidRPr="00FF0474">
        <w:rPr>
          <w:rFonts w:ascii="Segoe UI" w:hAnsi="Segoe UI" w:cs="Segoe UI"/>
          <w:sz w:val="22"/>
          <w:szCs w:val="22"/>
        </w:rPr>
        <w:t>e</w:t>
      </w:r>
    </w:p>
    <w:p w14:paraId="3394B75E" w14:textId="77777777" w:rsidR="00F31897" w:rsidRPr="00F31897" w:rsidRDefault="00F31897" w:rsidP="00D35F3E">
      <w:pPr>
        <w:numPr>
          <w:ilvl w:val="0"/>
          <w:numId w:val="8"/>
        </w:numPr>
        <w:tabs>
          <w:tab w:val="num" w:pos="993"/>
        </w:tabs>
        <w:spacing w:after="120" w:line="276" w:lineRule="auto"/>
        <w:ind w:left="993" w:hanging="567"/>
        <w:jc w:val="both"/>
        <w:rPr>
          <w:rFonts w:ascii="Segoe UI" w:hAnsi="Segoe UI" w:cs="Segoe UI"/>
          <w:sz w:val="22"/>
          <w:szCs w:val="22"/>
        </w:rPr>
      </w:pPr>
      <w:r w:rsidRPr="00D45A83">
        <w:rPr>
          <w:rFonts w:ascii="Segoe UI" w:hAnsi="Segoe UI" w:cs="Segoe UI"/>
          <w:sz w:val="22"/>
          <w:szCs w:val="22"/>
        </w:rPr>
        <w:t>oznámí-li Zhotovitel (či kterákoliv z osob na straně Zhotovitele, je-li více osob zavázáno k realizaci plnění dle této smlouvy) Objednateli, že podá dlužnický insolvenční návrh</w:t>
      </w:r>
      <w:r>
        <w:rPr>
          <w:rFonts w:ascii="Segoe UI" w:hAnsi="Segoe UI" w:cs="Segoe UI"/>
          <w:sz w:val="22"/>
          <w:szCs w:val="22"/>
        </w:rPr>
        <w:t xml:space="preserve"> na Zhotovitele jako dlužníka</w:t>
      </w:r>
      <w:r w:rsidR="00514AA3" w:rsidRPr="00FF0474">
        <w:rPr>
          <w:rFonts w:ascii="Segoe UI" w:hAnsi="Segoe UI" w:cs="Segoe UI"/>
          <w:sz w:val="22"/>
          <w:szCs w:val="22"/>
        </w:rPr>
        <w:t>.</w:t>
      </w:r>
    </w:p>
    <w:p w14:paraId="6B4B6631" w14:textId="0488C8EC" w:rsidR="00F31897" w:rsidRDefault="00F3189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Objednatel je dále oprávněn odstoupit od této smlouvy v případě porušení jakékoliv povinnosti Zhotovitele stanovené v </w:t>
      </w:r>
      <w:r w:rsidRPr="005454AD">
        <w:rPr>
          <w:rFonts w:ascii="Segoe UI" w:hAnsi="Segoe UI" w:cs="Segoe UI"/>
          <w:sz w:val="22"/>
          <w:szCs w:val="22"/>
        </w:rPr>
        <w:t xml:space="preserve">odst. </w:t>
      </w:r>
      <w:r w:rsidR="00480134" w:rsidRPr="00005DB6">
        <w:rPr>
          <w:rFonts w:ascii="Segoe UI" w:hAnsi="Segoe UI" w:cs="Segoe UI"/>
          <w:sz w:val="22"/>
          <w:szCs w:val="22"/>
        </w:rPr>
        <w:fldChar w:fldCharType="begin"/>
      </w:r>
      <w:r w:rsidR="00480134" w:rsidRPr="00005DB6">
        <w:rPr>
          <w:rFonts w:ascii="Segoe UI" w:hAnsi="Segoe UI" w:cs="Segoe UI"/>
          <w:sz w:val="22"/>
          <w:szCs w:val="22"/>
        </w:rPr>
        <w:instrText xml:space="preserve"> REF _Ref114218967 \n \h </w:instrText>
      </w:r>
      <w:r w:rsidR="00005DB6">
        <w:rPr>
          <w:rFonts w:ascii="Segoe UI" w:hAnsi="Segoe UI" w:cs="Segoe UI"/>
          <w:sz w:val="22"/>
          <w:szCs w:val="22"/>
        </w:rPr>
        <w:instrText xml:space="preserve"> \* MERGEFORMAT </w:instrText>
      </w:r>
      <w:r w:rsidR="00480134" w:rsidRPr="00005DB6">
        <w:rPr>
          <w:rFonts w:ascii="Segoe UI" w:hAnsi="Segoe UI" w:cs="Segoe UI"/>
          <w:sz w:val="22"/>
          <w:szCs w:val="22"/>
        </w:rPr>
      </w:r>
      <w:r w:rsidR="00480134" w:rsidRPr="00005DB6">
        <w:rPr>
          <w:rFonts w:ascii="Segoe UI" w:hAnsi="Segoe UI" w:cs="Segoe UI"/>
          <w:sz w:val="22"/>
          <w:szCs w:val="22"/>
        </w:rPr>
        <w:fldChar w:fldCharType="separate"/>
      </w:r>
      <w:r w:rsidR="00994514">
        <w:rPr>
          <w:rFonts w:ascii="Segoe UI" w:hAnsi="Segoe UI" w:cs="Segoe UI"/>
          <w:sz w:val="22"/>
          <w:szCs w:val="22"/>
        </w:rPr>
        <w:t>VIII.27</w:t>
      </w:r>
      <w:r w:rsidR="00480134" w:rsidRPr="00005DB6">
        <w:rPr>
          <w:rFonts w:ascii="Segoe UI" w:hAnsi="Segoe UI" w:cs="Segoe UI"/>
          <w:sz w:val="22"/>
          <w:szCs w:val="22"/>
        </w:rPr>
        <w:fldChar w:fldCharType="end"/>
      </w:r>
      <w:r w:rsidRPr="00005DB6">
        <w:rPr>
          <w:rFonts w:ascii="Segoe UI" w:hAnsi="Segoe UI" w:cs="Segoe UI"/>
          <w:sz w:val="22"/>
          <w:szCs w:val="22"/>
        </w:rPr>
        <w:t xml:space="preserve">. a </w:t>
      </w:r>
      <w:r w:rsidR="00005DB6" w:rsidRPr="00005DB6">
        <w:rPr>
          <w:rFonts w:ascii="Segoe UI" w:hAnsi="Segoe UI" w:cs="Segoe UI"/>
          <w:sz w:val="22"/>
          <w:szCs w:val="22"/>
        </w:rPr>
        <w:fldChar w:fldCharType="begin"/>
      </w:r>
      <w:r w:rsidR="00005DB6" w:rsidRPr="00005DB6">
        <w:rPr>
          <w:rFonts w:ascii="Segoe UI" w:hAnsi="Segoe UI" w:cs="Segoe UI"/>
          <w:sz w:val="22"/>
          <w:szCs w:val="22"/>
        </w:rPr>
        <w:instrText xml:space="preserve"> REF _Ref114218992 \n \h </w:instrText>
      </w:r>
      <w:r w:rsidR="00005DB6">
        <w:rPr>
          <w:rFonts w:ascii="Segoe UI" w:hAnsi="Segoe UI" w:cs="Segoe UI"/>
          <w:sz w:val="22"/>
          <w:szCs w:val="22"/>
        </w:rPr>
        <w:instrText xml:space="preserve"> \* MERGEFORMAT </w:instrText>
      </w:r>
      <w:r w:rsidR="00005DB6" w:rsidRPr="00005DB6">
        <w:rPr>
          <w:rFonts w:ascii="Segoe UI" w:hAnsi="Segoe UI" w:cs="Segoe UI"/>
          <w:sz w:val="22"/>
          <w:szCs w:val="22"/>
        </w:rPr>
      </w:r>
      <w:r w:rsidR="00005DB6" w:rsidRPr="00005DB6">
        <w:rPr>
          <w:rFonts w:ascii="Segoe UI" w:hAnsi="Segoe UI" w:cs="Segoe UI"/>
          <w:sz w:val="22"/>
          <w:szCs w:val="22"/>
        </w:rPr>
        <w:fldChar w:fldCharType="separate"/>
      </w:r>
      <w:r w:rsidR="005806D4">
        <w:rPr>
          <w:rFonts w:ascii="Segoe UI" w:hAnsi="Segoe UI" w:cs="Segoe UI"/>
          <w:sz w:val="22"/>
          <w:szCs w:val="22"/>
        </w:rPr>
        <w:t>VIII.28</w:t>
      </w:r>
      <w:r w:rsidR="00005DB6" w:rsidRPr="00005DB6">
        <w:rPr>
          <w:rFonts w:ascii="Segoe UI" w:hAnsi="Segoe UI" w:cs="Segoe UI"/>
          <w:sz w:val="22"/>
          <w:szCs w:val="22"/>
        </w:rPr>
        <w:fldChar w:fldCharType="end"/>
      </w:r>
      <w:r w:rsidRPr="005454AD">
        <w:rPr>
          <w:rFonts w:ascii="Segoe UI" w:hAnsi="Segoe UI" w:cs="Segoe UI"/>
          <w:sz w:val="22"/>
          <w:szCs w:val="22"/>
        </w:rPr>
        <w:t>.</w:t>
      </w:r>
      <w:r>
        <w:rPr>
          <w:rFonts w:ascii="Segoe UI" w:hAnsi="Segoe UI" w:cs="Segoe UI"/>
          <w:sz w:val="22"/>
          <w:szCs w:val="22"/>
        </w:rPr>
        <w:t xml:space="preserve"> této smlouvy, a to bez výpovědní doby a bez nutnosti zasílat Zhotoviteli oznámení dle </w:t>
      </w:r>
      <w:r w:rsidRPr="005454AD">
        <w:rPr>
          <w:rFonts w:ascii="Segoe UI" w:hAnsi="Segoe UI" w:cs="Segoe UI"/>
          <w:sz w:val="22"/>
          <w:szCs w:val="22"/>
        </w:rPr>
        <w:t xml:space="preserve">odst. </w:t>
      </w:r>
      <w:r w:rsidR="008D63EA" w:rsidRPr="008D63EA">
        <w:rPr>
          <w:rFonts w:ascii="Segoe UI" w:hAnsi="Segoe UI" w:cs="Segoe UI"/>
          <w:sz w:val="22"/>
          <w:szCs w:val="22"/>
        </w:rPr>
        <w:fldChar w:fldCharType="begin"/>
      </w:r>
      <w:r w:rsidR="008D63EA" w:rsidRPr="008D63EA">
        <w:rPr>
          <w:rFonts w:ascii="Segoe UI" w:hAnsi="Segoe UI" w:cs="Segoe UI"/>
          <w:sz w:val="22"/>
          <w:szCs w:val="22"/>
        </w:rPr>
        <w:instrText xml:space="preserve"> REF _Ref114219089 \n \h </w:instrText>
      </w:r>
      <w:r w:rsidR="008D63EA">
        <w:rPr>
          <w:rFonts w:ascii="Segoe UI" w:hAnsi="Segoe UI" w:cs="Segoe UI"/>
          <w:sz w:val="22"/>
          <w:szCs w:val="22"/>
        </w:rPr>
        <w:instrText xml:space="preserve"> \* MERGEFORMAT </w:instrText>
      </w:r>
      <w:r w:rsidR="008D63EA" w:rsidRPr="008D63EA">
        <w:rPr>
          <w:rFonts w:ascii="Segoe UI" w:hAnsi="Segoe UI" w:cs="Segoe UI"/>
          <w:sz w:val="22"/>
          <w:szCs w:val="22"/>
        </w:rPr>
      </w:r>
      <w:r w:rsidR="008D63EA" w:rsidRPr="008D63EA">
        <w:rPr>
          <w:rFonts w:ascii="Segoe UI" w:hAnsi="Segoe UI" w:cs="Segoe UI"/>
          <w:sz w:val="22"/>
          <w:szCs w:val="22"/>
        </w:rPr>
        <w:fldChar w:fldCharType="separate"/>
      </w:r>
      <w:r w:rsidR="006341F0">
        <w:rPr>
          <w:rFonts w:ascii="Segoe UI" w:hAnsi="Segoe UI" w:cs="Segoe UI"/>
          <w:sz w:val="22"/>
          <w:szCs w:val="22"/>
        </w:rPr>
        <w:t>XIV.2</w:t>
      </w:r>
      <w:r w:rsidR="008D63EA" w:rsidRPr="008D63EA">
        <w:rPr>
          <w:rFonts w:ascii="Segoe UI" w:hAnsi="Segoe UI" w:cs="Segoe UI"/>
          <w:sz w:val="22"/>
          <w:szCs w:val="22"/>
        </w:rPr>
        <w:fldChar w:fldCharType="end"/>
      </w:r>
      <w:r w:rsidRPr="008D63EA">
        <w:rPr>
          <w:rFonts w:ascii="Segoe UI" w:hAnsi="Segoe UI" w:cs="Segoe UI"/>
          <w:sz w:val="22"/>
          <w:szCs w:val="22"/>
        </w:rPr>
        <w:t xml:space="preserve">. </w:t>
      </w:r>
      <w:r>
        <w:rPr>
          <w:rFonts w:ascii="Segoe UI" w:hAnsi="Segoe UI" w:cs="Segoe UI"/>
          <w:sz w:val="22"/>
          <w:szCs w:val="22"/>
        </w:rPr>
        <w:t>této smlouvy.</w:t>
      </w:r>
    </w:p>
    <w:p w14:paraId="469C45DC" w14:textId="77777777" w:rsidR="00514AA3" w:rsidRPr="00FF0474" w:rsidRDefault="00514AA3"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Odstoupení je účinné od </w:t>
      </w:r>
      <w:r w:rsidR="00E842E6" w:rsidRPr="00FF0474">
        <w:rPr>
          <w:rFonts w:ascii="Segoe UI" w:hAnsi="Segoe UI" w:cs="Segoe UI"/>
          <w:sz w:val="22"/>
          <w:szCs w:val="22"/>
        </w:rPr>
        <w:t xml:space="preserve">dne </w:t>
      </w:r>
      <w:r w:rsidRPr="00FF0474">
        <w:rPr>
          <w:rFonts w:ascii="Segoe UI" w:hAnsi="Segoe UI" w:cs="Segoe UI"/>
          <w:sz w:val="22"/>
          <w:szCs w:val="22"/>
        </w:rPr>
        <w:t xml:space="preserve">doručení </w:t>
      </w:r>
      <w:r w:rsidR="00E842E6" w:rsidRPr="00FF0474">
        <w:rPr>
          <w:rFonts w:ascii="Segoe UI" w:hAnsi="Segoe UI" w:cs="Segoe UI"/>
          <w:sz w:val="22"/>
          <w:szCs w:val="22"/>
        </w:rPr>
        <w:t xml:space="preserve">písemného oznámení </w:t>
      </w:r>
      <w:r w:rsidRPr="00FF0474">
        <w:rPr>
          <w:rFonts w:ascii="Segoe UI" w:hAnsi="Segoe UI" w:cs="Segoe UI"/>
          <w:sz w:val="22"/>
          <w:szCs w:val="22"/>
        </w:rPr>
        <w:t xml:space="preserve">druhé smluvní straně. </w:t>
      </w:r>
    </w:p>
    <w:p w14:paraId="7430DDAA" w14:textId="0FDD885F" w:rsidR="00514AA3" w:rsidRPr="003D5225" w:rsidRDefault="00514AA3"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Odstoupením od smlouvy není dotčeno právo oprávněné smluvní strany na zaplacení smluvní pokuty</w:t>
      </w:r>
      <w:r w:rsidR="004F4240" w:rsidRPr="00FF0474">
        <w:rPr>
          <w:rFonts w:ascii="Segoe UI" w:hAnsi="Segoe UI" w:cs="Segoe UI"/>
          <w:sz w:val="22"/>
          <w:szCs w:val="22"/>
        </w:rPr>
        <w:t>, úroků z prodlení</w:t>
      </w:r>
      <w:r w:rsidRPr="00FF0474">
        <w:rPr>
          <w:rFonts w:ascii="Segoe UI" w:hAnsi="Segoe UI" w:cs="Segoe UI"/>
          <w:sz w:val="22"/>
          <w:szCs w:val="22"/>
        </w:rPr>
        <w:t xml:space="preserve"> ani na náhradu škody vzniklé porušením smlouvy</w:t>
      </w:r>
      <w:r w:rsidR="005360D1" w:rsidRPr="00FF0474">
        <w:rPr>
          <w:rFonts w:ascii="Segoe UI" w:hAnsi="Segoe UI" w:cs="Segoe UI"/>
          <w:sz w:val="22"/>
          <w:szCs w:val="22"/>
        </w:rPr>
        <w:t>, licenční ujednání, ujednání definovaná v </w:t>
      </w:r>
      <w:r w:rsidR="00042B76">
        <w:rPr>
          <w:rFonts w:ascii="Segoe UI" w:hAnsi="Segoe UI" w:cs="Segoe UI"/>
          <w:sz w:val="22"/>
          <w:szCs w:val="22"/>
        </w:rPr>
        <w:t>odst</w:t>
      </w:r>
      <w:r w:rsidR="005360D1" w:rsidRPr="00FF0474">
        <w:rPr>
          <w:rFonts w:ascii="Segoe UI" w:hAnsi="Segoe UI" w:cs="Segoe UI"/>
          <w:sz w:val="22"/>
          <w:szCs w:val="22"/>
        </w:rPr>
        <w:t xml:space="preserve">. </w:t>
      </w:r>
      <w:r w:rsidR="001416B2">
        <w:rPr>
          <w:rFonts w:ascii="Segoe UI" w:hAnsi="Segoe UI" w:cs="Segoe UI"/>
          <w:sz w:val="22"/>
          <w:szCs w:val="22"/>
          <w:highlight w:val="yellow"/>
        </w:rPr>
        <w:fldChar w:fldCharType="begin"/>
      </w:r>
      <w:r w:rsidR="001416B2">
        <w:rPr>
          <w:rFonts w:ascii="Segoe UI" w:hAnsi="Segoe UI" w:cs="Segoe UI"/>
          <w:sz w:val="22"/>
          <w:szCs w:val="22"/>
        </w:rPr>
        <w:instrText xml:space="preserve"> REF _Ref114219163 \n \h </w:instrText>
      </w:r>
      <w:r w:rsidR="001416B2">
        <w:rPr>
          <w:rFonts w:ascii="Segoe UI" w:hAnsi="Segoe UI" w:cs="Segoe UI"/>
          <w:sz w:val="22"/>
          <w:szCs w:val="22"/>
          <w:highlight w:val="yellow"/>
        </w:rPr>
      </w:r>
      <w:r w:rsidR="001416B2">
        <w:rPr>
          <w:rFonts w:ascii="Segoe UI" w:hAnsi="Segoe UI" w:cs="Segoe UI"/>
          <w:sz w:val="22"/>
          <w:szCs w:val="22"/>
          <w:highlight w:val="yellow"/>
        </w:rPr>
        <w:fldChar w:fldCharType="separate"/>
      </w:r>
      <w:r w:rsidR="001416B2">
        <w:rPr>
          <w:rFonts w:ascii="Segoe UI" w:hAnsi="Segoe UI" w:cs="Segoe UI"/>
          <w:sz w:val="22"/>
          <w:szCs w:val="22"/>
        </w:rPr>
        <w:t>XIV.8</w:t>
      </w:r>
      <w:r w:rsidR="001416B2">
        <w:rPr>
          <w:rFonts w:ascii="Segoe UI" w:hAnsi="Segoe UI" w:cs="Segoe UI"/>
          <w:sz w:val="22"/>
          <w:szCs w:val="22"/>
          <w:highlight w:val="yellow"/>
        </w:rPr>
        <w:fldChar w:fldCharType="end"/>
      </w:r>
      <w:r w:rsidR="005360D1" w:rsidRPr="00FF0474">
        <w:rPr>
          <w:rFonts w:ascii="Segoe UI" w:hAnsi="Segoe UI" w:cs="Segoe UI"/>
          <w:sz w:val="22"/>
          <w:szCs w:val="22"/>
        </w:rPr>
        <w:t>., ani další ujednání, která mají vzhledem ke své povaze zavazovat smluvní strany i po odstoupení od smlouvy anebo která mají</w:t>
      </w:r>
      <w:r w:rsidR="005360D1" w:rsidRPr="003D5225">
        <w:rPr>
          <w:rFonts w:ascii="Segoe UI" w:hAnsi="Segoe UI" w:cs="Segoe UI"/>
          <w:sz w:val="22"/>
          <w:szCs w:val="22"/>
        </w:rPr>
        <w:t xml:space="preserve"> trvat dle výslovného ujednání v jiných částech této smlouvy</w:t>
      </w:r>
      <w:r w:rsidRPr="003D5225">
        <w:rPr>
          <w:rFonts w:ascii="Segoe UI" w:hAnsi="Segoe UI" w:cs="Segoe UI"/>
          <w:sz w:val="22"/>
          <w:szCs w:val="22"/>
        </w:rPr>
        <w:t xml:space="preserve">. Odstoupením od smlouvy není dotčena smluvní záruka </w:t>
      </w:r>
      <w:r w:rsidR="00D658D3" w:rsidRPr="003D5225">
        <w:rPr>
          <w:rFonts w:ascii="Segoe UI" w:hAnsi="Segoe UI" w:cs="Segoe UI"/>
          <w:sz w:val="22"/>
          <w:szCs w:val="22"/>
        </w:rPr>
        <w:t>za jakost</w:t>
      </w:r>
      <w:r w:rsidRPr="003D5225">
        <w:rPr>
          <w:rFonts w:ascii="Segoe UI" w:hAnsi="Segoe UI" w:cs="Segoe UI"/>
          <w:sz w:val="22"/>
          <w:szCs w:val="22"/>
        </w:rPr>
        <w:t>, která se uplatní v rozsahu stanoveném touto smlouvou na dosud provedenou část díla. Odstoupením od smlouvy není dotčena odpovědnost za vady, které existují na doposud zhotovené části díla ke dni odstoupení.</w:t>
      </w:r>
    </w:p>
    <w:p w14:paraId="11B4AD4F" w14:textId="77777777" w:rsidR="00086E31" w:rsidRPr="00FF0474" w:rsidRDefault="00086E31"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85" w:name="_Ref114219163"/>
      <w:r w:rsidRPr="00FF0474">
        <w:rPr>
          <w:rFonts w:ascii="Segoe UI" w:hAnsi="Segoe UI" w:cs="Segoe UI"/>
          <w:sz w:val="22"/>
          <w:szCs w:val="22"/>
        </w:rPr>
        <w:t>Odstoupí-li některá ze stran od této smlouvy na základě ujednání z této smlouvy vyplývajících, případně na základě zákona, nestanoví-li tato smlouva jinak, pak povinnosti obou stran jsou následující:</w:t>
      </w:r>
      <w:bookmarkEnd w:id="85"/>
      <w:r w:rsidRPr="00FF0474">
        <w:rPr>
          <w:rFonts w:ascii="Segoe UI" w:hAnsi="Segoe UI" w:cs="Segoe UI"/>
          <w:sz w:val="22"/>
          <w:szCs w:val="22"/>
        </w:rPr>
        <w:t xml:space="preserve"> </w:t>
      </w:r>
    </w:p>
    <w:p w14:paraId="5B696E90" w14:textId="77777777" w:rsidR="00086E31" w:rsidRPr="00FF0474" w:rsidRDefault="00BE2007" w:rsidP="00D35F3E">
      <w:pPr>
        <w:numPr>
          <w:ilvl w:val="1"/>
          <w:numId w:val="20"/>
        </w:numPr>
        <w:tabs>
          <w:tab w:val="num" w:pos="851"/>
        </w:tabs>
        <w:spacing w:after="120" w:line="276" w:lineRule="auto"/>
        <w:ind w:left="851"/>
        <w:jc w:val="both"/>
        <w:rPr>
          <w:rFonts w:ascii="Segoe UI" w:hAnsi="Segoe UI" w:cs="Segoe UI"/>
          <w:snapToGrid w:val="0"/>
          <w:sz w:val="22"/>
          <w:szCs w:val="22"/>
        </w:rPr>
      </w:pP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 provede soupis všech provedených prací oceněný </w:t>
      </w:r>
      <w:r w:rsidR="00BD1C20" w:rsidRPr="00FF0474">
        <w:rPr>
          <w:rFonts w:ascii="Segoe UI" w:hAnsi="Segoe UI" w:cs="Segoe UI"/>
          <w:snapToGrid w:val="0"/>
          <w:sz w:val="22"/>
          <w:szCs w:val="22"/>
        </w:rPr>
        <w:t xml:space="preserve">v souladu s oceněným </w:t>
      </w:r>
      <w:r w:rsidR="00885FA0" w:rsidRPr="00FF0474">
        <w:rPr>
          <w:rFonts w:ascii="Segoe UI" w:hAnsi="Segoe UI" w:cs="Segoe UI"/>
          <w:snapToGrid w:val="0"/>
          <w:sz w:val="22"/>
          <w:szCs w:val="22"/>
        </w:rPr>
        <w:t>soupisem prací</w:t>
      </w:r>
      <w:r w:rsidR="005360D1" w:rsidRPr="00FF0474">
        <w:rPr>
          <w:rFonts w:ascii="Segoe UI" w:hAnsi="Segoe UI" w:cs="Segoe UI"/>
          <w:snapToGrid w:val="0"/>
          <w:sz w:val="22"/>
          <w:szCs w:val="22"/>
        </w:rPr>
        <w:t>;</w:t>
      </w:r>
    </w:p>
    <w:p w14:paraId="76C3735C" w14:textId="77777777" w:rsidR="00086E31" w:rsidRPr="00FF0474" w:rsidRDefault="00BE2007" w:rsidP="00D35F3E">
      <w:pPr>
        <w:numPr>
          <w:ilvl w:val="1"/>
          <w:numId w:val="20"/>
        </w:numPr>
        <w:tabs>
          <w:tab w:val="num" w:pos="851"/>
        </w:tabs>
        <w:spacing w:after="120" w:line="276" w:lineRule="auto"/>
        <w:ind w:left="851"/>
        <w:jc w:val="both"/>
        <w:rPr>
          <w:rFonts w:ascii="Segoe UI" w:hAnsi="Segoe UI" w:cs="Segoe UI"/>
          <w:snapToGrid w:val="0"/>
          <w:sz w:val="22"/>
          <w:szCs w:val="22"/>
        </w:rPr>
      </w:pP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 provede vyúčtování všech provedených prací v souladu s oceněným </w:t>
      </w:r>
      <w:r w:rsidR="00885FA0" w:rsidRPr="00FF0474">
        <w:rPr>
          <w:rFonts w:ascii="Segoe UI" w:hAnsi="Segoe UI" w:cs="Segoe UI"/>
          <w:snapToGrid w:val="0"/>
          <w:sz w:val="22"/>
          <w:szCs w:val="22"/>
        </w:rPr>
        <w:t>soupisem prací</w:t>
      </w:r>
      <w:r w:rsidR="00086E31" w:rsidRPr="00FF0474">
        <w:rPr>
          <w:rFonts w:ascii="Segoe UI" w:hAnsi="Segoe UI" w:cs="Segoe UI"/>
          <w:snapToGrid w:val="0"/>
          <w:sz w:val="22"/>
          <w:szCs w:val="22"/>
        </w:rPr>
        <w:t xml:space="preserve"> a vystaví závěrečnou fakturu</w:t>
      </w:r>
      <w:r w:rsidR="005360D1" w:rsidRPr="00FF0474">
        <w:rPr>
          <w:rFonts w:ascii="Segoe UI" w:hAnsi="Segoe UI" w:cs="Segoe UI"/>
          <w:snapToGrid w:val="0"/>
          <w:sz w:val="22"/>
          <w:szCs w:val="22"/>
        </w:rPr>
        <w:t>;</w:t>
      </w:r>
    </w:p>
    <w:p w14:paraId="432D8396" w14:textId="77777777" w:rsidR="00086E31" w:rsidRPr="00FF0474" w:rsidRDefault="00BE2007" w:rsidP="00D35F3E">
      <w:pPr>
        <w:numPr>
          <w:ilvl w:val="1"/>
          <w:numId w:val="20"/>
        </w:numPr>
        <w:tabs>
          <w:tab w:val="num" w:pos="851"/>
        </w:tabs>
        <w:spacing w:after="120" w:line="276" w:lineRule="auto"/>
        <w:ind w:left="851"/>
        <w:jc w:val="both"/>
        <w:rPr>
          <w:rFonts w:ascii="Segoe UI" w:hAnsi="Segoe UI" w:cs="Segoe UI"/>
          <w:snapToGrid w:val="0"/>
          <w:sz w:val="22"/>
          <w:szCs w:val="22"/>
        </w:rPr>
      </w:pP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 vyzve </w:t>
      </w:r>
      <w:r w:rsidRPr="00FF0474">
        <w:rPr>
          <w:rFonts w:ascii="Segoe UI" w:hAnsi="Segoe UI" w:cs="Segoe UI"/>
          <w:snapToGrid w:val="0"/>
          <w:sz w:val="22"/>
          <w:szCs w:val="22"/>
        </w:rPr>
        <w:t>Objednatel</w:t>
      </w:r>
      <w:r w:rsidR="00BD1C20" w:rsidRPr="00FF0474">
        <w:rPr>
          <w:rFonts w:ascii="Segoe UI" w:hAnsi="Segoe UI" w:cs="Segoe UI"/>
          <w:snapToGrid w:val="0"/>
          <w:sz w:val="22"/>
          <w:szCs w:val="22"/>
        </w:rPr>
        <w:t>e</w:t>
      </w:r>
      <w:r w:rsidR="00086E31" w:rsidRPr="00FF0474">
        <w:rPr>
          <w:rFonts w:ascii="Segoe UI" w:hAnsi="Segoe UI" w:cs="Segoe UI"/>
          <w:snapToGrid w:val="0"/>
          <w:sz w:val="22"/>
          <w:szCs w:val="22"/>
        </w:rPr>
        <w:t xml:space="preserve"> k převzetí do té doby zhotovené části díla a </w:t>
      </w:r>
      <w:r w:rsidRPr="00FF0474">
        <w:rPr>
          <w:rFonts w:ascii="Segoe UI" w:hAnsi="Segoe UI" w:cs="Segoe UI"/>
          <w:snapToGrid w:val="0"/>
          <w:sz w:val="22"/>
          <w:szCs w:val="22"/>
        </w:rPr>
        <w:t>Objednatel</w:t>
      </w:r>
      <w:r w:rsidR="00086E31" w:rsidRPr="00FF0474">
        <w:rPr>
          <w:rFonts w:ascii="Segoe UI" w:hAnsi="Segoe UI" w:cs="Segoe UI"/>
          <w:snapToGrid w:val="0"/>
          <w:sz w:val="22"/>
          <w:szCs w:val="22"/>
        </w:rPr>
        <w:t xml:space="preserve"> je povinen do tří </w:t>
      </w:r>
      <w:r w:rsidR="005360D1" w:rsidRPr="00FF0474">
        <w:rPr>
          <w:rFonts w:ascii="Segoe UI" w:hAnsi="Segoe UI" w:cs="Segoe UI"/>
          <w:snapToGrid w:val="0"/>
          <w:sz w:val="22"/>
          <w:szCs w:val="22"/>
        </w:rPr>
        <w:t xml:space="preserve">pracovních </w:t>
      </w:r>
      <w:r w:rsidR="00086E31" w:rsidRPr="00FF0474">
        <w:rPr>
          <w:rFonts w:ascii="Segoe UI" w:hAnsi="Segoe UI" w:cs="Segoe UI"/>
          <w:snapToGrid w:val="0"/>
          <w:sz w:val="22"/>
          <w:szCs w:val="22"/>
        </w:rPr>
        <w:t xml:space="preserve">dnů od obdržení výzvy zahájit přejímací řízení k převzetí do té doby zhotovené části </w:t>
      </w:r>
      <w:r w:rsidR="00BD1C20" w:rsidRPr="00FF0474">
        <w:rPr>
          <w:rFonts w:ascii="Segoe UI" w:hAnsi="Segoe UI" w:cs="Segoe UI"/>
          <w:snapToGrid w:val="0"/>
          <w:sz w:val="22"/>
          <w:szCs w:val="22"/>
        </w:rPr>
        <w:t>díla</w:t>
      </w:r>
      <w:r w:rsidR="00086E31" w:rsidRPr="00FF0474">
        <w:rPr>
          <w:rFonts w:ascii="Segoe UI" w:hAnsi="Segoe UI" w:cs="Segoe UI"/>
          <w:snapToGrid w:val="0"/>
          <w:sz w:val="22"/>
          <w:szCs w:val="22"/>
        </w:rPr>
        <w:t xml:space="preserve">. </w:t>
      </w:r>
      <w:r w:rsidR="003D5225">
        <w:rPr>
          <w:rFonts w:ascii="Segoe UI" w:hAnsi="Segoe UI" w:cs="Segoe UI"/>
          <w:snapToGrid w:val="0"/>
          <w:sz w:val="22"/>
          <w:szCs w:val="22"/>
        </w:rPr>
        <w:t xml:space="preserve">Zhotovitel k do té doby zhotovené části díla předá Objednateli veškeré dokumenty dle této smlouvy, které by k takové části díla byl povinen předat, pokud by smlouva byla ukončena splněním smlouvy. </w:t>
      </w:r>
      <w:r w:rsidR="00086E31" w:rsidRPr="00FF0474">
        <w:rPr>
          <w:rFonts w:ascii="Segoe UI" w:hAnsi="Segoe UI" w:cs="Segoe UI"/>
          <w:snapToGrid w:val="0"/>
          <w:sz w:val="22"/>
          <w:szCs w:val="22"/>
        </w:rPr>
        <w:t xml:space="preserve">Na dosud odvedené práce na zhotovení díla se přiměřeně vztahují ujednání o zárukách z této smlouvy. V případě, že </w:t>
      </w: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 nebude schopen odpovídajícím způsobem poskytnout záruky za </w:t>
      </w:r>
      <w:r w:rsidR="00D658D3" w:rsidRPr="00FF0474">
        <w:rPr>
          <w:rFonts w:ascii="Segoe UI" w:hAnsi="Segoe UI" w:cs="Segoe UI"/>
          <w:snapToGrid w:val="0"/>
          <w:sz w:val="22"/>
          <w:szCs w:val="22"/>
        </w:rPr>
        <w:t xml:space="preserve">jakost </w:t>
      </w:r>
      <w:r w:rsidR="00086E31" w:rsidRPr="00FF0474">
        <w:rPr>
          <w:rFonts w:ascii="Segoe UI" w:hAnsi="Segoe UI" w:cs="Segoe UI"/>
          <w:snapToGrid w:val="0"/>
          <w:sz w:val="22"/>
          <w:szCs w:val="22"/>
        </w:rPr>
        <w:t xml:space="preserve">provedené práce, je </w:t>
      </w:r>
      <w:r w:rsidRPr="00FF0474">
        <w:rPr>
          <w:rFonts w:ascii="Segoe UI" w:hAnsi="Segoe UI" w:cs="Segoe UI"/>
          <w:snapToGrid w:val="0"/>
          <w:sz w:val="22"/>
          <w:szCs w:val="22"/>
        </w:rPr>
        <w:t>Objednatel</w:t>
      </w:r>
      <w:r w:rsidR="00086E31" w:rsidRPr="00FF0474">
        <w:rPr>
          <w:rFonts w:ascii="Segoe UI" w:hAnsi="Segoe UI" w:cs="Segoe UI"/>
          <w:snapToGrid w:val="0"/>
          <w:sz w:val="22"/>
          <w:szCs w:val="22"/>
        </w:rPr>
        <w:t xml:space="preserve"> oprávněn odmítnout zahájit přejímací řízení k převzetí do té doby zhotovené části díla a je oprávněn nařídit </w:t>
      </w: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i odstranění dosud zhotovené části díla nebo těch částí díla, na které není </w:t>
      </w: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 schopen poskytnout záruky v souladu s touto smlouvou. Za odstraněné části díla není </w:t>
      </w: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 oprávněn požadovat na </w:t>
      </w:r>
      <w:r w:rsidRPr="00FF0474">
        <w:rPr>
          <w:rFonts w:ascii="Segoe UI" w:hAnsi="Segoe UI" w:cs="Segoe UI"/>
          <w:snapToGrid w:val="0"/>
          <w:sz w:val="22"/>
          <w:szCs w:val="22"/>
        </w:rPr>
        <w:t>Objednatel</w:t>
      </w:r>
      <w:r w:rsidR="00086E31" w:rsidRPr="00FF0474">
        <w:rPr>
          <w:rFonts w:ascii="Segoe UI" w:hAnsi="Segoe UI" w:cs="Segoe UI"/>
          <w:snapToGrid w:val="0"/>
          <w:sz w:val="22"/>
          <w:szCs w:val="22"/>
        </w:rPr>
        <w:t>i zaplacení odpovídající části sjednané ceny</w:t>
      </w:r>
      <w:r w:rsidR="005360D1" w:rsidRPr="00FF0474">
        <w:rPr>
          <w:rFonts w:ascii="Segoe UI" w:hAnsi="Segoe UI" w:cs="Segoe UI"/>
          <w:snapToGrid w:val="0"/>
          <w:sz w:val="22"/>
          <w:szCs w:val="22"/>
        </w:rPr>
        <w:t>;</w:t>
      </w:r>
    </w:p>
    <w:p w14:paraId="441DF260" w14:textId="77777777" w:rsidR="00592D21" w:rsidRPr="0015513D" w:rsidRDefault="00086E31" w:rsidP="00D35F3E">
      <w:pPr>
        <w:numPr>
          <w:ilvl w:val="1"/>
          <w:numId w:val="20"/>
        </w:numPr>
        <w:tabs>
          <w:tab w:val="num" w:pos="851"/>
        </w:tabs>
        <w:spacing w:after="120" w:line="276" w:lineRule="auto"/>
        <w:ind w:left="851"/>
        <w:jc w:val="both"/>
        <w:rPr>
          <w:rFonts w:ascii="Segoe UI" w:hAnsi="Segoe UI" w:cs="Segoe UI"/>
          <w:snapToGrid w:val="0"/>
          <w:sz w:val="22"/>
          <w:szCs w:val="22"/>
        </w:rPr>
      </w:pPr>
      <w:r w:rsidRPr="00FF0474">
        <w:rPr>
          <w:rFonts w:ascii="Segoe UI" w:hAnsi="Segoe UI" w:cs="Segoe UI"/>
          <w:snapToGrid w:val="0"/>
          <w:sz w:val="22"/>
          <w:szCs w:val="22"/>
        </w:rPr>
        <w:t>Smluvní strana, která svým jednáním, zdržením nebo opomenutím zavdala příčinu pro odstoupení druhé smluvní strany od této smlouvy</w:t>
      </w:r>
      <w:r w:rsidR="00934DEA" w:rsidRPr="00FF0474">
        <w:rPr>
          <w:rFonts w:ascii="Segoe UI" w:hAnsi="Segoe UI" w:cs="Segoe UI"/>
          <w:snapToGrid w:val="0"/>
          <w:sz w:val="22"/>
          <w:szCs w:val="22"/>
        </w:rPr>
        <w:t>,</w:t>
      </w:r>
      <w:r w:rsidRPr="00FF0474">
        <w:rPr>
          <w:rFonts w:ascii="Segoe UI" w:hAnsi="Segoe UI" w:cs="Segoe UI"/>
          <w:snapToGrid w:val="0"/>
          <w:sz w:val="22"/>
          <w:szCs w:val="22"/>
        </w:rPr>
        <w:t xml:space="preserve"> je povinna uhradit této </w:t>
      </w:r>
      <w:r w:rsidR="00BD1C20" w:rsidRPr="00FF0474">
        <w:rPr>
          <w:rFonts w:ascii="Segoe UI" w:hAnsi="Segoe UI" w:cs="Segoe UI"/>
          <w:snapToGrid w:val="0"/>
          <w:sz w:val="22"/>
          <w:szCs w:val="22"/>
        </w:rPr>
        <w:t xml:space="preserve">druhé </w:t>
      </w:r>
      <w:r w:rsidRPr="00FF0474">
        <w:rPr>
          <w:rFonts w:ascii="Segoe UI" w:hAnsi="Segoe UI" w:cs="Segoe UI"/>
          <w:snapToGrid w:val="0"/>
          <w:sz w:val="22"/>
          <w:szCs w:val="22"/>
        </w:rPr>
        <w:t>smluvní straně náklady</w:t>
      </w:r>
      <w:r w:rsidR="00BD1C20" w:rsidRPr="00FF0474">
        <w:rPr>
          <w:rFonts w:ascii="Segoe UI" w:hAnsi="Segoe UI" w:cs="Segoe UI"/>
          <w:snapToGrid w:val="0"/>
          <w:sz w:val="22"/>
          <w:szCs w:val="22"/>
        </w:rPr>
        <w:t xml:space="preserve"> vzniklé z důvodů odstoupení od </w:t>
      </w:r>
      <w:r w:rsidRPr="00FF0474">
        <w:rPr>
          <w:rFonts w:ascii="Segoe UI" w:hAnsi="Segoe UI" w:cs="Segoe UI"/>
          <w:snapToGrid w:val="0"/>
          <w:sz w:val="22"/>
          <w:szCs w:val="22"/>
        </w:rPr>
        <w:t>smlouvy. Tím není dotčeno práv</w:t>
      </w:r>
      <w:r w:rsidR="00BD1C20" w:rsidRPr="00FF0474">
        <w:rPr>
          <w:rFonts w:ascii="Segoe UI" w:hAnsi="Segoe UI" w:cs="Segoe UI"/>
          <w:snapToGrid w:val="0"/>
          <w:sz w:val="22"/>
          <w:szCs w:val="22"/>
        </w:rPr>
        <w:t>o odstupující smluvní strany na </w:t>
      </w:r>
      <w:r w:rsidRPr="00FF0474">
        <w:rPr>
          <w:rFonts w:ascii="Segoe UI" w:hAnsi="Segoe UI" w:cs="Segoe UI"/>
          <w:snapToGrid w:val="0"/>
          <w:sz w:val="22"/>
          <w:szCs w:val="22"/>
        </w:rPr>
        <w:t xml:space="preserve">zaplacení případné smluvní pokuty, kterou je sankcionováno porušení povinnosti, které je důvodem pro odstoupení. Uvedené náklady jsou splatné bezhotovostně na účet oprávněné smluvní strany do </w:t>
      </w:r>
      <w:r w:rsidR="00D658D3" w:rsidRPr="00FF0474">
        <w:rPr>
          <w:rFonts w:ascii="Segoe UI" w:hAnsi="Segoe UI" w:cs="Segoe UI"/>
          <w:snapToGrid w:val="0"/>
          <w:sz w:val="22"/>
          <w:szCs w:val="22"/>
        </w:rPr>
        <w:t xml:space="preserve">30 dnů </w:t>
      </w:r>
      <w:r w:rsidRPr="00FF0474">
        <w:rPr>
          <w:rFonts w:ascii="Segoe UI" w:hAnsi="Segoe UI" w:cs="Segoe UI"/>
          <w:snapToGrid w:val="0"/>
          <w:sz w:val="22"/>
          <w:szCs w:val="22"/>
        </w:rPr>
        <w:t>ode dne, kdy je tato</w:t>
      </w:r>
      <w:r w:rsidR="00D658D3" w:rsidRPr="00FF0474">
        <w:rPr>
          <w:rFonts w:ascii="Segoe UI" w:hAnsi="Segoe UI" w:cs="Segoe UI"/>
          <w:snapToGrid w:val="0"/>
          <w:sz w:val="22"/>
          <w:szCs w:val="22"/>
        </w:rPr>
        <w:t xml:space="preserve"> oprávněná</w:t>
      </w:r>
      <w:r w:rsidRPr="00FF0474">
        <w:rPr>
          <w:rFonts w:ascii="Segoe UI" w:hAnsi="Segoe UI" w:cs="Segoe UI"/>
          <w:snapToGrid w:val="0"/>
          <w:sz w:val="22"/>
          <w:szCs w:val="22"/>
        </w:rPr>
        <w:t xml:space="preserve"> smluvní strana povinné straně vyčíslí</w:t>
      </w:r>
      <w:r w:rsidR="00D658D3" w:rsidRPr="00FF0474">
        <w:rPr>
          <w:rFonts w:ascii="Segoe UI" w:hAnsi="Segoe UI" w:cs="Segoe UI"/>
          <w:snapToGrid w:val="0"/>
          <w:sz w:val="22"/>
          <w:szCs w:val="22"/>
        </w:rPr>
        <w:t>.</w:t>
      </w:r>
    </w:p>
    <w:p w14:paraId="4BE82165" w14:textId="187F2A04" w:rsidR="005E33C8" w:rsidRPr="002937F6" w:rsidRDefault="00B77AD0"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B67333">
        <w:rPr>
          <w:rFonts w:ascii="Segoe UI" w:hAnsi="Segoe UI" w:cs="Segoe UI"/>
          <w:sz w:val="22"/>
          <w:szCs w:val="22"/>
        </w:rPr>
        <w:t xml:space="preserve">Odstoupí-li Objednatel od smlouvy z důvodu </w:t>
      </w:r>
      <w:r w:rsidRPr="002937F6">
        <w:rPr>
          <w:rFonts w:ascii="Segoe UI" w:hAnsi="Segoe UI" w:cs="Segoe UI"/>
          <w:sz w:val="22"/>
          <w:szCs w:val="22"/>
        </w:rPr>
        <w:t xml:space="preserve">uvedeném v odst. </w:t>
      </w:r>
      <w:r w:rsidR="00EF61D1" w:rsidRPr="002937F6">
        <w:rPr>
          <w:rFonts w:ascii="Segoe UI" w:hAnsi="Segoe UI" w:cs="Segoe UI"/>
          <w:sz w:val="22"/>
          <w:szCs w:val="22"/>
        </w:rPr>
        <w:fldChar w:fldCharType="begin"/>
      </w:r>
      <w:r w:rsidR="00EF61D1" w:rsidRPr="002937F6">
        <w:rPr>
          <w:rFonts w:ascii="Segoe UI" w:hAnsi="Segoe UI" w:cs="Segoe UI"/>
          <w:sz w:val="22"/>
          <w:szCs w:val="22"/>
        </w:rPr>
        <w:instrText xml:space="preserve"> REF _Ref114219204 \n \h </w:instrText>
      </w:r>
      <w:r w:rsidR="002937F6">
        <w:rPr>
          <w:rFonts w:ascii="Segoe UI" w:hAnsi="Segoe UI" w:cs="Segoe UI"/>
          <w:sz w:val="22"/>
          <w:szCs w:val="22"/>
        </w:rPr>
        <w:instrText xml:space="preserve"> \* MERGEFORMAT </w:instrText>
      </w:r>
      <w:r w:rsidR="00EF61D1" w:rsidRPr="002937F6">
        <w:rPr>
          <w:rFonts w:ascii="Segoe UI" w:hAnsi="Segoe UI" w:cs="Segoe UI"/>
          <w:sz w:val="22"/>
          <w:szCs w:val="22"/>
        </w:rPr>
      </w:r>
      <w:r w:rsidR="00EF61D1" w:rsidRPr="002937F6">
        <w:rPr>
          <w:rFonts w:ascii="Segoe UI" w:hAnsi="Segoe UI" w:cs="Segoe UI"/>
          <w:sz w:val="22"/>
          <w:szCs w:val="22"/>
        </w:rPr>
        <w:fldChar w:fldCharType="separate"/>
      </w:r>
      <w:r w:rsidR="00EF61D1" w:rsidRPr="002937F6">
        <w:rPr>
          <w:rFonts w:ascii="Segoe UI" w:hAnsi="Segoe UI" w:cs="Segoe UI"/>
          <w:sz w:val="22"/>
          <w:szCs w:val="22"/>
        </w:rPr>
        <w:t>XIV.4</w:t>
      </w:r>
      <w:r w:rsidR="00EF61D1" w:rsidRPr="002937F6">
        <w:rPr>
          <w:rFonts w:ascii="Segoe UI" w:hAnsi="Segoe UI" w:cs="Segoe UI"/>
          <w:sz w:val="22"/>
          <w:szCs w:val="22"/>
        </w:rPr>
        <w:fldChar w:fldCharType="end"/>
      </w:r>
      <w:r w:rsidRPr="002937F6">
        <w:rPr>
          <w:rFonts w:ascii="Segoe UI" w:hAnsi="Segoe UI" w:cs="Segoe UI"/>
          <w:sz w:val="22"/>
          <w:szCs w:val="22"/>
        </w:rPr>
        <w:t xml:space="preserve">., </w:t>
      </w:r>
      <w:del w:id="86" w:author="Kristýna Dvořáková" w:date="2023-03-23T14:53:00Z">
        <w:r w:rsidRPr="002937F6" w:rsidDel="00E92F27">
          <w:rPr>
            <w:rFonts w:ascii="Segoe UI" w:hAnsi="Segoe UI" w:cs="Segoe UI"/>
            <w:sz w:val="22"/>
            <w:szCs w:val="22"/>
          </w:rPr>
          <w:delText xml:space="preserve">mají jednotliví Objednatelé </w:delText>
        </w:r>
      </w:del>
      <w:ins w:id="87" w:author="Kristýna Dvořáková" w:date="2023-03-23T14:53:00Z">
        <w:r w:rsidR="00E92F27">
          <w:rPr>
            <w:rFonts w:ascii="Segoe UI" w:hAnsi="Segoe UI" w:cs="Segoe UI"/>
            <w:sz w:val="22"/>
            <w:szCs w:val="22"/>
          </w:rPr>
          <w:t xml:space="preserve">má Objednatel </w:t>
        </w:r>
      </w:ins>
      <w:r w:rsidRPr="002937F6">
        <w:rPr>
          <w:rFonts w:ascii="Segoe UI" w:hAnsi="Segoe UI" w:cs="Segoe UI"/>
          <w:sz w:val="22"/>
          <w:szCs w:val="22"/>
        </w:rPr>
        <w:t>právo požadovat slevu z ceny ve výši jejich Bankovní záruky za řádné dokončení díla nebo za řádné plnění záručních podmínek v souladu s odst. </w:t>
      </w:r>
      <w:r w:rsidR="002937F6" w:rsidRPr="002937F6">
        <w:rPr>
          <w:rFonts w:ascii="Segoe UI" w:hAnsi="Segoe UI" w:cs="Segoe UI"/>
          <w:sz w:val="22"/>
          <w:szCs w:val="22"/>
        </w:rPr>
        <w:fldChar w:fldCharType="begin"/>
      </w:r>
      <w:r w:rsidR="002937F6" w:rsidRPr="002937F6">
        <w:rPr>
          <w:rFonts w:ascii="Segoe UI" w:hAnsi="Segoe UI" w:cs="Segoe UI"/>
          <w:sz w:val="22"/>
          <w:szCs w:val="22"/>
        </w:rPr>
        <w:instrText xml:space="preserve"> REF _Ref114469734 \r \h </w:instrText>
      </w:r>
      <w:r w:rsidR="002937F6">
        <w:rPr>
          <w:rFonts w:ascii="Segoe UI" w:hAnsi="Segoe UI" w:cs="Segoe UI"/>
          <w:sz w:val="22"/>
          <w:szCs w:val="22"/>
        </w:rPr>
        <w:instrText xml:space="preserve"> \* MERGEFORMAT </w:instrText>
      </w:r>
      <w:r w:rsidR="002937F6" w:rsidRPr="002937F6">
        <w:rPr>
          <w:rFonts w:ascii="Segoe UI" w:hAnsi="Segoe UI" w:cs="Segoe UI"/>
          <w:sz w:val="22"/>
          <w:szCs w:val="22"/>
        </w:rPr>
      </w:r>
      <w:r w:rsidR="002937F6" w:rsidRPr="002937F6">
        <w:rPr>
          <w:rFonts w:ascii="Segoe UI" w:hAnsi="Segoe UI" w:cs="Segoe UI"/>
          <w:sz w:val="22"/>
          <w:szCs w:val="22"/>
        </w:rPr>
        <w:fldChar w:fldCharType="separate"/>
      </w:r>
      <w:r w:rsidR="002937F6" w:rsidRPr="002937F6">
        <w:rPr>
          <w:rFonts w:ascii="Segoe UI" w:hAnsi="Segoe UI" w:cs="Segoe UI"/>
          <w:sz w:val="22"/>
          <w:szCs w:val="22"/>
        </w:rPr>
        <w:t>XII.5</w:t>
      </w:r>
      <w:r w:rsidR="002937F6" w:rsidRPr="002937F6">
        <w:rPr>
          <w:rFonts w:ascii="Segoe UI" w:hAnsi="Segoe UI" w:cs="Segoe UI"/>
          <w:sz w:val="22"/>
          <w:szCs w:val="22"/>
        </w:rPr>
        <w:fldChar w:fldCharType="end"/>
      </w:r>
      <w:r w:rsidR="002937F6" w:rsidRPr="002937F6">
        <w:rPr>
          <w:rFonts w:ascii="Segoe UI" w:hAnsi="Segoe UI" w:cs="Segoe UI"/>
          <w:sz w:val="22"/>
          <w:szCs w:val="22"/>
        </w:rPr>
        <w:t xml:space="preserve"> a </w:t>
      </w:r>
      <w:r w:rsidR="002937F6" w:rsidRPr="002937F6">
        <w:rPr>
          <w:rFonts w:ascii="Segoe UI" w:hAnsi="Segoe UI" w:cs="Segoe UI"/>
          <w:sz w:val="22"/>
          <w:szCs w:val="22"/>
        </w:rPr>
        <w:fldChar w:fldCharType="begin"/>
      </w:r>
      <w:r w:rsidR="002937F6" w:rsidRPr="002937F6">
        <w:rPr>
          <w:rFonts w:ascii="Segoe UI" w:hAnsi="Segoe UI" w:cs="Segoe UI"/>
          <w:sz w:val="22"/>
          <w:szCs w:val="22"/>
        </w:rPr>
        <w:instrText xml:space="preserve"> REF _Ref114469742 \r \h </w:instrText>
      </w:r>
      <w:r w:rsidR="002937F6">
        <w:rPr>
          <w:rFonts w:ascii="Segoe UI" w:hAnsi="Segoe UI" w:cs="Segoe UI"/>
          <w:sz w:val="22"/>
          <w:szCs w:val="22"/>
        </w:rPr>
        <w:instrText xml:space="preserve"> \* MERGEFORMAT </w:instrText>
      </w:r>
      <w:r w:rsidR="002937F6" w:rsidRPr="002937F6">
        <w:rPr>
          <w:rFonts w:ascii="Segoe UI" w:hAnsi="Segoe UI" w:cs="Segoe UI"/>
          <w:sz w:val="22"/>
          <w:szCs w:val="22"/>
        </w:rPr>
      </w:r>
      <w:r w:rsidR="002937F6" w:rsidRPr="002937F6">
        <w:rPr>
          <w:rFonts w:ascii="Segoe UI" w:hAnsi="Segoe UI" w:cs="Segoe UI"/>
          <w:sz w:val="22"/>
          <w:szCs w:val="22"/>
        </w:rPr>
        <w:fldChar w:fldCharType="separate"/>
      </w:r>
      <w:r w:rsidR="002937F6" w:rsidRPr="002937F6">
        <w:rPr>
          <w:rFonts w:ascii="Segoe UI" w:hAnsi="Segoe UI" w:cs="Segoe UI"/>
          <w:sz w:val="22"/>
          <w:szCs w:val="22"/>
        </w:rPr>
        <w:t>XII.6</w:t>
      </w:r>
      <w:r w:rsidR="002937F6" w:rsidRPr="002937F6">
        <w:rPr>
          <w:rFonts w:ascii="Segoe UI" w:hAnsi="Segoe UI" w:cs="Segoe UI"/>
          <w:sz w:val="22"/>
          <w:szCs w:val="22"/>
        </w:rPr>
        <w:fldChar w:fldCharType="end"/>
      </w:r>
      <w:r w:rsidRPr="002937F6">
        <w:rPr>
          <w:rFonts w:ascii="Segoe UI" w:hAnsi="Segoe UI" w:cs="Segoe UI"/>
          <w:sz w:val="22"/>
          <w:szCs w:val="22"/>
        </w:rPr>
        <w:t>. této smlouvy.</w:t>
      </w:r>
    </w:p>
    <w:p w14:paraId="2355F556" w14:textId="77777777" w:rsidR="00B77AD0" w:rsidRDefault="00B77AD0" w:rsidP="003D5225">
      <w:pPr>
        <w:spacing w:after="120" w:line="276" w:lineRule="auto"/>
        <w:rPr>
          <w:rFonts w:ascii="Segoe UI" w:hAnsi="Segoe UI" w:cs="Segoe UI"/>
          <w:b/>
          <w:sz w:val="22"/>
          <w:szCs w:val="22"/>
        </w:rPr>
      </w:pPr>
    </w:p>
    <w:p w14:paraId="33B1AF52" w14:textId="77777777" w:rsidR="003D5225" w:rsidRPr="00A81337" w:rsidRDefault="003D5225" w:rsidP="003D5225">
      <w:pPr>
        <w:numPr>
          <w:ilvl w:val="0"/>
          <w:numId w:val="5"/>
        </w:numPr>
        <w:spacing w:after="120" w:line="276" w:lineRule="auto"/>
        <w:ind w:left="0" w:firstLine="0"/>
        <w:jc w:val="center"/>
        <w:rPr>
          <w:rFonts w:ascii="Segoe UI" w:hAnsi="Segoe UI" w:cs="Segoe UI"/>
          <w:b/>
          <w:sz w:val="22"/>
          <w:szCs w:val="22"/>
        </w:rPr>
      </w:pPr>
      <w:bookmarkStart w:id="88" w:name="_Ref114215190"/>
      <w:r>
        <w:rPr>
          <w:rFonts w:ascii="Segoe UI" w:hAnsi="Segoe UI" w:cs="Segoe UI"/>
          <w:b/>
          <w:sz w:val="22"/>
          <w:szCs w:val="22"/>
        </w:rPr>
        <w:t>Komunikace mezi smluvními stranami</w:t>
      </w:r>
      <w:bookmarkEnd w:id="88"/>
    </w:p>
    <w:p w14:paraId="429FB6C7" w14:textId="33FC93F9" w:rsidR="003D5225" w:rsidRPr="00DB4B53" w:rsidRDefault="003D5225"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DB4B53">
        <w:rPr>
          <w:rFonts w:ascii="Segoe UI" w:hAnsi="Segoe UI" w:cs="Segoe UI"/>
          <w:sz w:val="22"/>
          <w:szCs w:val="22"/>
        </w:rPr>
        <w:t xml:space="preserve">Jestliže tato smlouva vyžaduje vyhotovení nebo vystavení souhlasů, osvědčení, svolení, rozhodnutí, oznámení a žádostí jakoukoli osobou, tato sdělení musejí být vyhotovena písemně a doručena dle jejich charakteru osobně, zaslána e-mailem, datovou schránkou, prostřednictvím kurýrní služby nebo doporučenou poštovní zásilkou oproti doručence.  </w:t>
      </w:r>
    </w:p>
    <w:p w14:paraId="0433CFE8" w14:textId="77777777" w:rsidR="003D5225" w:rsidRPr="00DB4B53" w:rsidRDefault="00B77AD0"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 xml:space="preserve">K jednání za smluvní strany </w:t>
      </w:r>
      <w:r w:rsidRPr="008C1080">
        <w:rPr>
          <w:rFonts w:ascii="Segoe UI" w:hAnsi="Segoe UI" w:cs="Segoe UI"/>
          <w:sz w:val="22"/>
          <w:szCs w:val="22"/>
        </w:rPr>
        <w:t xml:space="preserve">při plnění této smlouvy a komunikaci jsou kromě osob, u nichž to vyplývá ze </w:t>
      </w:r>
      <w:r w:rsidRPr="00FF34CB">
        <w:rPr>
          <w:rFonts w:ascii="Segoe UI" w:hAnsi="Segoe UI" w:cs="Segoe UI"/>
          <w:sz w:val="22"/>
          <w:szCs w:val="22"/>
        </w:rPr>
        <w:t>zákona, vždy oprávněny bez nutnosti prokázání svého oprávnění také osoby uvedené v příloze č. 2 této sm</w:t>
      </w:r>
      <w:r w:rsidRPr="008C1080">
        <w:rPr>
          <w:rFonts w:ascii="Segoe UI" w:hAnsi="Segoe UI" w:cs="Segoe UI"/>
          <w:sz w:val="22"/>
          <w:szCs w:val="22"/>
        </w:rPr>
        <w:t>louvy u jednotlivých smluvních stran</w:t>
      </w:r>
      <w:r>
        <w:rPr>
          <w:rFonts w:ascii="Segoe UI" w:hAnsi="Segoe UI" w:cs="Segoe UI"/>
          <w:sz w:val="22"/>
          <w:szCs w:val="22"/>
        </w:rPr>
        <w:t>.</w:t>
      </w:r>
      <w:r w:rsidR="003D5225" w:rsidRPr="00DB4B53">
        <w:rPr>
          <w:rFonts w:ascii="Segoe UI" w:hAnsi="Segoe UI" w:cs="Segoe UI"/>
          <w:sz w:val="22"/>
          <w:szCs w:val="22"/>
        </w:rPr>
        <w:t xml:space="preserve"> Smluvní strany pro vyloučení pochybností výslovně sjednávají, že sdělení budou doručena, zaslána nebo přenesena zástupcům </w:t>
      </w:r>
      <w:r w:rsidR="003D5225">
        <w:rPr>
          <w:rFonts w:ascii="Segoe UI" w:hAnsi="Segoe UI" w:cs="Segoe UI"/>
          <w:sz w:val="22"/>
          <w:szCs w:val="22"/>
        </w:rPr>
        <w:t>s</w:t>
      </w:r>
      <w:r w:rsidR="003D5225" w:rsidRPr="00DB4B53">
        <w:rPr>
          <w:rFonts w:ascii="Segoe UI" w:hAnsi="Segoe UI" w:cs="Segoe UI"/>
          <w:sz w:val="22"/>
          <w:szCs w:val="22"/>
        </w:rPr>
        <w:t xml:space="preserve">mluvních stran uvedeným v této </w:t>
      </w:r>
      <w:r w:rsidR="003D5225">
        <w:rPr>
          <w:rFonts w:ascii="Segoe UI" w:hAnsi="Segoe UI" w:cs="Segoe UI"/>
          <w:sz w:val="22"/>
          <w:szCs w:val="22"/>
        </w:rPr>
        <w:t>s</w:t>
      </w:r>
      <w:r w:rsidR="003D5225" w:rsidRPr="00DB4B53">
        <w:rPr>
          <w:rFonts w:ascii="Segoe UI" w:hAnsi="Segoe UI" w:cs="Segoe UI"/>
          <w:sz w:val="22"/>
          <w:szCs w:val="22"/>
        </w:rPr>
        <w:t xml:space="preserve">mlouvě, ledaže: </w:t>
      </w:r>
    </w:p>
    <w:p w14:paraId="52BBA211" w14:textId="77777777" w:rsidR="003D5225" w:rsidRPr="00DB4B53" w:rsidRDefault="003D5225" w:rsidP="00D35F3E">
      <w:pPr>
        <w:numPr>
          <w:ilvl w:val="0"/>
          <w:numId w:val="78"/>
        </w:numPr>
        <w:tabs>
          <w:tab w:val="left" w:pos="426"/>
        </w:tabs>
        <w:spacing w:after="120" w:line="276" w:lineRule="auto"/>
        <w:ind w:hanging="437"/>
        <w:jc w:val="both"/>
        <w:rPr>
          <w:rFonts w:ascii="Segoe UI" w:hAnsi="Segoe UI" w:cs="Segoe UI"/>
          <w:sz w:val="22"/>
          <w:szCs w:val="22"/>
        </w:rPr>
      </w:pPr>
      <w:r w:rsidRPr="00DB4B53">
        <w:rPr>
          <w:rFonts w:ascii="Segoe UI" w:hAnsi="Segoe UI" w:cs="Segoe UI"/>
          <w:sz w:val="22"/>
          <w:szCs w:val="22"/>
        </w:rPr>
        <w:t xml:space="preserve">příjemce oznámí změnu kontaktních údajů v předstihu </w:t>
      </w:r>
      <w:r w:rsidR="00B77AD0">
        <w:rPr>
          <w:rFonts w:ascii="Segoe UI" w:hAnsi="Segoe UI" w:cs="Segoe UI"/>
          <w:sz w:val="22"/>
          <w:szCs w:val="22"/>
        </w:rPr>
        <w:t>3</w:t>
      </w:r>
      <w:r w:rsidRPr="00DB4B53">
        <w:rPr>
          <w:rFonts w:ascii="Segoe UI" w:hAnsi="Segoe UI" w:cs="Segoe UI"/>
          <w:sz w:val="22"/>
          <w:szCs w:val="22"/>
        </w:rPr>
        <w:t> pracovních dnů. Sdělení budou poté doručena podle kontaktních údajů</w:t>
      </w:r>
      <w:r>
        <w:rPr>
          <w:rFonts w:ascii="Segoe UI" w:hAnsi="Segoe UI" w:cs="Segoe UI"/>
          <w:sz w:val="22"/>
          <w:szCs w:val="22"/>
        </w:rPr>
        <w:t xml:space="preserve"> uvedených v této smlouvě</w:t>
      </w:r>
      <w:r w:rsidRPr="00DB4B53">
        <w:rPr>
          <w:rFonts w:ascii="Segoe UI" w:hAnsi="Segoe UI" w:cs="Segoe UI"/>
          <w:sz w:val="22"/>
          <w:szCs w:val="22"/>
        </w:rPr>
        <w:t xml:space="preserve">; </w:t>
      </w:r>
    </w:p>
    <w:p w14:paraId="03453527" w14:textId="77777777" w:rsidR="003D5225" w:rsidRDefault="003D5225" w:rsidP="00D35F3E">
      <w:pPr>
        <w:numPr>
          <w:ilvl w:val="0"/>
          <w:numId w:val="78"/>
        </w:numPr>
        <w:tabs>
          <w:tab w:val="left" w:pos="426"/>
        </w:tabs>
        <w:spacing w:after="120" w:line="276" w:lineRule="auto"/>
        <w:ind w:hanging="437"/>
        <w:jc w:val="both"/>
        <w:rPr>
          <w:rFonts w:ascii="Segoe UI" w:hAnsi="Segoe UI" w:cs="Segoe UI"/>
          <w:sz w:val="22"/>
          <w:szCs w:val="22"/>
        </w:rPr>
      </w:pPr>
      <w:r w:rsidRPr="00DB4B53">
        <w:rPr>
          <w:rFonts w:ascii="Segoe UI" w:hAnsi="Segoe UI" w:cs="Segoe UI"/>
          <w:sz w:val="22"/>
          <w:szCs w:val="22"/>
        </w:rPr>
        <w:t xml:space="preserve">v případě, že příjemce neuvede při žádosti o schválení nebo souhlas něco jiného, může být sdělení zasláno na adresu, z níž byla žádost odeslána. Smluvní strany se zavazují udržovat své kontaktní údaje vůči druhé </w:t>
      </w:r>
      <w:r>
        <w:rPr>
          <w:rFonts w:ascii="Segoe UI" w:hAnsi="Segoe UI" w:cs="Segoe UI"/>
          <w:sz w:val="22"/>
          <w:szCs w:val="22"/>
        </w:rPr>
        <w:t>s</w:t>
      </w:r>
      <w:r w:rsidRPr="00DB4B53">
        <w:rPr>
          <w:rFonts w:ascii="Segoe UI" w:hAnsi="Segoe UI" w:cs="Segoe UI"/>
          <w:sz w:val="22"/>
          <w:szCs w:val="22"/>
        </w:rPr>
        <w:t xml:space="preserve">mluvní straně aktuální a zajistit na nich přebírání komunikace zasílané dle této </w:t>
      </w:r>
      <w:r>
        <w:rPr>
          <w:rFonts w:ascii="Segoe UI" w:hAnsi="Segoe UI" w:cs="Segoe UI"/>
          <w:sz w:val="22"/>
          <w:szCs w:val="22"/>
        </w:rPr>
        <w:t>s</w:t>
      </w:r>
      <w:r w:rsidRPr="00DB4B53">
        <w:rPr>
          <w:rFonts w:ascii="Segoe UI" w:hAnsi="Segoe UI" w:cs="Segoe UI"/>
          <w:sz w:val="22"/>
          <w:szCs w:val="22"/>
        </w:rPr>
        <w:t>mlouvy.</w:t>
      </w:r>
    </w:p>
    <w:p w14:paraId="1114DDE1" w14:textId="77777777" w:rsidR="008C02BC" w:rsidRPr="00DB4B53" w:rsidRDefault="008C02BC" w:rsidP="008C02BC">
      <w:pPr>
        <w:tabs>
          <w:tab w:val="left" w:pos="426"/>
        </w:tabs>
        <w:spacing w:after="120" w:line="276" w:lineRule="auto"/>
        <w:ind w:left="709"/>
        <w:jc w:val="both"/>
        <w:rPr>
          <w:rFonts w:ascii="Segoe UI" w:hAnsi="Segoe UI" w:cs="Segoe UI"/>
          <w:sz w:val="22"/>
          <w:szCs w:val="22"/>
        </w:rPr>
      </w:pPr>
      <w:r>
        <w:rPr>
          <w:rFonts w:ascii="Segoe UI" w:hAnsi="Segoe UI" w:cs="Segoe UI"/>
          <w:sz w:val="22"/>
          <w:szCs w:val="22"/>
        </w:rPr>
        <w:t>přičemž změna zástupců smluvních stran podle tohoto odstavce nevyžaduje změnu této smlouvy.</w:t>
      </w:r>
    </w:p>
    <w:p w14:paraId="6890C9DE" w14:textId="77777777" w:rsidR="003D5225" w:rsidRPr="00DB4B53" w:rsidRDefault="003D5225"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DB4B53">
        <w:rPr>
          <w:rFonts w:ascii="Segoe UI" w:hAnsi="Segoe UI" w:cs="Segoe UI"/>
          <w:sz w:val="22"/>
          <w:szCs w:val="22"/>
        </w:rPr>
        <w:t xml:space="preserve"> K doručení všech sdělení učiněných nebo předaných podle této </w:t>
      </w:r>
      <w:r>
        <w:rPr>
          <w:rFonts w:ascii="Segoe UI" w:hAnsi="Segoe UI" w:cs="Segoe UI"/>
          <w:sz w:val="22"/>
          <w:szCs w:val="22"/>
        </w:rPr>
        <w:t>s</w:t>
      </w:r>
      <w:r w:rsidRPr="00DB4B53">
        <w:rPr>
          <w:rFonts w:ascii="Segoe UI" w:hAnsi="Segoe UI" w:cs="Segoe UI"/>
          <w:sz w:val="22"/>
          <w:szCs w:val="22"/>
        </w:rPr>
        <w:t xml:space="preserve">mlouvy dojde: </w:t>
      </w:r>
    </w:p>
    <w:p w14:paraId="159D4548" w14:textId="77777777" w:rsidR="003D5225" w:rsidRPr="00DB4B53" w:rsidRDefault="003D5225" w:rsidP="003D5225">
      <w:pPr>
        <w:numPr>
          <w:ilvl w:val="2"/>
          <w:numId w:val="5"/>
        </w:numPr>
        <w:tabs>
          <w:tab w:val="clear" w:pos="2325"/>
        </w:tabs>
        <w:spacing w:after="120" w:line="276" w:lineRule="auto"/>
        <w:ind w:left="1134" w:hanging="283"/>
        <w:jc w:val="both"/>
        <w:rPr>
          <w:rFonts w:ascii="Segoe UI" w:hAnsi="Segoe UI" w:cs="Segoe UI"/>
          <w:sz w:val="22"/>
          <w:szCs w:val="22"/>
        </w:rPr>
      </w:pPr>
      <w:r w:rsidRPr="00DB4B53">
        <w:rPr>
          <w:rFonts w:ascii="Segoe UI" w:hAnsi="Segoe UI" w:cs="Segoe UI"/>
          <w:sz w:val="22"/>
          <w:szCs w:val="22"/>
        </w:rPr>
        <w:t xml:space="preserve">v den, kdy došlo k písemnému potvrzení příjemcem, pokud jde o doručení osobní nebo kurýrem; </w:t>
      </w:r>
    </w:p>
    <w:p w14:paraId="4D77A9C1" w14:textId="77777777" w:rsidR="003D5225" w:rsidRPr="00DB4B53" w:rsidRDefault="003D5225" w:rsidP="003D5225">
      <w:pPr>
        <w:numPr>
          <w:ilvl w:val="2"/>
          <w:numId w:val="5"/>
        </w:numPr>
        <w:tabs>
          <w:tab w:val="clear" w:pos="2325"/>
        </w:tabs>
        <w:spacing w:after="120" w:line="276" w:lineRule="auto"/>
        <w:ind w:left="1134" w:hanging="283"/>
        <w:jc w:val="both"/>
        <w:rPr>
          <w:rFonts w:ascii="Segoe UI" w:hAnsi="Segoe UI" w:cs="Segoe UI"/>
          <w:sz w:val="22"/>
          <w:szCs w:val="22"/>
        </w:rPr>
      </w:pPr>
      <w:r w:rsidRPr="00DB4B53">
        <w:rPr>
          <w:rFonts w:ascii="Segoe UI" w:hAnsi="Segoe UI" w:cs="Segoe UI"/>
          <w:sz w:val="22"/>
          <w:szCs w:val="22"/>
        </w:rPr>
        <w:t xml:space="preserve">v den, který je potvrzen na doručence, pokud se jednalo o doručení doporučenou poštovní zásilkou; </w:t>
      </w:r>
    </w:p>
    <w:p w14:paraId="02B83FB6" w14:textId="77777777" w:rsidR="003D5225" w:rsidRPr="00DB4B53" w:rsidRDefault="003D5225" w:rsidP="003D5225">
      <w:pPr>
        <w:numPr>
          <w:ilvl w:val="2"/>
          <w:numId w:val="5"/>
        </w:numPr>
        <w:tabs>
          <w:tab w:val="clear" w:pos="2325"/>
        </w:tabs>
        <w:spacing w:after="120" w:line="276" w:lineRule="auto"/>
        <w:ind w:left="1134" w:hanging="283"/>
        <w:jc w:val="both"/>
        <w:rPr>
          <w:rFonts w:ascii="Segoe UI" w:hAnsi="Segoe UI" w:cs="Segoe UI"/>
          <w:sz w:val="22"/>
          <w:szCs w:val="22"/>
        </w:rPr>
      </w:pPr>
      <w:r w:rsidRPr="00DB4B53">
        <w:rPr>
          <w:rFonts w:ascii="Segoe UI" w:hAnsi="Segoe UI" w:cs="Segoe UI"/>
          <w:sz w:val="22"/>
          <w:szCs w:val="22"/>
        </w:rPr>
        <w:t>v den, který je jako den přenosu uveden na potvrzení o úplnosti přenosu, pokud bylo sdělení doručeno elektronickými prostředky.</w:t>
      </w:r>
    </w:p>
    <w:p w14:paraId="7170E07D" w14:textId="77777777" w:rsidR="003D5225" w:rsidRDefault="003D5225"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DB4B53">
        <w:rPr>
          <w:rFonts w:ascii="Segoe UI" w:hAnsi="Segoe UI" w:cs="Segoe UI"/>
          <w:sz w:val="22"/>
          <w:szCs w:val="22"/>
        </w:rPr>
        <w:t>Veškerá komunikace bude mezi smluvními stranami probíhat výlučně v </w:t>
      </w:r>
      <w:r>
        <w:rPr>
          <w:rFonts w:ascii="Segoe UI" w:hAnsi="Segoe UI" w:cs="Segoe UI"/>
          <w:sz w:val="22"/>
          <w:szCs w:val="22"/>
        </w:rPr>
        <w:t>českém</w:t>
      </w:r>
      <w:r w:rsidRPr="00DB4B53">
        <w:rPr>
          <w:rFonts w:ascii="Segoe UI" w:hAnsi="Segoe UI" w:cs="Segoe UI"/>
          <w:sz w:val="22"/>
          <w:szCs w:val="22"/>
        </w:rPr>
        <w:t xml:space="preserve"> jazyce</w:t>
      </w:r>
      <w:r w:rsidR="008C02BC">
        <w:rPr>
          <w:rFonts w:ascii="Segoe UI" w:hAnsi="Segoe UI" w:cs="Segoe UI"/>
          <w:sz w:val="22"/>
          <w:szCs w:val="22"/>
        </w:rPr>
        <w:t>, nedohodnou-li se strany jinak</w:t>
      </w:r>
      <w:r w:rsidRPr="00DB4B53">
        <w:rPr>
          <w:rFonts w:ascii="Segoe UI" w:hAnsi="Segoe UI" w:cs="Segoe UI"/>
          <w:sz w:val="22"/>
          <w:szCs w:val="22"/>
        </w:rPr>
        <w:t xml:space="preserve">. </w:t>
      </w:r>
      <w:r>
        <w:rPr>
          <w:rFonts w:ascii="Segoe UI" w:hAnsi="Segoe UI" w:cs="Segoe UI"/>
          <w:sz w:val="22"/>
          <w:szCs w:val="22"/>
        </w:rPr>
        <w:t xml:space="preserve"> </w:t>
      </w:r>
    </w:p>
    <w:p w14:paraId="1260FE2C" w14:textId="77777777" w:rsidR="003D5225" w:rsidRDefault="003D5225" w:rsidP="003D5225">
      <w:pPr>
        <w:tabs>
          <w:tab w:val="left" w:pos="426"/>
        </w:tabs>
        <w:spacing w:after="120" w:line="276" w:lineRule="auto"/>
        <w:jc w:val="both"/>
        <w:rPr>
          <w:rFonts w:ascii="Segoe UI" w:hAnsi="Segoe UI" w:cs="Segoe UI"/>
          <w:sz w:val="22"/>
          <w:szCs w:val="22"/>
        </w:rPr>
      </w:pPr>
    </w:p>
    <w:p w14:paraId="2E03919D" w14:textId="77777777" w:rsidR="003D5225" w:rsidRPr="00FF0474" w:rsidRDefault="003D5225" w:rsidP="00C34FF2">
      <w:pPr>
        <w:numPr>
          <w:ilvl w:val="0"/>
          <w:numId w:val="5"/>
        </w:numPr>
        <w:spacing w:after="120" w:line="276" w:lineRule="auto"/>
        <w:ind w:left="0" w:firstLine="0"/>
        <w:jc w:val="center"/>
        <w:rPr>
          <w:rFonts w:ascii="Segoe UI" w:hAnsi="Segoe UI" w:cs="Segoe UI"/>
          <w:b/>
          <w:sz w:val="22"/>
          <w:szCs w:val="22"/>
        </w:rPr>
      </w:pPr>
      <w:r>
        <w:rPr>
          <w:rFonts w:ascii="Segoe UI" w:hAnsi="Segoe UI" w:cs="Segoe UI"/>
          <w:b/>
          <w:sz w:val="22"/>
          <w:szCs w:val="22"/>
        </w:rPr>
        <w:t>Zvláštní ujednání</w:t>
      </w:r>
    </w:p>
    <w:p w14:paraId="59F5ED47" w14:textId="77777777" w:rsidR="005E33C8"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5E33C8" w:rsidRPr="00FF0474">
        <w:rPr>
          <w:rFonts w:ascii="Segoe UI" w:hAnsi="Segoe UI" w:cs="Segoe UI"/>
          <w:sz w:val="22"/>
          <w:szCs w:val="22"/>
        </w:rPr>
        <w:t xml:space="preserve"> se zavazuje k veškeré nezbytné součinnosti pro výkon finanční kontroly ve smyslu </w:t>
      </w:r>
      <w:proofErr w:type="spellStart"/>
      <w:r w:rsidR="005E33C8" w:rsidRPr="00FF0474">
        <w:rPr>
          <w:rFonts w:ascii="Segoe UI" w:hAnsi="Segoe UI" w:cs="Segoe UI"/>
          <w:sz w:val="22"/>
          <w:szCs w:val="22"/>
        </w:rPr>
        <w:t>ust</w:t>
      </w:r>
      <w:proofErr w:type="spellEnd"/>
      <w:r w:rsidR="005E33C8" w:rsidRPr="00FF0474">
        <w:rPr>
          <w:rFonts w:ascii="Segoe UI" w:hAnsi="Segoe UI" w:cs="Segoe UI"/>
          <w:sz w:val="22"/>
          <w:szCs w:val="22"/>
        </w:rPr>
        <w:t>. § 2 písm. e) zákona č. 320/2001 Sb., o finanční kontrole ve veřejné správě a o změně některých zákonů (zákon o finanční kontrole), ve znění pozdějších předpisů, a to v souvislosti s plněním předmětu této smlouvy.</w:t>
      </w:r>
      <w:r w:rsidR="009F068E" w:rsidRPr="009F068E">
        <w:rPr>
          <w:rFonts w:ascii="Segoe UI" w:hAnsi="Segoe UI" w:cs="Segoe UI"/>
          <w:sz w:val="22"/>
          <w:szCs w:val="22"/>
        </w:rPr>
        <w:t xml:space="preserve"> Taková součinnost Zhotovitele zahrnuje zejména poskytnut kontrolnímu orgánu doklady o dodávkách stavebních prací, zboží a služeb hrazených z veřejných prostředků nebo z veřejné finanční podpory v rozsahu nezbytném pro ověření příslušné operace. Stejnou povinnost je Zhotovitel povinen zajistit ze strany poddodavatelů, které použije k provádění činností dle této smlouvy.</w:t>
      </w:r>
    </w:p>
    <w:p w14:paraId="4A9CB44E" w14:textId="77777777" w:rsidR="005E33C8" w:rsidRPr="00FA00C8"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5E33C8" w:rsidRPr="00FF0474">
        <w:rPr>
          <w:rFonts w:ascii="Segoe UI" w:hAnsi="Segoe UI" w:cs="Segoe UI"/>
          <w:sz w:val="22"/>
          <w:szCs w:val="22"/>
        </w:rPr>
        <w:t xml:space="preserve"> je povinen po celou dobu trvání smlouvy disponovat kvalifikací, kterou </w:t>
      </w:r>
      <w:r w:rsidR="005E33C8" w:rsidRPr="00FA00C8">
        <w:rPr>
          <w:rFonts w:ascii="Segoe UI" w:hAnsi="Segoe UI" w:cs="Segoe UI"/>
          <w:sz w:val="22"/>
          <w:szCs w:val="22"/>
        </w:rPr>
        <w:t xml:space="preserve">prokázal v rámci </w:t>
      </w:r>
      <w:r w:rsidR="00C3036E" w:rsidRPr="00FA00C8">
        <w:rPr>
          <w:rFonts w:ascii="Segoe UI" w:hAnsi="Segoe UI" w:cs="Segoe UI"/>
          <w:sz w:val="22"/>
          <w:szCs w:val="22"/>
        </w:rPr>
        <w:t>Z</w:t>
      </w:r>
      <w:r w:rsidR="005E33C8" w:rsidRPr="00FA00C8">
        <w:rPr>
          <w:rFonts w:ascii="Segoe UI" w:hAnsi="Segoe UI" w:cs="Segoe UI"/>
          <w:sz w:val="22"/>
          <w:szCs w:val="22"/>
        </w:rPr>
        <w:t>adávacího řízení před uzavřením této smlouvy</w:t>
      </w:r>
      <w:r w:rsidR="00C3036E" w:rsidRPr="00FA00C8">
        <w:rPr>
          <w:rFonts w:ascii="Segoe UI" w:hAnsi="Segoe UI" w:cs="Segoe UI"/>
          <w:sz w:val="22"/>
          <w:szCs w:val="22"/>
        </w:rPr>
        <w:t>, jakož i maximálně využívat k plnění osob, jejich prostřednictvím byla kvalifikace prokázána</w:t>
      </w:r>
      <w:r w:rsidR="005E33C8" w:rsidRPr="00FA00C8">
        <w:rPr>
          <w:rFonts w:ascii="Segoe UI" w:hAnsi="Segoe UI" w:cs="Segoe UI"/>
          <w:sz w:val="22"/>
          <w:szCs w:val="22"/>
        </w:rPr>
        <w:t>.</w:t>
      </w:r>
    </w:p>
    <w:p w14:paraId="4AA0F0D6" w14:textId="0468E82D" w:rsidR="007D7D63" w:rsidRPr="00FA00C8" w:rsidRDefault="007D7D63"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89" w:name="_Ref127263772"/>
      <w:r w:rsidRPr="00FA00C8">
        <w:rPr>
          <w:rFonts w:ascii="Segoe UI" w:hAnsi="Segoe UI" w:cs="Segoe UI"/>
          <w:sz w:val="22"/>
          <w:szCs w:val="22"/>
        </w:rPr>
        <w:t>Zhotovitel je povinen předložit Objednateli Seznam předpokládaných poddodavatelů, a to ve lhůtě pro předání Staveniště. Zhotovitel je oprávněn pověřit provedením části díla pouze poddodavatele uvedené v tomto Seznamu předpokládaných poddodavatelů. Zhotovitel je oprávněn požádat Objednatele o změnu v Seznamu předpokládaných poddodavatelů. V případě, že Zhotovitel o změnu v Seznamu předpokládaných poddodavatelů požádá, je právem Objednatele rozhodnout o tom, zda žádost o změnu v Seznamu předpokládaných poddodavatelů akceptuje nebo odmítne, přičemž odmítnutí nesmí být bezdůvodné. Akceptací Objednatele o změně Seznamu předpokládaných poddodavatelů se rozumí zápis ve stavebním deníku podepsaný zástupci obou smluvních stran.</w:t>
      </w:r>
      <w:r w:rsidR="00FA00C8" w:rsidRPr="00FA00C8">
        <w:rPr>
          <w:rFonts w:ascii="Segoe UI" w:hAnsi="Segoe UI" w:cs="Segoe UI"/>
          <w:sz w:val="22"/>
          <w:szCs w:val="22"/>
        </w:rPr>
        <w:t xml:space="preserve"> </w:t>
      </w:r>
      <w:r w:rsidR="00F009B6">
        <w:rPr>
          <w:rFonts w:ascii="Segoe UI" w:hAnsi="Segoe UI" w:cs="Segoe UI"/>
          <w:sz w:val="22"/>
          <w:szCs w:val="22"/>
        </w:rPr>
        <w:t xml:space="preserve">Jestliže má dojít ke změně poddodavatele prokazujícího část kvalifikace uplatní se pravidla </w:t>
      </w:r>
      <w:r w:rsidR="00FA00C8" w:rsidRPr="00FA00C8">
        <w:rPr>
          <w:rFonts w:ascii="Segoe UI" w:hAnsi="Segoe UI" w:cs="Segoe UI"/>
          <w:sz w:val="22"/>
          <w:szCs w:val="22"/>
        </w:rPr>
        <w:t xml:space="preserve">podle odst. </w:t>
      </w:r>
      <w:r w:rsidR="00FA00C8" w:rsidRPr="00FA00C8">
        <w:rPr>
          <w:rFonts w:ascii="Segoe UI" w:hAnsi="Segoe UI" w:cs="Segoe UI"/>
          <w:sz w:val="22"/>
          <w:szCs w:val="22"/>
        </w:rPr>
        <w:fldChar w:fldCharType="begin"/>
      </w:r>
      <w:r w:rsidR="00FA00C8" w:rsidRPr="00FA00C8">
        <w:rPr>
          <w:rFonts w:ascii="Segoe UI" w:hAnsi="Segoe UI" w:cs="Segoe UI"/>
          <w:sz w:val="22"/>
          <w:szCs w:val="22"/>
        </w:rPr>
        <w:instrText xml:space="preserve"> REF _Ref115707899 \r \h </w:instrText>
      </w:r>
      <w:r w:rsidR="00FA00C8">
        <w:rPr>
          <w:rFonts w:ascii="Segoe UI" w:hAnsi="Segoe UI" w:cs="Segoe UI"/>
          <w:sz w:val="22"/>
          <w:szCs w:val="22"/>
        </w:rPr>
        <w:instrText xml:space="preserve"> \* MERGEFORMAT </w:instrText>
      </w:r>
      <w:r w:rsidR="00FA00C8" w:rsidRPr="00FA00C8">
        <w:rPr>
          <w:rFonts w:ascii="Segoe UI" w:hAnsi="Segoe UI" w:cs="Segoe UI"/>
          <w:sz w:val="22"/>
          <w:szCs w:val="22"/>
        </w:rPr>
      </w:r>
      <w:r w:rsidR="00FA00C8" w:rsidRPr="00FA00C8">
        <w:rPr>
          <w:rFonts w:ascii="Segoe UI" w:hAnsi="Segoe UI" w:cs="Segoe UI"/>
          <w:sz w:val="22"/>
          <w:szCs w:val="22"/>
        </w:rPr>
        <w:fldChar w:fldCharType="separate"/>
      </w:r>
      <w:r w:rsidR="00FA00C8" w:rsidRPr="00FA00C8">
        <w:rPr>
          <w:rFonts w:ascii="Segoe UI" w:hAnsi="Segoe UI" w:cs="Segoe UI"/>
          <w:sz w:val="22"/>
          <w:szCs w:val="22"/>
        </w:rPr>
        <w:t>XVI.4</w:t>
      </w:r>
      <w:r w:rsidR="00FA00C8" w:rsidRPr="00FA00C8">
        <w:rPr>
          <w:rFonts w:ascii="Segoe UI" w:hAnsi="Segoe UI" w:cs="Segoe UI"/>
          <w:sz w:val="22"/>
          <w:szCs w:val="22"/>
        </w:rPr>
        <w:fldChar w:fldCharType="end"/>
      </w:r>
      <w:r w:rsidR="00FA00C8" w:rsidRPr="00FA00C8">
        <w:rPr>
          <w:rFonts w:ascii="Segoe UI" w:hAnsi="Segoe UI" w:cs="Segoe UI"/>
          <w:sz w:val="22"/>
          <w:szCs w:val="22"/>
        </w:rPr>
        <w:t xml:space="preserve"> této smlouvy.</w:t>
      </w:r>
      <w:bookmarkEnd w:id="89"/>
      <w:r w:rsidR="00FA00C8" w:rsidRPr="00FA00C8">
        <w:rPr>
          <w:rFonts w:ascii="Segoe UI" w:hAnsi="Segoe UI" w:cs="Segoe UI"/>
          <w:sz w:val="22"/>
          <w:szCs w:val="22"/>
        </w:rPr>
        <w:t xml:space="preserve"> </w:t>
      </w:r>
    </w:p>
    <w:p w14:paraId="78BDE34F" w14:textId="3A6D7A77" w:rsidR="005E33C8" w:rsidRPr="001220E0" w:rsidRDefault="001220E0"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90" w:name="_Ref115707899"/>
      <w:r w:rsidRPr="000979E2">
        <w:rPr>
          <w:rFonts w:ascii="Segoe UI" w:hAnsi="Segoe UI" w:cs="Segoe UI"/>
          <w:sz w:val="22"/>
          <w:szCs w:val="22"/>
        </w:rPr>
        <w:t>Zhotovitel je oprávněn v průběhu trvání této smlouvy změnit poddodavatele</w:t>
      </w:r>
      <w:r>
        <w:rPr>
          <w:rFonts w:ascii="Segoe UI" w:hAnsi="Segoe UI" w:cs="Segoe UI"/>
          <w:sz w:val="22"/>
          <w:szCs w:val="22"/>
        </w:rPr>
        <w:t>,</w:t>
      </w:r>
      <w:r w:rsidRPr="000979E2">
        <w:rPr>
          <w:rFonts w:ascii="Segoe UI" w:hAnsi="Segoe UI" w:cs="Segoe UI"/>
          <w:sz w:val="22"/>
          <w:szCs w:val="22"/>
        </w:rPr>
        <w:t xml:space="preserve"> pokud takový poddodavatel prokazoval část kvalifikace </w:t>
      </w:r>
      <w:r>
        <w:rPr>
          <w:rFonts w:ascii="Segoe UI" w:hAnsi="Segoe UI" w:cs="Segoe UI"/>
          <w:sz w:val="22"/>
          <w:szCs w:val="22"/>
        </w:rPr>
        <w:t xml:space="preserve">v nabídce do Zadávacího řízení </w:t>
      </w:r>
      <w:r w:rsidRPr="000979E2">
        <w:rPr>
          <w:rFonts w:ascii="Segoe UI" w:hAnsi="Segoe UI" w:cs="Segoe UI"/>
          <w:sz w:val="22"/>
          <w:szCs w:val="22"/>
        </w:rPr>
        <w:t xml:space="preserve">místo </w:t>
      </w:r>
      <w:r>
        <w:rPr>
          <w:rFonts w:ascii="Segoe UI" w:hAnsi="Segoe UI" w:cs="Segoe UI"/>
          <w:sz w:val="22"/>
          <w:szCs w:val="22"/>
        </w:rPr>
        <w:t>Z</w:t>
      </w:r>
      <w:r w:rsidRPr="000979E2">
        <w:rPr>
          <w:rFonts w:ascii="Segoe UI" w:hAnsi="Segoe UI" w:cs="Segoe UI"/>
          <w:sz w:val="22"/>
          <w:szCs w:val="22"/>
        </w:rPr>
        <w:t xml:space="preserve">hotovitele, </w:t>
      </w:r>
      <w:r>
        <w:rPr>
          <w:rFonts w:ascii="Segoe UI" w:hAnsi="Segoe UI" w:cs="Segoe UI"/>
          <w:sz w:val="22"/>
          <w:szCs w:val="22"/>
        </w:rPr>
        <w:t>či jinou osobu, s jejíž pomocí prokazoval kvalifikaci</w:t>
      </w:r>
      <w:r w:rsidR="00F009B6">
        <w:rPr>
          <w:rFonts w:ascii="Segoe UI" w:hAnsi="Segoe UI" w:cs="Segoe UI"/>
          <w:sz w:val="22"/>
          <w:szCs w:val="22"/>
        </w:rPr>
        <w:t xml:space="preserve"> (to platí i pro </w:t>
      </w:r>
      <w:proofErr w:type="spellStart"/>
      <w:r w:rsidR="00F009B6">
        <w:rPr>
          <w:rFonts w:ascii="Segoe UI" w:hAnsi="Segoe UI" w:cs="Segoe UI"/>
          <w:sz w:val="22"/>
          <w:szCs w:val="22"/>
        </w:rPr>
        <w:t>pododavatele</w:t>
      </w:r>
      <w:proofErr w:type="spellEnd"/>
      <w:r w:rsidR="00F009B6">
        <w:rPr>
          <w:rFonts w:ascii="Segoe UI" w:hAnsi="Segoe UI" w:cs="Segoe UI"/>
          <w:sz w:val="22"/>
          <w:szCs w:val="22"/>
        </w:rPr>
        <w:t>/jinou osobu, která tu kvalifikační z nabídky nahradila v průběhu trvání této smlouvy)</w:t>
      </w:r>
      <w:r>
        <w:rPr>
          <w:rFonts w:ascii="Segoe UI" w:hAnsi="Segoe UI" w:cs="Segoe UI"/>
          <w:sz w:val="22"/>
          <w:szCs w:val="22"/>
        </w:rPr>
        <w:t xml:space="preserve">, </w:t>
      </w:r>
      <w:r w:rsidRPr="000979E2">
        <w:rPr>
          <w:rFonts w:ascii="Segoe UI" w:hAnsi="Segoe UI" w:cs="Segoe UI"/>
          <w:sz w:val="22"/>
          <w:szCs w:val="22"/>
        </w:rPr>
        <w:t xml:space="preserve">pouze ze závažných důvodů a jen s předchozím písemným souhlasem </w:t>
      </w:r>
      <w:r>
        <w:rPr>
          <w:rFonts w:ascii="Segoe UI" w:hAnsi="Segoe UI" w:cs="Segoe UI"/>
          <w:sz w:val="22"/>
          <w:szCs w:val="22"/>
        </w:rPr>
        <w:t>Objednatele</w:t>
      </w:r>
      <w:r w:rsidRPr="000979E2">
        <w:rPr>
          <w:rFonts w:ascii="Segoe UI" w:hAnsi="Segoe UI" w:cs="Segoe UI"/>
          <w:sz w:val="22"/>
          <w:szCs w:val="22"/>
        </w:rPr>
        <w:t>. Nový poddodavatel</w:t>
      </w:r>
      <w:r>
        <w:rPr>
          <w:rFonts w:ascii="Segoe UI" w:hAnsi="Segoe UI" w:cs="Segoe UI"/>
          <w:sz w:val="22"/>
          <w:szCs w:val="22"/>
        </w:rPr>
        <w:t>/nová osoba</w:t>
      </w:r>
      <w:r w:rsidRPr="000979E2">
        <w:rPr>
          <w:rFonts w:ascii="Segoe UI" w:hAnsi="Segoe UI" w:cs="Segoe UI"/>
          <w:sz w:val="22"/>
          <w:szCs w:val="22"/>
        </w:rPr>
        <w:t xml:space="preserve"> musí disponovat minimálně kvalifikací, </w:t>
      </w:r>
      <w:r>
        <w:rPr>
          <w:rFonts w:ascii="Segoe UI" w:hAnsi="Segoe UI" w:cs="Segoe UI"/>
          <w:sz w:val="22"/>
          <w:szCs w:val="22"/>
        </w:rPr>
        <w:t>která byla požadována u takového plnění v Zadávacím řízení</w:t>
      </w:r>
      <w:r w:rsidRPr="000979E2">
        <w:rPr>
          <w:rFonts w:ascii="Segoe UI" w:hAnsi="Segoe UI" w:cs="Segoe UI"/>
          <w:sz w:val="22"/>
          <w:szCs w:val="22"/>
        </w:rPr>
        <w:t>. Objednatel vydá písemný souhlas se změnou do 1</w:t>
      </w:r>
      <w:r>
        <w:rPr>
          <w:rFonts w:ascii="Segoe UI" w:hAnsi="Segoe UI" w:cs="Segoe UI"/>
          <w:sz w:val="22"/>
          <w:szCs w:val="22"/>
        </w:rPr>
        <w:t>5</w:t>
      </w:r>
      <w:r w:rsidRPr="000979E2">
        <w:rPr>
          <w:rFonts w:ascii="Segoe UI" w:hAnsi="Segoe UI" w:cs="Segoe UI"/>
          <w:sz w:val="22"/>
          <w:szCs w:val="22"/>
        </w:rPr>
        <w:t xml:space="preserve"> dnů od doručení žádosti a potřebných dokladů, disponuje-li nový poddodavatel</w:t>
      </w:r>
      <w:r>
        <w:rPr>
          <w:rFonts w:ascii="Segoe UI" w:hAnsi="Segoe UI" w:cs="Segoe UI"/>
          <w:sz w:val="22"/>
          <w:szCs w:val="22"/>
        </w:rPr>
        <w:t>/nová osoba</w:t>
      </w:r>
      <w:r w:rsidRPr="000979E2">
        <w:rPr>
          <w:rFonts w:ascii="Segoe UI" w:hAnsi="Segoe UI" w:cs="Segoe UI"/>
          <w:sz w:val="22"/>
          <w:szCs w:val="22"/>
        </w:rPr>
        <w:t xml:space="preserve"> potřebnou kvalifikací. Objednatel nesmí souhlas se změnou poddodavatele</w:t>
      </w:r>
      <w:r>
        <w:rPr>
          <w:rFonts w:ascii="Segoe UI" w:hAnsi="Segoe UI" w:cs="Segoe UI"/>
          <w:sz w:val="22"/>
          <w:szCs w:val="22"/>
        </w:rPr>
        <w:t>/jiné osoby</w:t>
      </w:r>
      <w:r w:rsidRPr="000979E2">
        <w:rPr>
          <w:rFonts w:ascii="Segoe UI" w:hAnsi="Segoe UI" w:cs="Segoe UI"/>
          <w:sz w:val="22"/>
          <w:szCs w:val="22"/>
        </w:rPr>
        <w:t xml:space="preserve"> bez objektivních důvodů odmítnout, pokud mu budou Zhotovitelem příslušné doklady předloženy</w:t>
      </w:r>
      <w:r>
        <w:rPr>
          <w:rFonts w:ascii="Segoe UI" w:hAnsi="Segoe UI" w:cs="Segoe UI"/>
          <w:sz w:val="22"/>
          <w:szCs w:val="22"/>
        </w:rPr>
        <w:t>.</w:t>
      </w:r>
      <w:bookmarkEnd w:id="90"/>
    </w:p>
    <w:p w14:paraId="27C638C6" w14:textId="07CF6D65" w:rsidR="0081049E" w:rsidRPr="00FF0474" w:rsidRDefault="0081049E"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91" w:name="_Ref114216190"/>
      <w:r w:rsidRPr="00FF0474">
        <w:rPr>
          <w:rFonts w:ascii="Segoe UI" w:hAnsi="Segoe UI" w:cs="Segoe UI"/>
          <w:sz w:val="22"/>
          <w:szCs w:val="22"/>
        </w:rPr>
        <w:t>Povinnosti stavbyvedoucího</w:t>
      </w:r>
      <w:r w:rsidR="00C3036E">
        <w:rPr>
          <w:rFonts w:ascii="Segoe UI" w:hAnsi="Segoe UI" w:cs="Segoe UI"/>
          <w:sz w:val="22"/>
          <w:szCs w:val="22"/>
        </w:rPr>
        <w:t>, prostřednictvím kterého bylo prokázáno splnění kvalifikace</w:t>
      </w:r>
      <w:r w:rsidRPr="00FF0474">
        <w:rPr>
          <w:rFonts w:ascii="Segoe UI" w:hAnsi="Segoe UI" w:cs="Segoe UI"/>
          <w:sz w:val="22"/>
          <w:szCs w:val="22"/>
        </w:rPr>
        <w:t xml:space="preserve"> (osoby, která zabezpečuje odborné vedení provádění stavby ve smyslu stavebního zákona):</w:t>
      </w:r>
      <w:bookmarkEnd w:id="91"/>
    </w:p>
    <w:p w14:paraId="7A7CCD22" w14:textId="77777777" w:rsidR="0081049E" w:rsidRPr="00FF0474" w:rsidRDefault="0081049E" w:rsidP="00D35F3E">
      <w:pPr>
        <w:numPr>
          <w:ilvl w:val="1"/>
          <w:numId w:val="77"/>
        </w:numPr>
        <w:tabs>
          <w:tab w:val="num" w:pos="993"/>
        </w:tabs>
        <w:spacing w:after="120" w:line="276" w:lineRule="auto"/>
        <w:ind w:left="993" w:hanging="567"/>
        <w:jc w:val="both"/>
        <w:rPr>
          <w:rFonts w:ascii="Segoe UI" w:hAnsi="Segoe UI" w:cs="Segoe UI"/>
          <w:sz w:val="22"/>
          <w:szCs w:val="22"/>
        </w:rPr>
      </w:pPr>
      <w:r w:rsidRPr="00FF0474">
        <w:rPr>
          <w:rFonts w:ascii="Segoe UI" w:hAnsi="Segoe UI" w:cs="Segoe UI"/>
          <w:sz w:val="22"/>
          <w:szCs w:val="22"/>
        </w:rPr>
        <w:t xml:space="preserve">účastní se </w:t>
      </w:r>
      <w:r w:rsidR="00C3036E">
        <w:rPr>
          <w:rFonts w:ascii="Segoe UI" w:hAnsi="Segoe UI" w:cs="Segoe UI"/>
          <w:sz w:val="22"/>
          <w:szCs w:val="22"/>
        </w:rPr>
        <w:t xml:space="preserve">vždy </w:t>
      </w:r>
      <w:r w:rsidRPr="00FF0474">
        <w:rPr>
          <w:rFonts w:ascii="Segoe UI" w:hAnsi="Segoe UI" w:cs="Segoe UI"/>
          <w:sz w:val="22"/>
          <w:szCs w:val="22"/>
        </w:rPr>
        <w:t>kontrolních dnů Stavby a kontrolních prohlídek Stavby, vyjma objektivní nemožnosti (např. nemoc), jakož je povinen být pravidelně přítomen na stavbě za účelem nezbytného dozoru nad jejím průběhem</w:t>
      </w:r>
      <w:r w:rsidR="00B5342F">
        <w:rPr>
          <w:rFonts w:ascii="Segoe UI" w:hAnsi="Segoe UI" w:cs="Segoe UI"/>
          <w:sz w:val="22"/>
          <w:szCs w:val="22"/>
        </w:rPr>
        <w:t>;</w:t>
      </w:r>
    </w:p>
    <w:p w14:paraId="20D67CF3" w14:textId="785EE237" w:rsidR="00B5342F" w:rsidRDefault="0081049E" w:rsidP="00D35F3E">
      <w:pPr>
        <w:numPr>
          <w:ilvl w:val="1"/>
          <w:numId w:val="77"/>
        </w:numPr>
        <w:tabs>
          <w:tab w:val="num" w:pos="993"/>
        </w:tabs>
        <w:spacing w:after="120" w:line="276" w:lineRule="auto"/>
        <w:ind w:left="993" w:hanging="567"/>
        <w:jc w:val="both"/>
        <w:rPr>
          <w:rFonts w:ascii="Segoe UI" w:hAnsi="Segoe UI" w:cs="Segoe UI"/>
          <w:sz w:val="22"/>
          <w:szCs w:val="22"/>
        </w:rPr>
      </w:pPr>
      <w:r w:rsidRPr="00FF0474">
        <w:rPr>
          <w:rFonts w:ascii="Segoe UI" w:hAnsi="Segoe UI" w:cs="Segoe UI"/>
          <w:sz w:val="22"/>
          <w:szCs w:val="22"/>
        </w:rPr>
        <w:t>aktivně se účastní předávání Stavby Objednateli a při kontrole odstranění závad zjištěných při přebírání Stavby Objednatelem, přičemž aktivní účastí se rozumí účast při prohlídce Stavby Objednatelem či jeho technickým dozorem</w:t>
      </w:r>
      <w:r w:rsidR="00DF06E2">
        <w:rPr>
          <w:rFonts w:ascii="Segoe UI" w:hAnsi="Segoe UI" w:cs="Segoe UI"/>
          <w:sz w:val="22"/>
          <w:szCs w:val="22"/>
        </w:rPr>
        <w:t>;</w:t>
      </w:r>
      <w:r w:rsidR="00B5342F" w:rsidRPr="00FF0474">
        <w:rPr>
          <w:rFonts w:ascii="Segoe UI" w:hAnsi="Segoe UI" w:cs="Segoe UI"/>
          <w:sz w:val="22"/>
          <w:szCs w:val="22"/>
        </w:rPr>
        <w:t xml:space="preserve"> </w:t>
      </w:r>
    </w:p>
    <w:p w14:paraId="5F8449D2" w14:textId="46BD705F" w:rsidR="0081049E" w:rsidRPr="00FF0474" w:rsidRDefault="00DF06E2" w:rsidP="00D35F3E">
      <w:pPr>
        <w:numPr>
          <w:ilvl w:val="1"/>
          <w:numId w:val="77"/>
        </w:numPr>
        <w:tabs>
          <w:tab w:val="num" w:pos="993"/>
        </w:tabs>
        <w:spacing w:after="120" w:line="276" w:lineRule="auto"/>
        <w:ind w:left="993" w:hanging="567"/>
        <w:jc w:val="both"/>
        <w:rPr>
          <w:rFonts w:ascii="Segoe UI" w:hAnsi="Segoe UI" w:cs="Segoe UI"/>
          <w:sz w:val="22"/>
          <w:szCs w:val="22"/>
        </w:rPr>
      </w:pPr>
      <w:r>
        <w:rPr>
          <w:rFonts w:ascii="Segoe UI" w:hAnsi="Segoe UI" w:cs="Segoe UI"/>
          <w:sz w:val="22"/>
          <w:szCs w:val="22"/>
        </w:rPr>
        <w:t>ú</w:t>
      </w:r>
      <w:r w:rsidR="00B5342F">
        <w:rPr>
          <w:rFonts w:ascii="Segoe UI" w:hAnsi="Segoe UI" w:cs="Segoe UI"/>
          <w:sz w:val="22"/>
          <w:szCs w:val="22"/>
        </w:rPr>
        <w:t>častní se k</w:t>
      </w:r>
      <w:r w:rsidR="0081049E" w:rsidRPr="00FF0474">
        <w:rPr>
          <w:rFonts w:ascii="Segoe UI" w:hAnsi="Segoe UI" w:cs="Segoe UI"/>
          <w:sz w:val="22"/>
          <w:szCs w:val="22"/>
        </w:rPr>
        <w:t>olaudačního řízení</w:t>
      </w:r>
      <w:r w:rsidR="00B5342F">
        <w:rPr>
          <w:rFonts w:ascii="Segoe UI" w:hAnsi="Segoe UI" w:cs="Segoe UI"/>
          <w:sz w:val="22"/>
          <w:szCs w:val="22"/>
        </w:rPr>
        <w:t xml:space="preserve"> a poskytuje při něm součinnost, jakož i </w:t>
      </w:r>
      <w:r w:rsidR="0081049E" w:rsidRPr="00FF0474">
        <w:rPr>
          <w:rFonts w:ascii="Segoe UI" w:hAnsi="Segoe UI" w:cs="Segoe UI"/>
          <w:sz w:val="22"/>
          <w:szCs w:val="22"/>
        </w:rPr>
        <w:t xml:space="preserve">při kontrole odstranění kolaudačních závad Stavby v rozsahu dle předchozího odstavce. </w:t>
      </w:r>
    </w:p>
    <w:p w14:paraId="7110EB6E" w14:textId="1BB7487F" w:rsidR="0081049E" w:rsidRPr="00FF0474" w:rsidRDefault="0081049E" w:rsidP="0081049E">
      <w:pPr>
        <w:tabs>
          <w:tab w:val="left" w:pos="426"/>
        </w:tabs>
        <w:spacing w:after="120" w:line="276" w:lineRule="auto"/>
        <w:ind w:left="426"/>
        <w:jc w:val="both"/>
        <w:rPr>
          <w:rFonts w:ascii="Segoe UI" w:hAnsi="Segoe UI" w:cs="Segoe UI"/>
          <w:sz w:val="22"/>
          <w:szCs w:val="22"/>
        </w:rPr>
      </w:pPr>
      <w:r w:rsidRPr="00FF0474">
        <w:rPr>
          <w:rFonts w:ascii="Segoe UI" w:hAnsi="Segoe UI" w:cs="Segoe UI"/>
          <w:sz w:val="22"/>
          <w:szCs w:val="22"/>
        </w:rPr>
        <w:t>Zhotovitel je povinen provádět veškeré činnosti na Stavbě pod odborným vedením stavbyvedoucího</w:t>
      </w:r>
      <w:r w:rsidR="00E132BF">
        <w:rPr>
          <w:rFonts w:ascii="Segoe UI" w:hAnsi="Segoe UI" w:cs="Segoe UI"/>
          <w:sz w:val="22"/>
          <w:szCs w:val="22"/>
        </w:rPr>
        <w:t xml:space="preserve"> </w:t>
      </w:r>
      <w:r w:rsidR="00302329">
        <w:rPr>
          <w:rFonts w:ascii="Segoe UI" w:hAnsi="Segoe UI" w:cs="Segoe UI"/>
          <w:sz w:val="22"/>
          <w:szCs w:val="22"/>
        </w:rPr>
        <w:t xml:space="preserve">a jeho zástupce </w:t>
      </w:r>
      <w:r w:rsidRPr="00FF0474">
        <w:rPr>
          <w:rFonts w:ascii="Segoe UI" w:hAnsi="Segoe UI" w:cs="Segoe UI"/>
          <w:sz w:val="22"/>
          <w:szCs w:val="22"/>
        </w:rPr>
        <w:t xml:space="preserve">dle přílohy č. </w:t>
      </w:r>
      <w:r w:rsidR="002552CD">
        <w:rPr>
          <w:rFonts w:ascii="Segoe UI" w:hAnsi="Segoe UI" w:cs="Segoe UI"/>
          <w:sz w:val="22"/>
          <w:szCs w:val="22"/>
        </w:rPr>
        <w:t>2</w:t>
      </w:r>
      <w:r w:rsidRPr="00FF0474">
        <w:rPr>
          <w:rFonts w:ascii="Segoe UI" w:hAnsi="Segoe UI" w:cs="Segoe UI"/>
          <w:sz w:val="22"/>
          <w:szCs w:val="22"/>
        </w:rPr>
        <w:t xml:space="preserve"> této smlouvy, </w:t>
      </w:r>
      <w:r w:rsidR="00674925">
        <w:rPr>
          <w:rFonts w:ascii="Segoe UI" w:hAnsi="Segoe UI" w:cs="Segoe UI"/>
          <w:sz w:val="22"/>
          <w:szCs w:val="22"/>
        </w:rPr>
        <w:t>kte</w:t>
      </w:r>
      <w:r w:rsidR="000F4988">
        <w:rPr>
          <w:rFonts w:ascii="Segoe UI" w:hAnsi="Segoe UI" w:cs="Segoe UI"/>
          <w:sz w:val="22"/>
          <w:szCs w:val="22"/>
        </w:rPr>
        <w:t>ří</w:t>
      </w:r>
      <w:r w:rsidR="00674925" w:rsidRPr="00FF0474">
        <w:rPr>
          <w:rFonts w:ascii="Segoe UI" w:hAnsi="Segoe UI" w:cs="Segoe UI"/>
          <w:sz w:val="22"/>
          <w:szCs w:val="22"/>
        </w:rPr>
        <w:t xml:space="preserve"> </w:t>
      </w:r>
      <w:r w:rsidRPr="00FF0474">
        <w:rPr>
          <w:rFonts w:ascii="Segoe UI" w:hAnsi="Segoe UI" w:cs="Segoe UI"/>
          <w:sz w:val="22"/>
          <w:szCs w:val="22"/>
        </w:rPr>
        <w:t>j</w:t>
      </w:r>
      <w:r w:rsidR="000F4988">
        <w:rPr>
          <w:rFonts w:ascii="Segoe UI" w:hAnsi="Segoe UI" w:cs="Segoe UI"/>
          <w:sz w:val="22"/>
          <w:szCs w:val="22"/>
        </w:rPr>
        <w:t>sou</w:t>
      </w:r>
      <w:r w:rsidR="002552CD">
        <w:rPr>
          <w:rFonts w:ascii="Segoe UI" w:hAnsi="Segoe UI" w:cs="Segoe UI"/>
          <w:sz w:val="22"/>
          <w:szCs w:val="22"/>
        </w:rPr>
        <w:t xml:space="preserve"> </w:t>
      </w:r>
      <w:proofErr w:type="spellStart"/>
      <w:r w:rsidR="002552CD">
        <w:rPr>
          <w:rFonts w:ascii="Segoe UI" w:hAnsi="Segoe UI" w:cs="Segoe UI"/>
          <w:sz w:val="22"/>
          <w:szCs w:val="22"/>
        </w:rPr>
        <w:t>povin</w:t>
      </w:r>
      <w:r w:rsidR="000F4988">
        <w:rPr>
          <w:rFonts w:ascii="Segoe UI" w:hAnsi="Segoe UI" w:cs="Segoe UI"/>
          <w:sz w:val="22"/>
          <w:szCs w:val="22"/>
        </w:rPr>
        <w:t>i</w:t>
      </w:r>
      <w:proofErr w:type="spellEnd"/>
      <w:r w:rsidR="002552CD">
        <w:rPr>
          <w:rFonts w:ascii="Segoe UI" w:hAnsi="Segoe UI" w:cs="Segoe UI"/>
          <w:sz w:val="22"/>
          <w:szCs w:val="22"/>
        </w:rPr>
        <w:t xml:space="preserve"> být na </w:t>
      </w:r>
      <w:r w:rsidR="00674925">
        <w:rPr>
          <w:rFonts w:ascii="Segoe UI" w:hAnsi="Segoe UI" w:cs="Segoe UI"/>
          <w:sz w:val="22"/>
          <w:szCs w:val="22"/>
        </w:rPr>
        <w:t>S</w:t>
      </w:r>
      <w:r w:rsidR="002552CD">
        <w:rPr>
          <w:rFonts w:ascii="Segoe UI" w:hAnsi="Segoe UI" w:cs="Segoe UI"/>
          <w:sz w:val="22"/>
          <w:szCs w:val="22"/>
        </w:rPr>
        <w:t>taveništi přítomn</w:t>
      </w:r>
      <w:r w:rsidR="000F4988">
        <w:rPr>
          <w:rFonts w:ascii="Segoe UI" w:hAnsi="Segoe UI" w:cs="Segoe UI"/>
          <w:sz w:val="22"/>
          <w:szCs w:val="22"/>
        </w:rPr>
        <w:t>i</w:t>
      </w:r>
      <w:r w:rsidRPr="00FF0474">
        <w:rPr>
          <w:rFonts w:ascii="Segoe UI" w:hAnsi="Segoe UI" w:cs="Segoe UI"/>
          <w:sz w:val="22"/>
          <w:szCs w:val="22"/>
        </w:rPr>
        <w:t>, a to minimálně v rozsahu shora uvedeném</w:t>
      </w:r>
      <w:r w:rsidR="006B2317" w:rsidRPr="00FF0474">
        <w:rPr>
          <w:rFonts w:ascii="Segoe UI" w:hAnsi="Segoe UI" w:cs="Segoe UI"/>
          <w:sz w:val="22"/>
          <w:szCs w:val="22"/>
        </w:rPr>
        <w:t xml:space="preserve"> či kdykoliv na požádání Objednatele do 2 pracovních dnů</w:t>
      </w:r>
      <w:r w:rsidR="00FF25B9" w:rsidRPr="00FF0474">
        <w:rPr>
          <w:rFonts w:ascii="Segoe UI" w:hAnsi="Segoe UI" w:cs="Segoe UI"/>
          <w:sz w:val="22"/>
          <w:szCs w:val="22"/>
        </w:rPr>
        <w:t xml:space="preserve"> s výjimkou objektivní neschopnosti být přítomn</w:t>
      </w:r>
      <w:r w:rsidR="000F4988">
        <w:rPr>
          <w:rFonts w:ascii="Segoe UI" w:hAnsi="Segoe UI" w:cs="Segoe UI"/>
          <w:sz w:val="22"/>
          <w:szCs w:val="22"/>
        </w:rPr>
        <w:t>i</w:t>
      </w:r>
      <w:r w:rsidR="00FF25B9" w:rsidRPr="00FF0474">
        <w:rPr>
          <w:rFonts w:ascii="Segoe UI" w:hAnsi="Segoe UI" w:cs="Segoe UI"/>
          <w:sz w:val="22"/>
          <w:szCs w:val="22"/>
        </w:rPr>
        <w:t xml:space="preserve"> (nemoc, dovolená)</w:t>
      </w:r>
      <w:r w:rsidR="000F4988">
        <w:rPr>
          <w:rFonts w:ascii="Segoe UI" w:hAnsi="Segoe UI" w:cs="Segoe UI"/>
          <w:sz w:val="22"/>
          <w:szCs w:val="22"/>
        </w:rPr>
        <w:t xml:space="preserve">. </w:t>
      </w:r>
      <w:r w:rsidR="00B5342F">
        <w:rPr>
          <w:rFonts w:ascii="Segoe UI" w:hAnsi="Segoe UI" w:cs="Segoe UI"/>
          <w:sz w:val="22"/>
          <w:szCs w:val="22"/>
        </w:rPr>
        <w:t xml:space="preserve">Zhotovitel je </w:t>
      </w:r>
      <w:r w:rsidR="00DB76D7">
        <w:rPr>
          <w:rFonts w:ascii="Segoe UI" w:hAnsi="Segoe UI" w:cs="Segoe UI"/>
          <w:sz w:val="22"/>
          <w:szCs w:val="22"/>
        </w:rPr>
        <w:t xml:space="preserve">však vždy </w:t>
      </w:r>
      <w:r w:rsidR="00B5342F">
        <w:rPr>
          <w:rFonts w:ascii="Segoe UI" w:hAnsi="Segoe UI" w:cs="Segoe UI"/>
          <w:sz w:val="22"/>
          <w:szCs w:val="22"/>
        </w:rPr>
        <w:t xml:space="preserve">povinen zajistit na Staveništi přítomnost </w:t>
      </w:r>
      <w:r w:rsidR="000F4988">
        <w:rPr>
          <w:rFonts w:ascii="Segoe UI" w:hAnsi="Segoe UI" w:cs="Segoe UI"/>
          <w:sz w:val="22"/>
          <w:szCs w:val="22"/>
        </w:rPr>
        <w:t xml:space="preserve">alespoň </w:t>
      </w:r>
      <w:r w:rsidR="00DB76D7">
        <w:rPr>
          <w:rFonts w:ascii="Segoe UI" w:hAnsi="Segoe UI" w:cs="Segoe UI"/>
          <w:sz w:val="22"/>
          <w:szCs w:val="22"/>
        </w:rPr>
        <w:t>jedné z těchto osob</w:t>
      </w:r>
      <w:r w:rsidR="00B5342F">
        <w:rPr>
          <w:rFonts w:ascii="Segoe UI" w:hAnsi="Segoe UI" w:cs="Segoe UI"/>
          <w:sz w:val="22"/>
          <w:szCs w:val="22"/>
        </w:rPr>
        <w:t>.</w:t>
      </w:r>
    </w:p>
    <w:p w14:paraId="3124DB9D" w14:textId="77777777" w:rsidR="00620144" w:rsidRPr="00FF0474" w:rsidRDefault="00620144" w:rsidP="00C93CDD">
      <w:pPr>
        <w:tabs>
          <w:tab w:val="left" w:pos="426"/>
        </w:tabs>
        <w:spacing w:after="120" w:line="276" w:lineRule="auto"/>
        <w:jc w:val="both"/>
        <w:rPr>
          <w:rFonts w:ascii="Segoe UI" w:hAnsi="Segoe UI" w:cs="Segoe UI"/>
          <w:sz w:val="22"/>
          <w:szCs w:val="22"/>
        </w:rPr>
      </w:pPr>
    </w:p>
    <w:p w14:paraId="6DAECD20" w14:textId="4411B50F" w:rsidR="002A7C28" w:rsidRDefault="002A7C28" w:rsidP="002A7C28">
      <w:pPr>
        <w:numPr>
          <w:ilvl w:val="0"/>
          <w:numId w:val="5"/>
        </w:numPr>
        <w:spacing w:after="120" w:line="276" w:lineRule="auto"/>
        <w:ind w:left="0" w:firstLine="0"/>
        <w:jc w:val="center"/>
        <w:rPr>
          <w:rFonts w:ascii="Segoe UI" w:hAnsi="Segoe UI" w:cs="Segoe UI"/>
          <w:b/>
          <w:sz w:val="22"/>
          <w:szCs w:val="22"/>
        </w:rPr>
      </w:pPr>
      <w:bookmarkStart w:id="92" w:name="_Ref114472702"/>
      <w:r>
        <w:rPr>
          <w:rFonts w:ascii="Segoe UI" w:hAnsi="Segoe UI" w:cs="Segoe UI"/>
          <w:b/>
          <w:sz w:val="22"/>
          <w:szCs w:val="22"/>
        </w:rPr>
        <w:t>Vyhrazená změna dodavatele</w:t>
      </w:r>
      <w:bookmarkEnd w:id="92"/>
    </w:p>
    <w:p w14:paraId="3591578B" w14:textId="77777777" w:rsidR="00D9614E" w:rsidRDefault="002A7C28" w:rsidP="00D9614E">
      <w:pPr>
        <w:numPr>
          <w:ilvl w:val="1"/>
          <w:numId w:val="82"/>
        </w:numPr>
        <w:tabs>
          <w:tab w:val="left" w:pos="426"/>
          <w:tab w:val="left" w:pos="851"/>
        </w:tabs>
        <w:spacing w:after="120" w:line="276" w:lineRule="auto"/>
        <w:ind w:left="426" w:hanging="426"/>
        <w:jc w:val="both"/>
        <w:rPr>
          <w:rFonts w:ascii="Segoe UI" w:hAnsi="Segoe UI" w:cs="Segoe UI"/>
          <w:bCs/>
          <w:sz w:val="22"/>
          <w:szCs w:val="22"/>
        </w:rPr>
      </w:pPr>
      <w:r w:rsidRPr="005806D4">
        <w:rPr>
          <w:rFonts w:ascii="Segoe UI" w:hAnsi="Segoe UI" w:cs="Segoe UI"/>
          <w:bCs/>
          <w:sz w:val="22"/>
          <w:szCs w:val="22"/>
        </w:rPr>
        <w:t>Objednatel si obdobně dle § 100 odst. 2 ZZVZ vyhrazuje změnu dodavatele v průběhu plnění Veřejné zakázky, a to v případě kdy uzavřená smlouva s</w:t>
      </w:r>
      <w:r>
        <w:rPr>
          <w:rFonts w:ascii="Segoe UI" w:hAnsi="Segoe UI" w:cs="Segoe UI"/>
          <w:bCs/>
          <w:sz w:val="22"/>
          <w:szCs w:val="22"/>
        </w:rPr>
        <w:t>e Zhotovitelem z jakéhokoliv důvodu ukončena.</w:t>
      </w:r>
    </w:p>
    <w:p w14:paraId="41447870" w14:textId="5E26AB69" w:rsidR="002A7C28" w:rsidRDefault="00D9614E" w:rsidP="00D9614E">
      <w:pPr>
        <w:numPr>
          <w:ilvl w:val="1"/>
          <w:numId w:val="82"/>
        </w:numPr>
        <w:tabs>
          <w:tab w:val="left" w:pos="426"/>
          <w:tab w:val="left" w:pos="851"/>
        </w:tabs>
        <w:spacing w:after="120" w:line="276" w:lineRule="auto"/>
        <w:ind w:left="426" w:hanging="426"/>
        <w:jc w:val="both"/>
        <w:rPr>
          <w:rFonts w:ascii="Segoe UI" w:hAnsi="Segoe UI" w:cs="Segoe UI"/>
          <w:bCs/>
          <w:sz w:val="22"/>
          <w:szCs w:val="22"/>
        </w:rPr>
      </w:pPr>
      <w:r>
        <w:rPr>
          <w:rFonts w:ascii="Segoe UI" w:hAnsi="Segoe UI" w:cs="Segoe UI"/>
          <w:bCs/>
          <w:sz w:val="22"/>
          <w:szCs w:val="22"/>
        </w:rPr>
        <w:t xml:space="preserve"> Dojde-li k ukončení smlouvy, je O</w:t>
      </w:r>
      <w:r w:rsidR="002A7C28" w:rsidRPr="002A7C28">
        <w:rPr>
          <w:rFonts w:ascii="Segoe UI" w:hAnsi="Segoe UI" w:cs="Segoe UI"/>
          <w:bCs/>
          <w:sz w:val="22"/>
          <w:szCs w:val="22"/>
        </w:rPr>
        <w:t>bjednatel oprávněn uzavřít smlouvu na plnění Veřejné zakázky s novým dodavatelem za podmínek uvedených</w:t>
      </w:r>
      <w:r>
        <w:rPr>
          <w:rFonts w:ascii="Segoe UI" w:hAnsi="Segoe UI" w:cs="Segoe UI"/>
          <w:bCs/>
          <w:sz w:val="22"/>
          <w:szCs w:val="22"/>
        </w:rPr>
        <w:t xml:space="preserve"> dále v tomto článku a</w:t>
      </w:r>
      <w:r w:rsidR="002A7C28" w:rsidRPr="002A7C28">
        <w:rPr>
          <w:rFonts w:ascii="Segoe UI" w:hAnsi="Segoe UI" w:cs="Segoe UI"/>
          <w:bCs/>
          <w:sz w:val="22"/>
          <w:szCs w:val="22"/>
        </w:rPr>
        <w:t xml:space="preserve"> za předpokladu, že s touto změnou bude nový dodavatel souhlasit. </w:t>
      </w:r>
      <w:r>
        <w:rPr>
          <w:rFonts w:ascii="Segoe UI" w:hAnsi="Segoe UI" w:cs="Segoe UI"/>
          <w:bCs/>
          <w:sz w:val="22"/>
          <w:szCs w:val="22"/>
        </w:rPr>
        <w:t xml:space="preserve">Dle rozhodnutí Objednatele s ohledem na aktuální stav plnění smlouvy </w:t>
      </w:r>
      <w:r w:rsidRPr="00D9614E">
        <w:rPr>
          <w:rFonts w:ascii="Segoe UI" w:hAnsi="Segoe UI" w:cs="Segoe UI"/>
          <w:bCs/>
          <w:sz w:val="22"/>
          <w:szCs w:val="22"/>
        </w:rPr>
        <w:t>nový dodavatel buď vstoupí do práv a povinností plynoucích ze smlouvy se Zhotovitelem, tj. nový dodavatel převezme práva a povinnosti ze smlouvy uzavřené se Zhotovitelem v plném rozsahu, s výjimkou změn, které tento článek výslovně označuje jako povolené změny smlouvy, nebo bude realizovat plnění ve zbývajícím rozsahu plnění v souladu se svou nabídkou (tj. i cenovými podmínkami) podanou do Zadávacího řízení, bude-li možné tento zbývající rozsah jednoznačně určit</w:t>
      </w:r>
      <w:r>
        <w:rPr>
          <w:rFonts w:ascii="Segoe UI" w:hAnsi="Segoe UI" w:cs="Segoe UI"/>
          <w:bCs/>
          <w:sz w:val="22"/>
          <w:szCs w:val="22"/>
        </w:rPr>
        <w:t>.</w:t>
      </w:r>
    </w:p>
    <w:p w14:paraId="0C8AB776" w14:textId="002596ED" w:rsidR="00D9614E" w:rsidRDefault="00D9614E" w:rsidP="00D9614E">
      <w:pPr>
        <w:numPr>
          <w:ilvl w:val="1"/>
          <w:numId w:val="82"/>
        </w:numPr>
        <w:tabs>
          <w:tab w:val="left" w:pos="426"/>
          <w:tab w:val="left" w:pos="851"/>
        </w:tabs>
        <w:spacing w:after="120" w:line="276" w:lineRule="auto"/>
        <w:ind w:left="426" w:hanging="426"/>
        <w:jc w:val="both"/>
        <w:rPr>
          <w:rFonts w:ascii="Segoe UI" w:hAnsi="Segoe UI" w:cs="Segoe UI"/>
          <w:bCs/>
          <w:sz w:val="22"/>
          <w:szCs w:val="22"/>
        </w:rPr>
      </w:pPr>
      <w:r w:rsidRPr="00D9614E">
        <w:rPr>
          <w:rFonts w:ascii="Segoe UI" w:hAnsi="Segoe UI" w:cs="Segoe UI"/>
          <w:bCs/>
          <w:sz w:val="22"/>
          <w:szCs w:val="22"/>
        </w:rPr>
        <w:t>V případě změny dodavatele může dojít ke změně osob, kterými dodavatel v Zadávacím řízení prokazoval kvalifikaci, či jiných osob, avšak vždy tak, aby bylo zachováno naplnění požadavků na kvalifikaci stanovených v Zadávacím řízení a uvedená změna neměla vliv na pořadí účastníků Zadávacího řízení (tj. takovou změnou nedojde k deformaci Zadávacího řízení). Změny dle tohoto odstavce jsou povolenými změnami smlouvy</w:t>
      </w:r>
      <w:r>
        <w:rPr>
          <w:rFonts w:ascii="Segoe UI" w:hAnsi="Segoe UI" w:cs="Segoe UI"/>
          <w:bCs/>
          <w:sz w:val="22"/>
          <w:szCs w:val="22"/>
        </w:rPr>
        <w:t>.</w:t>
      </w:r>
    </w:p>
    <w:p w14:paraId="509A2133" w14:textId="42AB1A88" w:rsidR="00D9614E" w:rsidRDefault="00D9614E" w:rsidP="00D9614E">
      <w:pPr>
        <w:numPr>
          <w:ilvl w:val="1"/>
          <w:numId w:val="82"/>
        </w:numPr>
        <w:tabs>
          <w:tab w:val="left" w:pos="426"/>
          <w:tab w:val="left" w:pos="851"/>
        </w:tabs>
        <w:spacing w:after="120" w:line="276" w:lineRule="auto"/>
        <w:ind w:left="426" w:hanging="426"/>
        <w:jc w:val="both"/>
        <w:rPr>
          <w:rFonts w:ascii="Segoe UI" w:hAnsi="Segoe UI" w:cs="Segoe UI"/>
          <w:bCs/>
          <w:sz w:val="22"/>
          <w:szCs w:val="22"/>
        </w:rPr>
      </w:pPr>
      <w:r w:rsidRPr="00D9614E">
        <w:rPr>
          <w:rFonts w:ascii="Segoe UI" w:hAnsi="Segoe UI" w:cs="Segoe UI"/>
          <w:bCs/>
          <w:sz w:val="22"/>
          <w:szCs w:val="22"/>
        </w:rPr>
        <w:t>V případě zániku účasti některého z dodavatelů v případě společné účasti dodavatelů jsou Objednatelé oprávněni pokračovat v plnění smlouvy se zbývajícími dodavateli, pokud jsou zbývající dodavatelé</w:t>
      </w:r>
      <w:r>
        <w:rPr>
          <w:rFonts w:ascii="Segoe UI" w:hAnsi="Segoe UI" w:cs="Segoe UI"/>
          <w:bCs/>
          <w:sz w:val="22"/>
          <w:szCs w:val="22"/>
        </w:rPr>
        <w:t>:</w:t>
      </w:r>
    </w:p>
    <w:p w14:paraId="1D8440E5" w14:textId="23526C1B" w:rsidR="00D9614E" w:rsidRPr="00D9614E" w:rsidRDefault="00D9614E" w:rsidP="005806D4">
      <w:pPr>
        <w:numPr>
          <w:ilvl w:val="1"/>
          <w:numId w:val="83"/>
        </w:numPr>
        <w:spacing w:after="120" w:line="276" w:lineRule="auto"/>
        <w:jc w:val="both"/>
        <w:rPr>
          <w:rFonts w:ascii="Segoe UI" w:hAnsi="Segoe UI" w:cs="Segoe UI"/>
          <w:sz w:val="22"/>
          <w:szCs w:val="22"/>
        </w:rPr>
      </w:pPr>
      <w:r w:rsidRPr="00D9614E">
        <w:rPr>
          <w:rFonts w:ascii="Segoe UI" w:hAnsi="Segoe UI" w:cs="Segoe UI"/>
          <w:bCs/>
          <w:sz w:val="22"/>
          <w:szCs w:val="22"/>
        </w:rPr>
        <w:t xml:space="preserve">i </w:t>
      </w:r>
      <w:r w:rsidRPr="00D9614E">
        <w:rPr>
          <w:rFonts w:ascii="Segoe UI" w:hAnsi="Segoe UI" w:cs="Segoe UI"/>
          <w:sz w:val="22"/>
          <w:szCs w:val="22"/>
        </w:rPr>
        <w:t xml:space="preserve">nadále schopni realizovat plnění dle smlouvy v plném rozsahu; </w:t>
      </w:r>
    </w:p>
    <w:p w14:paraId="75BA63FC" w14:textId="03BD1BA3" w:rsidR="00D9614E" w:rsidRPr="00D9614E" w:rsidRDefault="00D9614E" w:rsidP="005806D4">
      <w:pPr>
        <w:numPr>
          <w:ilvl w:val="1"/>
          <w:numId w:val="83"/>
        </w:numPr>
        <w:spacing w:after="120" w:line="276" w:lineRule="auto"/>
        <w:ind w:left="993" w:hanging="567"/>
        <w:jc w:val="both"/>
        <w:rPr>
          <w:rFonts w:ascii="Segoe UI" w:hAnsi="Segoe UI" w:cs="Segoe UI"/>
          <w:sz w:val="22"/>
          <w:szCs w:val="22"/>
        </w:rPr>
      </w:pPr>
      <w:r w:rsidRPr="00D9614E">
        <w:rPr>
          <w:rFonts w:ascii="Segoe UI" w:hAnsi="Segoe UI" w:cs="Segoe UI"/>
          <w:sz w:val="22"/>
          <w:szCs w:val="22"/>
        </w:rPr>
        <w:t xml:space="preserve">nadále splňují kritéria kvalifikace stanovená v Zadávacím řízení; </w:t>
      </w:r>
    </w:p>
    <w:p w14:paraId="0A9AAFBD" w14:textId="34E011EA" w:rsidR="00D9614E" w:rsidRPr="00D9614E" w:rsidRDefault="00D9614E" w:rsidP="005806D4">
      <w:pPr>
        <w:numPr>
          <w:ilvl w:val="1"/>
          <w:numId w:val="83"/>
        </w:numPr>
        <w:spacing w:after="120" w:line="276" w:lineRule="auto"/>
        <w:ind w:left="993" w:hanging="567"/>
        <w:jc w:val="both"/>
        <w:rPr>
          <w:rFonts w:ascii="Segoe UI" w:hAnsi="Segoe UI" w:cs="Segoe UI"/>
          <w:sz w:val="22"/>
          <w:szCs w:val="22"/>
        </w:rPr>
      </w:pPr>
      <w:r w:rsidRPr="00D9614E">
        <w:rPr>
          <w:rFonts w:ascii="Segoe UI" w:hAnsi="Segoe UI" w:cs="Segoe UI"/>
          <w:sz w:val="22"/>
          <w:szCs w:val="22"/>
        </w:rPr>
        <w:t>změna vymezená v tomto článku smlouvy nemá negativní dopad na hodnocení nabídek v Zadávacím řízení a</w:t>
      </w:r>
    </w:p>
    <w:p w14:paraId="3925B50A" w14:textId="5CCF719F" w:rsidR="00D9614E" w:rsidRDefault="00D9614E" w:rsidP="005806D4">
      <w:pPr>
        <w:numPr>
          <w:ilvl w:val="1"/>
          <w:numId w:val="83"/>
        </w:numPr>
        <w:spacing w:after="120" w:line="276" w:lineRule="auto"/>
        <w:ind w:left="992" w:hanging="567"/>
        <w:jc w:val="both"/>
        <w:rPr>
          <w:rFonts w:ascii="Segoe UI" w:hAnsi="Segoe UI" w:cs="Segoe UI"/>
          <w:bCs/>
          <w:sz w:val="22"/>
          <w:szCs w:val="22"/>
        </w:rPr>
      </w:pPr>
      <w:r w:rsidRPr="00D9614E">
        <w:rPr>
          <w:rFonts w:ascii="Segoe UI" w:hAnsi="Segoe UI" w:cs="Segoe UI"/>
          <w:sz w:val="22"/>
          <w:szCs w:val="22"/>
        </w:rPr>
        <w:t>změna vymezená v tomto článku smlouvy nemá vliv na pořadí účastníků Zadávacího řízení (tj. takovou</w:t>
      </w:r>
      <w:r w:rsidRPr="00D9614E">
        <w:rPr>
          <w:rFonts w:ascii="Segoe UI" w:hAnsi="Segoe UI" w:cs="Segoe UI"/>
          <w:bCs/>
          <w:sz w:val="22"/>
          <w:szCs w:val="22"/>
        </w:rPr>
        <w:t xml:space="preserve"> změnou nedojde k deformaci Zadávacího řízení).</w:t>
      </w:r>
    </w:p>
    <w:p w14:paraId="1D46D6A1" w14:textId="015DB6C9" w:rsidR="00D9614E" w:rsidRDefault="00D9614E" w:rsidP="00D9614E">
      <w:pPr>
        <w:spacing w:after="120" w:line="276" w:lineRule="auto"/>
        <w:ind w:left="426"/>
        <w:jc w:val="both"/>
        <w:rPr>
          <w:rFonts w:ascii="Segoe UI" w:hAnsi="Segoe UI" w:cs="Segoe UI"/>
          <w:bCs/>
          <w:sz w:val="22"/>
          <w:szCs w:val="22"/>
        </w:rPr>
      </w:pPr>
      <w:r w:rsidRPr="00D9614E">
        <w:rPr>
          <w:rFonts w:ascii="Segoe UI" w:hAnsi="Segoe UI" w:cs="Segoe UI"/>
          <w:bCs/>
          <w:sz w:val="22"/>
          <w:szCs w:val="22"/>
        </w:rPr>
        <w:t>V tomto případě se tito zbývající dodavatelé zavazují, bude-li to nutné, uzavřít s Objednatel</w:t>
      </w:r>
      <w:r>
        <w:rPr>
          <w:rFonts w:ascii="Segoe UI" w:hAnsi="Segoe UI" w:cs="Segoe UI"/>
          <w:bCs/>
          <w:sz w:val="22"/>
          <w:szCs w:val="22"/>
        </w:rPr>
        <w:t>em</w:t>
      </w:r>
      <w:r w:rsidRPr="00D9614E">
        <w:rPr>
          <w:rFonts w:ascii="Segoe UI" w:hAnsi="Segoe UI" w:cs="Segoe UI"/>
          <w:bCs/>
          <w:sz w:val="22"/>
          <w:szCs w:val="22"/>
        </w:rPr>
        <w:t xml:space="preserve"> bezodkladně dodatek, který bude uvedené záležitosti upravovat. V případě, že zbývající dodavatelé nebudou splňovat kritéria kvalifikace stanovená v zadávací dokumentaci na Zadávací řízení nebo nepřevezmou práva a povinnosti z této smlouvy v plném rozsahu s výjimkou povolených změn této smlouvy,</w:t>
      </w:r>
      <w:r>
        <w:rPr>
          <w:rFonts w:ascii="Segoe UI" w:hAnsi="Segoe UI" w:cs="Segoe UI"/>
          <w:bCs/>
          <w:sz w:val="22"/>
          <w:szCs w:val="22"/>
        </w:rPr>
        <w:t xml:space="preserve"> může Objednatel</w:t>
      </w:r>
      <w:r w:rsidRPr="00D9614E">
        <w:rPr>
          <w:rFonts w:ascii="Segoe UI" w:hAnsi="Segoe UI" w:cs="Segoe UI"/>
          <w:bCs/>
          <w:sz w:val="22"/>
          <w:szCs w:val="22"/>
        </w:rPr>
        <w:t xml:space="preserve"> uzavřít smlouvu v pořadí dle hodnocení nabídek s druhým či dalším účastníkem v pořadí dle hodnocení nabídek v Zadávacím řízení, a to dle pravidel určených v tomto článku smlouv</w:t>
      </w:r>
      <w:r>
        <w:rPr>
          <w:rFonts w:ascii="Segoe UI" w:hAnsi="Segoe UI" w:cs="Segoe UI"/>
          <w:bCs/>
          <w:sz w:val="22"/>
          <w:szCs w:val="22"/>
        </w:rPr>
        <w:t>y.</w:t>
      </w:r>
    </w:p>
    <w:p w14:paraId="033A0029" w14:textId="0C6D66E7" w:rsidR="00D9614E" w:rsidRDefault="006A4247" w:rsidP="006A4247">
      <w:pPr>
        <w:numPr>
          <w:ilvl w:val="1"/>
          <w:numId w:val="82"/>
        </w:numPr>
        <w:tabs>
          <w:tab w:val="left" w:pos="426"/>
          <w:tab w:val="left" w:pos="851"/>
        </w:tabs>
        <w:spacing w:after="120" w:line="276" w:lineRule="auto"/>
        <w:ind w:left="426" w:hanging="426"/>
        <w:jc w:val="both"/>
        <w:rPr>
          <w:rFonts w:ascii="Segoe UI" w:hAnsi="Segoe UI" w:cs="Segoe UI"/>
          <w:bCs/>
          <w:sz w:val="22"/>
          <w:szCs w:val="22"/>
        </w:rPr>
      </w:pPr>
      <w:r w:rsidRPr="006A4247">
        <w:rPr>
          <w:rFonts w:ascii="Segoe UI" w:hAnsi="Segoe UI" w:cs="Segoe UI"/>
          <w:bCs/>
          <w:sz w:val="22"/>
          <w:szCs w:val="22"/>
        </w:rPr>
        <w:t xml:space="preserve">V případě ukončení smlouvy dle čl. </w:t>
      </w:r>
      <w:r>
        <w:rPr>
          <w:rFonts w:ascii="Segoe UI" w:hAnsi="Segoe UI" w:cs="Segoe UI"/>
          <w:bCs/>
          <w:sz w:val="22"/>
          <w:szCs w:val="22"/>
        </w:rPr>
        <w:fldChar w:fldCharType="begin"/>
      </w:r>
      <w:r>
        <w:rPr>
          <w:rFonts w:ascii="Segoe UI" w:hAnsi="Segoe UI" w:cs="Segoe UI"/>
          <w:bCs/>
          <w:sz w:val="22"/>
          <w:szCs w:val="22"/>
        </w:rPr>
        <w:instrText xml:space="preserve"> REF _Ref114472312 \r \h </w:instrText>
      </w:r>
      <w:r>
        <w:rPr>
          <w:rFonts w:ascii="Segoe UI" w:hAnsi="Segoe UI" w:cs="Segoe UI"/>
          <w:bCs/>
          <w:sz w:val="22"/>
          <w:szCs w:val="22"/>
        </w:rPr>
      </w:r>
      <w:r>
        <w:rPr>
          <w:rFonts w:ascii="Segoe UI" w:hAnsi="Segoe UI" w:cs="Segoe UI"/>
          <w:bCs/>
          <w:sz w:val="22"/>
          <w:szCs w:val="22"/>
        </w:rPr>
        <w:fldChar w:fldCharType="separate"/>
      </w:r>
      <w:r>
        <w:rPr>
          <w:rFonts w:ascii="Segoe UI" w:hAnsi="Segoe UI" w:cs="Segoe UI"/>
          <w:bCs/>
          <w:sz w:val="22"/>
          <w:szCs w:val="22"/>
        </w:rPr>
        <w:t>XIV</w:t>
      </w:r>
      <w:r>
        <w:rPr>
          <w:rFonts w:ascii="Segoe UI" w:hAnsi="Segoe UI" w:cs="Segoe UI"/>
          <w:bCs/>
          <w:sz w:val="22"/>
          <w:szCs w:val="22"/>
        </w:rPr>
        <w:fldChar w:fldCharType="end"/>
      </w:r>
      <w:r w:rsidRPr="006A4247">
        <w:rPr>
          <w:rFonts w:ascii="Segoe UI" w:hAnsi="Segoe UI" w:cs="Segoe UI"/>
          <w:bCs/>
          <w:sz w:val="22"/>
          <w:szCs w:val="22"/>
        </w:rPr>
        <w:t>. této smlouvy či na základě ZZVZ a/nebo Občanského zákoníku j</w:t>
      </w:r>
      <w:r>
        <w:rPr>
          <w:rFonts w:ascii="Segoe UI" w:hAnsi="Segoe UI" w:cs="Segoe UI"/>
          <w:bCs/>
          <w:sz w:val="22"/>
          <w:szCs w:val="22"/>
        </w:rPr>
        <w:t>e</w:t>
      </w:r>
      <w:r w:rsidRPr="006A4247">
        <w:rPr>
          <w:rFonts w:ascii="Segoe UI" w:hAnsi="Segoe UI" w:cs="Segoe UI"/>
          <w:bCs/>
          <w:sz w:val="22"/>
          <w:szCs w:val="22"/>
        </w:rPr>
        <w:t xml:space="preserve"> Objednatel oprávněn uzavřít smlouvu s druhým účastníkem v pořadí dle hodnocení nabídek v Zadávacím řízení, které předcházelo uzavření smlouvy. Objednatel nebud</w:t>
      </w:r>
      <w:r>
        <w:rPr>
          <w:rFonts w:ascii="Segoe UI" w:hAnsi="Segoe UI" w:cs="Segoe UI"/>
          <w:bCs/>
          <w:sz w:val="22"/>
          <w:szCs w:val="22"/>
        </w:rPr>
        <w:t>e</w:t>
      </w:r>
      <w:r w:rsidRPr="006A4247">
        <w:rPr>
          <w:rFonts w:ascii="Segoe UI" w:hAnsi="Segoe UI" w:cs="Segoe UI"/>
          <w:bCs/>
          <w:sz w:val="22"/>
          <w:szCs w:val="22"/>
        </w:rPr>
        <w:t xml:space="preserve"> provádět nové hodnocení nabídek, ale bude vycházet z pořadí nabídek v Zadávacím řízení. Objednatel</w:t>
      </w:r>
      <w:r>
        <w:rPr>
          <w:rFonts w:ascii="Segoe UI" w:hAnsi="Segoe UI" w:cs="Segoe UI"/>
          <w:bCs/>
          <w:sz w:val="22"/>
          <w:szCs w:val="22"/>
        </w:rPr>
        <w:t>e</w:t>
      </w:r>
      <w:r w:rsidRPr="006A4247">
        <w:rPr>
          <w:rFonts w:ascii="Segoe UI" w:hAnsi="Segoe UI" w:cs="Segoe UI"/>
          <w:bCs/>
          <w:sz w:val="22"/>
          <w:szCs w:val="22"/>
        </w:rPr>
        <w:t xml:space="preserve"> však proved</w:t>
      </w:r>
      <w:r>
        <w:rPr>
          <w:rFonts w:ascii="Segoe UI" w:hAnsi="Segoe UI" w:cs="Segoe UI"/>
          <w:bCs/>
          <w:sz w:val="22"/>
          <w:szCs w:val="22"/>
        </w:rPr>
        <w:t>e</w:t>
      </w:r>
      <w:r w:rsidRPr="006A4247">
        <w:rPr>
          <w:rFonts w:ascii="Segoe UI" w:hAnsi="Segoe UI" w:cs="Segoe UI"/>
          <w:bCs/>
          <w:sz w:val="22"/>
          <w:szCs w:val="22"/>
        </w:rPr>
        <w:t xml:space="preserve"> posouzení splnění podmínek účasti, pokud tak neučinil v Zadávacím řízení, za účelem zjištění, zda u tohoto účastníka nejsou naplněny povinné důvody pro vyloučení vybraného dodavatele dle § 48 ZZVZ (dále jen „</w:t>
      </w:r>
      <w:r w:rsidRPr="005806D4">
        <w:rPr>
          <w:rFonts w:ascii="Segoe UI" w:hAnsi="Segoe UI" w:cs="Segoe UI"/>
          <w:b/>
          <w:i/>
          <w:iCs/>
          <w:sz w:val="22"/>
          <w:szCs w:val="22"/>
        </w:rPr>
        <w:t>důvody, pro které by nebylo možno uzavřít smlouvu s druhým účastníkem v pořadí</w:t>
      </w:r>
      <w:r w:rsidRPr="006A4247">
        <w:rPr>
          <w:rFonts w:ascii="Segoe UI" w:hAnsi="Segoe UI" w:cs="Segoe UI"/>
          <w:bCs/>
          <w:sz w:val="22"/>
          <w:szCs w:val="22"/>
        </w:rPr>
        <w:t>“). Pokud jsou naplněny důvody, pro které by nebylo možno uzavřít smlouvu s druhým účastníkem v pořadí v Zadávacím řízení, které předcházelo uzavření této smlouvy, m</w:t>
      </w:r>
      <w:r>
        <w:rPr>
          <w:rFonts w:ascii="Segoe UI" w:hAnsi="Segoe UI" w:cs="Segoe UI"/>
          <w:bCs/>
          <w:sz w:val="22"/>
          <w:szCs w:val="22"/>
        </w:rPr>
        <w:t>ůže</w:t>
      </w:r>
      <w:r w:rsidRPr="006A4247">
        <w:rPr>
          <w:rFonts w:ascii="Segoe UI" w:hAnsi="Segoe UI" w:cs="Segoe UI"/>
          <w:bCs/>
          <w:sz w:val="22"/>
          <w:szCs w:val="22"/>
        </w:rPr>
        <w:t xml:space="preserve"> Objednatel vyzvat k uzavření smlouvy dodavatele, který se umístil na třetím místě v</w:t>
      </w:r>
      <w:r>
        <w:rPr>
          <w:rFonts w:ascii="Segoe UI" w:hAnsi="Segoe UI" w:cs="Segoe UI"/>
          <w:bCs/>
          <w:sz w:val="22"/>
          <w:szCs w:val="22"/>
        </w:rPr>
        <w:t> </w:t>
      </w:r>
      <w:r w:rsidRPr="006A4247">
        <w:rPr>
          <w:rFonts w:ascii="Segoe UI" w:hAnsi="Segoe UI" w:cs="Segoe UI"/>
          <w:bCs/>
          <w:sz w:val="22"/>
          <w:szCs w:val="22"/>
        </w:rPr>
        <w:t>pořadí</w:t>
      </w:r>
      <w:r>
        <w:rPr>
          <w:rFonts w:ascii="Segoe UI" w:hAnsi="Segoe UI" w:cs="Segoe UI"/>
          <w:bCs/>
          <w:sz w:val="22"/>
          <w:szCs w:val="22"/>
        </w:rPr>
        <w:t>.</w:t>
      </w:r>
    </w:p>
    <w:p w14:paraId="5C115487" w14:textId="0B0A7AB2" w:rsidR="006A4247" w:rsidRDefault="006A4247" w:rsidP="006A4247">
      <w:pPr>
        <w:numPr>
          <w:ilvl w:val="1"/>
          <w:numId w:val="82"/>
        </w:numPr>
        <w:tabs>
          <w:tab w:val="left" w:pos="426"/>
          <w:tab w:val="left" w:pos="851"/>
        </w:tabs>
        <w:spacing w:after="120" w:line="276" w:lineRule="auto"/>
        <w:ind w:left="426" w:hanging="426"/>
        <w:jc w:val="both"/>
        <w:rPr>
          <w:rFonts w:ascii="Segoe UI" w:hAnsi="Segoe UI" w:cs="Segoe UI"/>
          <w:bCs/>
          <w:sz w:val="22"/>
          <w:szCs w:val="22"/>
        </w:rPr>
      </w:pPr>
      <w:r w:rsidRPr="006A4247">
        <w:rPr>
          <w:rFonts w:ascii="Segoe UI" w:hAnsi="Segoe UI" w:cs="Segoe UI"/>
          <w:bCs/>
          <w:sz w:val="22"/>
          <w:szCs w:val="22"/>
        </w:rPr>
        <w:t>V případě, že Zhotovitel část díla provedl a ukončení této smlouvy nemá dopad na tuto část poskytnutého plnění, bude s druhým či dalším účastníkem v pořadí uzavřena smlouva jen na zbylou část díla, pokud je tato část oddělitelná a z nabídky tohoto účastníka lze dovodit její poměrnou cenu. Části díla, které původní Zhotovitel provedl, budou ve znění nové smlouvy zachovány s tím, že v nové smlouvě bude uvedeno, zda byly Zhotovitelem</w:t>
      </w:r>
      <w:r>
        <w:rPr>
          <w:rFonts w:ascii="Segoe UI" w:hAnsi="Segoe UI" w:cs="Segoe UI"/>
          <w:bCs/>
          <w:sz w:val="22"/>
          <w:szCs w:val="22"/>
        </w:rPr>
        <w:t>:</w:t>
      </w:r>
    </w:p>
    <w:p w14:paraId="550501A2" w14:textId="77777777" w:rsidR="006A4247" w:rsidRPr="00D45A83" w:rsidRDefault="006A4247" w:rsidP="005806D4">
      <w:pPr>
        <w:numPr>
          <w:ilvl w:val="2"/>
          <w:numId w:val="82"/>
        </w:numPr>
        <w:tabs>
          <w:tab w:val="clear" w:pos="2325"/>
          <w:tab w:val="left" w:pos="1191"/>
        </w:tabs>
        <w:spacing w:after="120" w:line="276" w:lineRule="auto"/>
        <w:ind w:left="992" w:hanging="567"/>
        <w:jc w:val="both"/>
        <w:rPr>
          <w:rFonts w:ascii="Segoe UI" w:hAnsi="Segoe UI" w:cs="Segoe UI"/>
          <w:sz w:val="22"/>
          <w:szCs w:val="22"/>
        </w:rPr>
      </w:pPr>
      <w:r w:rsidRPr="00D45A83">
        <w:rPr>
          <w:rFonts w:ascii="Segoe UI" w:hAnsi="Segoe UI" w:cs="Segoe UI"/>
          <w:sz w:val="22"/>
          <w:szCs w:val="22"/>
        </w:rPr>
        <w:t>dokončeny a předány</w:t>
      </w:r>
      <w:r>
        <w:rPr>
          <w:rFonts w:ascii="Segoe UI" w:hAnsi="Segoe UI" w:cs="Segoe UI"/>
          <w:sz w:val="22"/>
          <w:szCs w:val="22"/>
        </w:rPr>
        <w:t xml:space="preserve"> a převzaty</w:t>
      </w:r>
      <w:r w:rsidRPr="00D45A83">
        <w:rPr>
          <w:rFonts w:ascii="Segoe UI" w:hAnsi="Segoe UI" w:cs="Segoe UI"/>
          <w:sz w:val="22"/>
          <w:szCs w:val="22"/>
        </w:rPr>
        <w:t>, nebo</w:t>
      </w:r>
    </w:p>
    <w:p w14:paraId="3C1C888E" w14:textId="77777777" w:rsidR="006A4247" w:rsidRPr="00D45A83" w:rsidRDefault="006A4247" w:rsidP="005806D4">
      <w:pPr>
        <w:numPr>
          <w:ilvl w:val="2"/>
          <w:numId w:val="82"/>
        </w:numPr>
        <w:spacing w:after="120" w:line="276" w:lineRule="auto"/>
        <w:ind w:left="992" w:hanging="567"/>
        <w:jc w:val="both"/>
        <w:rPr>
          <w:rFonts w:ascii="Segoe UI" w:hAnsi="Segoe UI" w:cs="Segoe UI"/>
          <w:sz w:val="22"/>
          <w:szCs w:val="22"/>
        </w:rPr>
      </w:pPr>
      <w:r w:rsidRPr="00D45A83">
        <w:rPr>
          <w:rFonts w:ascii="Segoe UI" w:hAnsi="Segoe UI" w:cs="Segoe UI"/>
          <w:sz w:val="22"/>
          <w:szCs w:val="22"/>
        </w:rPr>
        <w:t>rozpracovány či částečně provedeny, vč. rozsahu, v jakém byly rozpracovány či provedeny, nebo</w:t>
      </w:r>
    </w:p>
    <w:p w14:paraId="2DAF8E39" w14:textId="1F3CB49F" w:rsidR="006A4247" w:rsidRDefault="006A4247" w:rsidP="006A4247">
      <w:pPr>
        <w:numPr>
          <w:ilvl w:val="2"/>
          <w:numId w:val="82"/>
        </w:numPr>
        <w:spacing w:after="120" w:line="276" w:lineRule="auto"/>
        <w:ind w:left="992" w:hanging="567"/>
        <w:jc w:val="both"/>
        <w:rPr>
          <w:rFonts w:ascii="Segoe UI" w:hAnsi="Segoe UI" w:cs="Segoe UI"/>
          <w:sz w:val="22"/>
          <w:szCs w:val="22"/>
        </w:rPr>
      </w:pPr>
      <w:r w:rsidRPr="00D45A83">
        <w:rPr>
          <w:rFonts w:ascii="Segoe UI" w:hAnsi="Segoe UI" w:cs="Segoe UI"/>
          <w:sz w:val="22"/>
          <w:szCs w:val="22"/>
        </w:rPr>
        <w:t>nebyly provedeny.</w:t>
      </w:r>
    </w:p>
    <w:p w14:paraId="76E9EF6E" w14:textId="1026800B" w:rsidR="006A4247" w:rsidRDefault="006A4247" w:rsidP="006A4247">
      <w:pPr>
        <w:spacing w:after="120" w:line="276" w:lineRule="auto"/>
        <w:ind w:left="425"/>
        <w:jc w:val="both"/>
        <w:rPr>
          <w:rFonts w:ascii="Segoe UI" w:hAnsi="Segoe UI" w:cs="Segoe UI"/>
          <w:sz w:val="22"/>
          <w:szCs w:val="22"/>
        </w:rPr>
      </w:pPr>
      <w:r w:rsidRPr="006A4247">
        <w:rPr>
          <w:rFonts w:ascii="Segoe UI" w:hAnsi="Segoe UI" w:cs="Segoe UI"/>
          <w:sz w:val="22"/>
          <w:szCs w:val="22"/>
        </w:rPr>
        <w:t>Tímto postupem bude definován zbývající rozsah předmětu díla tak, aby odpovídal rozsahu prací, které je nutné provést za účelem zhotovení díla. Taková změna je povolenou změnou smlouvy</w:t>
      </w:r>
      <w:r>
        <w:rPr>
          <w:rFonts w:ascii="Segoe UI" w:hAnsi="Segoe UI" w:cs="Segoe UI"/>
          <w:sz w:val="22"/>
          <w:szCs w:val="22"/>
        </w:rPr>
        <w:t>.</w:t>
      </w:r>
    </w:p>
    <w:p w14:paraId="300AF306" w14:textId="441C3365" w:rsidR="006A4247" w:rsidRDefault="006A4247" w:rsidP="006A4247">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6A4247">
        <w:rPr>
          <w:rFonts w:ascii="Segoe UI" w:hAnsi="Segoe UI" w:cs="Segoe UI"/>
          <w:sz w:val="22"/>
          <w:szCs w:val="22"/>
        </w:rPr>
        <w:t>Původní Zhotovitel je povinen k součinnosti s Objednatel</w:t>
      </w:r>
      <w:r>
        <w:rPr>
          <w:rFonts w:ascii="Segoe UI" w:hAnsi="Segoe UI" w:cs="Segoe UI"/>
          <w:sz w:val="22"/>
          <w:szCs w:val="22"/>
        </w:rPr>
        <w:t>em</w:t>
      </w:r>
      <w:r w:rsidRPr="006A4247">
        <w:rPr>
          <w:rFonts w:ascii="Segoe UI" w:hAnsi="Segoe UI" w:cs="Segoe UI"/>
          <w:sz w:val="22"/>
          <w:szCs w:val="22"/>
        </w:rPr>
        <w:t xml:space="preserve"> a novým zhotovitelem v rozsahu, který je nezbytný pro uzavření smlouvy s novým zhotovitelem a pro jeho pokračování v provádění činností k provedení díla</w:t>
      </w:r>
      <w:r w:rsidR="004572BA">
        <w:rPr>
          <w:rFonts w:ascii="Segoe UI" w:hAnsi="Segoe UI" w:cs="Segoe UI"/>
          <w:sz w:val="22"/>
          <w:szCs w:val="22"/>
        </w:rPr>
        <w:t>.</w:t>
      </w:r>
    </w:p>
    <w:p w14:paraId="08EC71DA" w14:textId="007FDEAD" w:rsidR="004572BA" w:rsidRPr="00D45A83" w:rsidRDefault="004572BA" w:rsidP="005806D4">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4572BA">
        <w:rPr>
          <w:rFonts w:ascii="Segoe UI" w:hAnsi="Segoe UI" w:cs="Segoe UI"/>
          <w:sz w:val="22"/>
          <w:szCs w:val="22"/>
        </w:rPr>
        <w:t>Postup dle tohoto článku je právem Objednatel</w:t>
      </w:r>
      <w:r>
        <w:rPr>
          <w:rFonts w:ascii="Segoe UI" w:hAnsi="Segoe UI" w:cs="Segoe UI"/>
          <w:sz w:val="22"/>
          <w:szCs w:val="22"/>
        </w:rPr>
        <w:t>e</w:t>
      </w:r>
      <w:r w:rsidRPr="004572BA">
        <w:rPr>
          <w:rFonts w:ascii="Segoe UI" w:hAnsi="Segoe UI" w:cs="Segoe UI"/>
          <w:sz w:val="22"/>
          <w:szCs w:val="22"/>
        </w:rPr>
        <w:t>, nikoliv je</w:t>
      </w:r>
      <w:r>
        <w:rPr>
          <w:rFonts w:ascii="Segoe UI" w:hAnsi="Segoe UI" w:cs="Segoe UI"/>
          <w:sz w:val="22"/>
          <w:szCs w:val="22"/>
        </w:rPr>
        <w:t>ho</w:t>
      </w:r>
      <w:r w:rsidRPr="004572BA">
        <w:rPr>
          <w:rFonts w:ascii="Segoe UI" w:hAnsi="Segoe UI" w:cs="Segoe UI"/>
          <w:sz w:val="22"/>
          <w:szCs w:val="22"/>
        </w:rPr>
        <w:t xml:space="preserve"> povinností, a nelze se jej právně domáhat</w:t>
      </w:r>
      <w:r>
        <w:rPr>
          <w:rFonts w:ascii="Segoe UI" w:hAnsi="Segoe UI" w:cs="Segoe UI"/>
          <w:sz w:val="22"/>
          <w:szCs w:val="22"/>
        </w:rPr>
        <w:t>.</w:t>
      </w:r>
    </w:p>
    <w:p w14:paraId="2C11C373" w14:textId="77777777" w:rsidR="006A4247" w:rsidRPr="005806D4" w:rsidRDefault="006A4247" w:rsidP="005806D4">
      <w:pPr>
        <w:tabs>
          <w:tab w:val="left" w:pos="426"/>
          <w:tab w:val="left" w:pos="851"/>
        </w:tabs>
        <w:spacing w:after="120" w:line="276" w:lineRule="auto"/>
        <w:ind w:left="426"/>
        <w:jc w:val="both"/>
        <w:rPr>
          <w:rFonts w:ascii="Segoe UI" w:hAnsi="Segoe UI" w:cs="Segoe UI"/>
          <w:bCs/>
          <w:sz w:val="22"/>
          <w:szCs w:val="22"/>
        </w:rPr>
      </w:pPr>
    </w:p>
    <w:p w14:paraId="6E09EB3A" w14:textId="0E49F356" w:rsidR="007575D2" w:rsidRPr="00FF0474" w:rsidRDefault="007575D2"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Ostatní</w:t>
      </w:r>
      <w:r w:rsidR="008C02BC">
        <w:rPr>
          <w:rFonts w:ascii="Segoe UI" w:hAnsi="Segoe UI" w:cs="Segoe UI"/>
          <w:b/>
          <w:sz w:val="22"/>
          <w:szCs w:val="22"/>
        </w:rPr>
        <w:t xml:space="preserve"> a závěrečná</w:t>
      </w:r>
      <w:r w:rsidRPr="00FF0474">
        <w:rPr>
          <w:rFonts w:ascii="Segoe UI" w:hAnsi="Segoe UI" w:cs="Segoe UI"/>
          <w:b/>
          <w:sz w:val="22"/>
          <w:szCs w:val="22"/>
        </w:rPr>
        <w:t xml:space="preserve"> ujednání</w:t>
      </w:r>
    </w:p>
    <w:p w14:paraId="0D91FE12" w14:textId="77777777" w:rsidR="00FD59F2" w:rsidRPr="00FF0474" w:rsidRDefault="00AD009D"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M</w:t>
      </w:r>
      <w:r w:rsidR="00FD59F2" w:rsidRPr="00FF0474">
        <w:rPr>
          <w:rFonts w:ascii="Segoe UI" w:hAnsi="Segoe UI" w:cs="Segoe UI"/>
          <w:sz w:val="22"/>
          <w:szCs w:val="22"/>
        </w:rPr>
        <w:t>ěnit nebo doplnit smlouvu mohou smluvní strany pouze formou písemných dodatků, které budou vzestupně číslovány, výslovně prohlášeny za dodatek této smlouvy a podepsány oprávněnými zástupci smluvních stran.</w:t>
      </w:r>
    </w:p>
    <w:p w14:paraId="34CC9E87" w14:textId="6B6A9D36" w:rsidR="00FD59F2" w:rsidRPr="008C02BC" w:rsidRDefault="00EA0D8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C46515">
        <w:rPr>
          <w:rFonts w:ascii="Segoe UI" w:hAnsi="Segoe UI" w:cs="Segoe UI"/>
          <w:sz w:val="22"/>
          <w:szCs w:val="22"/>
        </w:rPr>
        <w:t>Smlouva nabude platnosti dnem jejího podpisu oběma smluvními stranami a účinnosti dnem zveřejnění v registru smluv dle zákona č. 340/2015 Sb., o zvláštních podmínkách účinnosti některých smluv, uveřejňování těchto smluv a o registru smluv (zákon o registru smluv)</w:t>
      </w:r>
      <w:r w:rsidR="006341F0">
        <w:rPr>
          <w:rFonts w:ascii="Segoe UI" w:hAnsi="Segoe UI" w:cs="Segoe UI"/>
          <w:sz w:val="22"/>
          <w:szCs w:val="22"/>
        </w:rPr>
        <w:t>.</w:t>
      </w:r>
      <w:r w:rsidR="00F3194F" w:rsidRPr="00C46515">
        <w:rPr>
          <w:rFonts w:ascii="Segoe UI" w:hAnsi="Segoe UI" w:cs="Segoe UI"/>
          <w:sz w:val="22"/>
          <w:szCs w:val="22"/>
        </w:rPr>
        <w:t xml:space="preserve"> </w:t>
      </w:r>
      <w:r w:rsidRPr="00C46515">
        <w:rPr>
          <w:rFonts w:ascii="Segoe UI" w:hAnsi="Segoe UI" w:cs="Segoe UI"/>
          <w:sz w:val="22"/>
          <w:szCs w:val="22"/>
        </w:rPr>
        <w:t>Smluvní strany se dohodly, že tuto smlouvu zašle k uveřejnění v registru smluv Objednatel.</w:t>
      </w:r>
      <w:r w:rsidR="00F3194F" w:rsidRPr="00C46515">
        <w:rPr>
          <w:rFonts w:ascii="Segoe UI" w:hAnsi="Segoe UI" w:cs="Segoe UI"/>
          <w:sz w:val="22"/>
          <w:szCs w:val="22"/>
        </w:rPr>
        <w:t xml:space="preserve"> </w:t>
      </w:r>
    </w:p>
    <w:p w14:paraId="28EA7E68" w14:textId="77777777" w:rsidR="00FD59F2"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FD59F2" w:rsidRPr="00FF0474">
        <w:rPr>
          <w:rFonts w:ascii="Segoe UI" w:hAnsi="Segoe UI" w:cs="Segoe UI"/>
          <w:sz w:val="22"/>
          <w:szCs w:val="22"/>
        </w:rPr>
        <w:t xml:space="preserve"> nemůže bez souhlasu </w:t>
      </w:r>
      <w:r w:rsidRPr="00FF0474">
        <w:rPr>
          <w:rFonts w:ascii="Segoe UI" w:hAnsi="Segoe UI" w:cs="Segoe UI"/>
          <w:sz w:val="22"/>
          <w:szCs w:val="22"/>
        </w:rPr>
        <w:t>Objednatel</w:t>
      </w:r>
      <w:r w:rsidR="00FD59F2" w:rsidRPr="00FF0474">
        <w:rPr>
          <w:rFonts w:ascii="Segoe UI" w:hAnsi="Segoe UI" w:cs="Segoe UI"/>
          <w:sz w:val="22"/>
          <w:szCs w:val="22"/>
        </w:rPr>
        <w:t>e postoupit svá práva a povinnosti plynoucí ze smlouvy třetí osobě.</w:t>
      </w:r>
    </w:p>
    <w:p w14:paraId="47001BB2" w14:textId="77777777" w:rsidR="0093239A" w:rsidRPr="00FF0474" w:rsidRDefault="0093239A"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Žádné ustanovení smlouvy nesmí být vykládáno tak, aby omezovalo oprávnění Objednatele uvedená v zadávací dokumentaci veřejné zakázky.</w:t>
      </w:r>
    </w:p>
    <w:p w14:paraId="6A33532E" w14:textId="77777777" w:rsidR="007E3F77" w:rsidRPr="00A46957" w:rsidRDefault="0093239A"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Smluvní strany se podpisem smlouvy dohodly, že vylučují aplikaci ustanovení §</w:t>
      </w:r>
      <w:r w:rsidR="00D51B5D" w:rsidRPr="00FF0474">
        <w:rPr>
          <w:rFonts w:ascii="Segoe UI" w:hAnsi="Segoe UI" w:cs="Segoe UI"/>
          <w:sz w:val="22"/>
          <w:szCs w:val="22"/>
        </w:rPr>
        <w:t> </w:t>
      </w:r>
      <w:r w:rsidRPr="00FF0474">
        <w:rPr>
          <w:rFonts w:ascii="Segoe UI" w:hAnsi="Segoe UI" w:cs="Segoe UI"/>
          <w:sz w:val="22"/>
          <w:szCs w:val="22"/>
        </w:rPr>
        <w:t>557 a §</w:t>
      </w:r>
      <w:r w:rsidR="002552CD">
        <w:rPr>
          <w:rFonts w:ascii="Segoe UI" w:hAnsi="Segoe UI" w:cs="Segoe UI"/>
          <w:sz w:val="22"/>
          <w:szCs w:val="22"/>
        </w:rPr>
        <w:t> </w:t>
      </w:r>
      <w:r w:rsidRPr="00FF0474">
        <w:rPr>
          <w:rFonts w:ascii="Segoe UI" w:hAnsi="Segoe UI" w:cs="Segoe UI"/>
          <w:sz w:val="22"/>
          <w:szCs w:val="22"/>
        </w:rPr>
        <w:t>1805 Občanského zákoníku.</w:t>
      </w:r>
    </w:p>
    <w:p w14:paraId="4E0AEB8B" w14:textId="77777777" w:rsidR="007E3F77" w:rsidRPr="00FF0474" w:rsidRDefault="007E3F7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C46515">
        <w:rPr>
          <w:rFonts w:ascii="Segoe UI" w:hAnsi="Segoe UI" w:cs="Segoe UI"/>
          <w:sz w:val="22"/>
          <w:szCs w:val="22"/>
        </w:rPr>
        <w:t>Smluvní strany vylučují při uzavírání dodatku použití ustanovení § 1740 odst. 3 Občanského zákoníku (Přijetí nabídky). Strany vylučují pro tuto Smlouvu použití ustanovení § 2609 Občanského zákoníku o svépomocném prodeji. Smluvní strany prohlašují, že pro právní vztah založený touto Smlouvou se rovněž vylučuje aplikace § 2611 Občanského zákoníku (poskytnutí přiměřené části odměny) a § 1798 a následujících Občanského zákoníku (smlouvy uzavírané adhezním způsobem).</w:t>
      </w:r>
    </w:p>
    <w:p w14:paraId="13FB198D" w14:textId="77777777" w:rsidR="00147215" w:rsidRPr="00FF0474" w:rsidRDefault="00147215"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Pro vyloučení pochybností Zhotovitel výslovně potvrzuje, že je podnikatelem, uzavírá smlouvu při svém podnikání, a na smlouvu se tudíž neuplatní ustanovení § 1793 Občanského zákoníku.</w:t>
      </w:r>
    </w:p>
    <w:p w14:paraId="230FF8D6" w14:textId="77777777" w:rsidR="00FD59F2"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FD59F2" w:rsidRPr="00FF0474">
        <w:rPr>
          <w:rFonts w:ascii="Segoe UI" w:hAnsi="Segoe UI" w:cs="Segoe UI"/>
          <w:sz w:val="22"/>
          <w:szCs w:val="22"/>
        </w:rPr>
        <w:t xml:space="preserve"> se uzavřením této smlouvy zavazuje, že on, ani osoba s ním propojená ve smyslu §</w:t>
      </w:r>
      <w:r w:rsidR="00135414" w:rsidRPr="00FF0474">
        <w:rPr>
          <w:rFonts w:ascii="Segoe UI" w:hAnsi="Segoe UI" w:cs="Segoe UI"/>
          <w:sz w:val="22"/>
          <w:szCs w:val="22"/>
        </w:rPr>
        <w:t xml:space="preserve"> </w:t>
      </w:r>
      <w:smartTag w:uri="urn:schemas-microsoft-com:office:smarttags" w:element="metricconverter">
        <w:smartTagPr>
          <w:attr w:name="ProductID" w:val="74 a"/>
        </w:smartTagPr>
        <w:r w:rsidR="00DB604D" w:rsidRPr="00FF0474">
          <w:rPr>
            <w:rFonts w:ascii="Segoe UI" w:hAnsi="Segoe UI" w:cs="Segoe UI"/>
            <w:sz w:val="22"/>
            <w:szCs w:val="22"/>
          </w:rPr>
          <w:t>74 a</w:t>
        </w:r>
      </w:smartTag>
      <w:r w:rsidR="00DB604D" w:rsidRPr="00FF0474">
        <w:rPr>
          <w:rFonts w:ascii="Segoe UI" w:hAnsi="Segoe UI" w:cs="Segoe UI"/>
          <w:sz w:val="22"/>
          <w:szCs w:val="22"/>
        </w:rPr>
        <w:t xml:space="preserve"> násl. zákona č. 90/2012 Sb., o obchodních společnostech a družstvech (zákon o obchodních korporacích), </w:t>
      </w:r>
      <w:r w:rsidR="00FD59F2" w:rsidRPr="00FF0474">
        <w:rPr>
          <w:rFonts w:ascii="Segoe UI" w:hAnsi="Segoe UI" w:cs="Segoe UI"/>
          <w:sz w:val="22"/>
          <w:szCs w:val="22"/>
        </w:rPr>
        <w:t>nebude vykonávat činnost technického dozoru při realizaci díla.</w:t>
      </w:r>
      <w:r w:rsidR="00DB604D" w:rsidRPr="00FF0474">
        <w:rPr>
          <w:rFonts w:ascii="Segoe UI" w:hAnsi="Segoe UI" w:cs="Segoe UI"/>
          <w:sz w:val="22"/>
          <w:szCs w:val="22"/>
        </w:rPr>
        <w:t xml:space="preserve"> </w:t>
      </w:r>
    </w:p>
    <w:p w14:paraId="36C9EF94" w14:textId="77777777" w:rsidR="00FD59F2" w:rsidRPr="00FF0474" w:rsidRDefault="00FD59F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Smluvní strany shodně prohlašují, že si smlouvu před jejím podpisem přečetly a dohodly se o celém jejím obsahu, což stvrzují svými podpisy. Smluvní strany svými podpisy současně potvrzují, že smlouvu uzavřely po vzájemném projednání podle jejich svobodné a pravé vůle projevené určitě a srozumitelně a rovněž potvrzují, že při jejím uzavření nebylo zneužito tísně, nezkušenosti, rozumové slabosti, rozrušení nebo lehkomyslnosti žádné ze smluvních stran, a že vzájemná protiplnění, k nimž se strany touto smlouvou zavázaly, nejsou v hrubém nepoměru.</w:t>
      </w:r>
    </w:p>
    <w:p w14:paraId="7BF8BF54" w14:textId="77777777" w:rsidR="0031409E" w:rsidRPr="00B5342F" w:rsidRDefault="007E3F7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Objednatel</w:t>
      </w:r>
      <w:r w:rsidR="000A12FD" w:rsidRPr="00FF0474">
        <w:rPr>
          <w:rFonts w:ascii="Segoe UI" w:hAnsi="Segoe UI" w:cs="Segoe UI"/>
          <w:sz w:val="22"/>
          <w:szCs w:val="22"/>
        </w:rPr>
        <w:t xml:space="preserve"> je při nakládání s veřejnými prostředky povi</w:t>
      </w:r>
      <w:r w:rsidR="00B63B03" w:rsidRPr="00FF0474">
        <w:rPr>
          <w:rFonts w:ascii="Segoe UI" w:hAnsi="Segoe UI" w:cs="Segoe UI"/>
          <w:sz w:val="22"/>
          <w:szCs w:val="22"/>
        </w:rPr>
        <w:t>n</w:t>
      </w:r>
      <w:r w:rsidR="000A12FD" w:rsidRPr="00FF0474">
        <w:rPr>
          <w:rFonts w:ascii="Segoe UI" w:hAnsi="Segoe UI" w:cs="Segoe UI"/>
          <w:sz w:val="22"/>
          <w:szCs w:val="22"/>
        </w:rPr>
        <w:t>no dodržovat ustanovení zákona č. 106/1999 Sb., o svobodném přístupu k informacím, ve znění pozdějších předpisů.</w:t>
      </w:r>
    </w:p>
    <w:p w14:paraId="10D0ED0F" w14:textId="77777777" w:rsidR="00FD59F2" w:rsidRPr="00FF0474" w:rsidRDefault="00FD59F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Nedílnou součástí smlouvy jsou tyto přílohy: </w:t>
      </w:r>
    </w:p>
    <w:p w14:paraId="3A230F86" w14:textId="77777777" w:rsidR="0081514F" w:rsidRDefault="0081514F" w:rsidP="007335B0">
      <w:pPr>
        <w:pStyle w:val="Smlouva-slo"/>
        <w:tabs>
          <w:tab w:val="center" w:pos="4749"/>
        </w:tabs>
        <w:spacing w:before="0" w:after="120" w:line="276" w:lineRule="auto"/>
        <w:rPr>
          <w:rFonts w:ascii="Segoe UI" w:hAnsi="Segoe UI" w:cs="Segoe UI"/>
          <w:sz w:val="22"/>
          <w:szCs w:val="22"/>
        </w:rPr>
      </w:pPr>
      <w:r w:rsidRPr="00FF0474">
        <w:rPr>
          <w:rFonts w:ascii="Segoe UI" w:hAnsi="Segoe UI" w:cs="Segoe UI"/>
          <w:bCs/>
          <w:sz w:val="22"/>
          <w:szCs w:val="22"/>
        </w:rPr>
        <w:t xml:space="preserve">Příloha č. 1: </w:t>
      </w:r>
      <w:r w:rsidR="00A46957">
        <w:rPr>
          <w:rFonts w:ascii="Segoe UI" w:hAnsi="Segoe UI" w:cs="Segoe UI"/>
          <w:bCs/>
          <w:sz w:val="22"/>
          <w:szCs w:val="22"/>
        </w:rPr>
        <w:t>Technická specifikace a oceněný soupis prací</w:t>
      </w:r>
    </w:p>
    <w:p w14:paraId="6E174E8F" w14:textId="77777777" w:rsidR="00C24E95" w:rsidRPr="00FF0474" w:rsidRDefault="00C24E95" w:rsidP="007335B0">
      <w:pPr>
        <w:pStyle w:val="Smlouva-slo"/>
        <w:tabs>
          <w:tab w:val="center" w:pos="4749"/>
        </w:tabs>
        <w:spacing w:before="0" w:after="120" w:line="276" w:lineRule="auto"/>
        <w:rPr>
          <w:rFonts w:ascii="Segoe UI" w:hAnsi="Segoe UI" w:cs="Segoe UI"/>
          <w:bCs/>
          <w:sz w:val="22"/>
          <w:szCs w:val="22"/>
        </w:rPr>
      </w:pPr>
      <w:r w:rsidRPr="00A81337">
        <w:rPr>
          <w:rFonts w:ascii="Segoe UI" w:hAnsi="Segoe UI" w:cs="Segoe UI"/>
          <w:b/>
          <w:i/>
          <w:color w:val="FF0000"/>
          <w:sz w:val="22"/>
          <w:szCs w:val="22"/>
        </w:rPr>
        <w:t xml:space="preserve">Pokyn pro </w:t>
      </w:r>
      <w:r>
        <w:rPr>
          <w:rFonts w:ascii="Segoe UI" w:hAnsi="Segoe UI" w:cs="Segoe UI"/>
          <w:b/>
          <w:i/>
          <w:color w:val="FF0000"/>
          <w:sz w:val="22"/>
          <w:szCs w:val="22"/>
        </w:rPr>
        <w:t>účastníka</w:t>
      </w:r>
      <w:r w:rsidRPr="00A81337">
        <w:rPr>
          <w:rFonts w:ascii="Segoe UI" w:hAnsi="Segoe UI" w:cs="Segoe UI"/>
          <w:i/>
          <w:color w:val="FF0000"/>
          <w:sz w:val="22"/>
          <w:szCs w:val="22"/>
        </w:rPr>
        <w:t xml:space="preserve">: </w:t>
      </w:r>
      <w:r w:rsidRPr="00A81337">
        <w:rPr>
          <w:rFonts w:ascii="Segoe UI" w:hAnsi="Segoe UI" w:cs="Segoe UI"/>
          <w:i/>
          <w:color w:val="FF0000"/>
          <w:sz w:val="22"/>
          <w:szCs w:val="22"/>
        </w:rPr>
        <w:tab/>
      </w:r>
      <w:r>
        <w:rPr>
          <w:rFonts w:ascii="Segoe UI" w:hAnsi="Segoe UI" w:cs="Segoe UI"/>
          <w:i/>
          <w:color w:val="FF0000"/>
          <w:sz w:val="22"/>
          <w:szCs w:val="22"/>
        </w:rPr>
        <w:t>účastník</w:t>
      </w:r>
      <w:r w:rsidRPr="00A81337">
        <w:rPr>
          <w:rFonts w:ascii="Segoe UI" w:hAnsi="Segoe UI" w:cs="Segoe UI"/>
          <w:i/>
          <w:color w:val="FF0000"/>
          <w:sz w:val="22"/>
          <w:szCs w:val="22"/>
        </w:rPr>
        <w:t xml:space="preserve"> při zpracování nabídky provede ocenění </w:t>
      </w:r>
      <w:r>
        <w:rPr>
          <w:rFonts w:ascii="Segoe UI" w:hAnsi="Segoe UI" w:cs="Segoe UI"/>
          <w:i/>
          <w:color w:val="FF0000"/>
          <w:sz w:val="22"/>
          <w:szCs w:val="22"/>
        </w:rPr>
        <w:t>soupisu prací</w:t>
      </w:r>
      <w:r w:rsidRPr="00A81337">
        <w:rPr>
          <w:rFonts w:ascii="Segoe UI" w:hAnsi="Segoe UI" w:cs="Segoe UI"/>
          <w:i/>
          <w:color w:val="FF0000"/>
          <w:sz w:val="22"/>
          <w:szCs w:val="22"/>
        </w:rPr>
        <w:t xml:space="preserve">, který obdržel od zadavatele jako součást zadávací dokumentace, a takto zpracovaný </w:t>
      </w:r>
      <w:r>
        <w:rPr>
          <w:rFonts w:ascii="Segoe UI" w:hAnsi="Segoe UI" w:cs="Segoe UI"/>
          <w:i/>
          <w:color w:val="FF0000"/>
          <w:sz w:val="22"/>
          <w:szCs w:val="22"/>
        </w:rPr>
        <w:t>soupis prací</w:t>
      </w:r>
      <w:r w:rsidRPr="00A81337">
        <w:rPr>
          <w:rFonts w:ascii="Segoe UI" w:hAnsi="Segoe UI" w:cs="Segoe UI"/>
          <w:i/>
          <w:color w:val="FF0000"/>
          <w:sz w:val="22"/>
          <w:szCs w:val="22"/>
        </w:rPr>
        <w:t xml:space="preserve"> připojí jako přílohu č. 1 k návrhu smlouvy předkládanému jako součást nabídky</w:t>
      </w:r>
    </w:p>
    <w:p w14:paraId="0F2DBDB6" w14:textId="77777777" w:rsidR="00F16B8E" w:rsidRDefault="003F6592" w:rsidP="007335B0">
      <w:pPr>
        <w:pStyle w:val="Smlouva-slo"/>
        <w:tabs>
          <w:tab w:val="center" w:pos="4749"/>
        </w:tabs>
        <w:spacing w:before="0" w:after="120" w:line="276" w:lineRule="auto"/>
        <w:rPr>
          <w:rFonts w:ascii="Segoe UI" w:hAnsi="Segoe UI" w:cs="Segoe UI"/>
          <w:bCs/>
          <w:sz w:val="22"/>
          <w:szCs w:val="22"/>
        </w:rPr>
      </w:pPr>
      <w:r w:rsidRPr="00FF0474">
        <w:rPr>
          <w:rFonts w:ascii="Segoe UI" w:hAnsi="Segoe UI" w:cs="Segoe UI"/>
          <w:bCs/>
          <w:sz w:val="22"/>
          <w:szCs w:val="22"/>
        </w:rPr>
        <w:t xml:space="preserve">Příloha č. </w:t>
      </w:r>
      <w:r w:rsidR="001D4F2D">
        <w:rPr>
          <w:rFonts w:ascii="Segoe UI" w:hAnsi="Segoe UI" w:cs="Segoe UI"/>
          <w:bCs/>
          <w:sz w:val="22"/>
          <w:szCs w:val="22"/>
        </w:rPr>
        <w:t>2</w:t>
      </w:r>
      <w:r w:rsidRPr="00FF0474">
        <w:rPr>
          <w:rFonts w:ascii="Segoe UI" w:hAnsi="Segoe UI" w:cs="Segoe UI"/>
          <w:bCs/>
          <w:sz w:val="22"/>
          <w:szCs w:val="22"/>
        </w:rPr>
        <w:t>: Seznam</w:t>
      </w:r>
      <w:r w:rsidR="000A7C44" w:rsidRPr="00FF0474">
        <w:rPr>
          <w:rFonts w:ascii="Segoe UI" w:hAnsi="Segoe UI" w:cs="Segoe UI"/>
          <w:bCs/>
          <w:sz w:val="22"/>
          <w:szCs w:val="22"/>
        </w:rPr>
        <w:t xml:space="preserve"> kontaktních</w:t>
      </w:r>
      <w:r w:rsidRPr="00FF0474">
        <w:rPr>
          <w:rFonts w:ascii="Segoe UI" w:hAnsi="Segoe UI" w:cs="Segoe UI"/>
          <w:bCs/>
          <w:sz w:val="22"/>
          <w:szCs w:val="22"/>
        </w:rPr>
        <w:t xml:space="preserve"> osob</w:t>
      </w:r>
      <w:r w:rsidR="00F546B9" w:rsidRPr="00FF0474">
        <w:rPr>
          <w:rFonts w:ascii="Segoe UI" w:hAnsi="Segoe UI" w:cs="Segoe UI"/>
          <w:bCs/>
          <w:sz w:val="22"/>
          <w:szCs w:val="22"/>
        </w:rPr>
        <w:t xml:space="preserve"> </w:t>
      </w:r>
    </w:p>
    <w:p w14:paraId="68D3A909" w14:textId="72E77FDF" w:rsidR="00C24E95" w:rsidRPr="00FF0474" w:rsidRDefault="00C24E95" w:rsidP="007335B0">
      <w:pPr>
        <w:pStyle w:val="Smlouva-slo"/>
        <w:tabs>
          <w:tab w:val="center" w:pos="4749"/>
        </w:tabs>
        <w:spacing w:before="0" w:after="120" w:line="276" w:lineRule="auto"/>
        <w:rPr>
          <w:rFonts w:ascii="Segoe UI" w:hAnsi="Segoe UI" w:cs="Segoe UI"/>
          <w:bCs/>
          <w:sz w:val="22"/>
          <w:szCs w:val="22"/>
        </w:rPr>
      </w:pPr>
      <w:r w:rsidRPr="00A81337">
        <w:rPr>
          <w:rFonts w:ascii="Segoe UI" w:hAnsi="Segoe UI" w:cs="Segoe UI"/>
          <w:b/>
          <w:i/>
          <w:color w:val="FF0000"/>
          <w:sz w:val="22"/>
          <w:szCs w:val="22"/>
        </w:rPr>
        <w:t xml:space="preserve">Pokyn pro </w:t>
      </w:r>
      <w:r>
        <w:rPr>
          <w:rFonts w:ascii="Segoe UI" w:hAnsi="Segoe UI" w:cs="Segoe UI"/>
          <w:b/>
          <w:i/>
          <w:color w:val="FF0000"/>
          <w:sz w:val="22"/>
          <w:szCs w:val="22"/>
        </w:rPr>
        <w:t>účastníka</w:t>
      </w:r>
      <w:r w:rsidRPr="00A81337">
        <w:rPr>
          <w:rFonts w:ascii="Segoe UI" w:hAnsi="Segoe UI" w:cs="Segoe UI"/>
          <w:i/>
          <w:color w:val="FF0000"/>
          <w:sz w:val="22"/>
          <w:szCs w:val="22"/>
        </w:rPr>
        <w:t xml:space="preserve">: </w:t>
      </w:r>
      <w:r w:rsidRPr="00A81337">
        <w:rPr>
          <w:rFonts w:ascii="Segoe UI" w:hAnsi="Segoe UI" w:cs="Segoe UI"/>
          <w:i/>
          <w:color w:val="FF0000"/>
          <w:sz w:val="22"/>
          <w:szCs w:val="22"/>
        </w:rPr>
        <w:tab/>
      </w:r>
      <w:r>
        <w:rPr>
          <w:rFonts w:ascii="Segoe UI" w:hAnsi="Segoe UI" w:cs="Segoe UI"/>
          <w:i/>
          <w:color w:val="FF0000"/>
          <w:sz w:val="22"/>
          <w:szCs w:val="22"/>
        </w:rPr>
        <w:t>účastník</w:t>
      </w:r>
      <w:r w:rsidRPr="00A81337">
        <w:rPr>
          <w:rFonts w:ascii="Segoe UI" w:hAnsi="Segoe UI" w:cs="Segoe UI"/>
          <w:i/>
          <w:color w:val="FF0000"/>
          <w:sz w:val="22"/>
          <w:szCs w:val="22"/>
        </w:rPr>
        <w:t xml:space="preserve"> při zpracování nabídky doplní požadované údaje do přílohy č.</w:t>
      </w:r>
      <w:r w:rsidR="005806D4">
        <w:rPr>
          <w:rFonts w:ascii="Segoe UI" w:hAnsi="Segoe UI" w:cs="Segoe UI"/>
          <w:i/>
          <w:color w:val="FF0000"/>
          <w:sz w:val="22"/>
          <w:szCs w:val="22"/>
        </w:rPr>
        <w:t> </w:t>
      </w:r>
      <w:r w:rsidRPr="00A81337">
        <w:rPr>
          <w:rFonts w:ascii="Segoe UI" w:hAnsi="Segoe UI" w:cs="Segoe UI"/>
          <w:i/>
          <w:color w:val="FF0000"/>
          <w:sz w:val="22"/>
          <w:szCs w:val="22"/>
        </w:rPr>
        <w:t>2</w:t>
      </w:r>
    </w:p>
    <w:p w14:paraId="1B08A7C5" w14:textId="730B1C8B" w:rsidR="00C24E95" w:rsidRDefault="00C24E95" w:rsidP="00135749">
      <w:pPr>
        <w:pStyle w:val="Zkladntext"/>
        <w:spacing w:after="120" w:line="276" w:lineRule="auto"/>
        <w:rPr>
          <w:rFonts w:ascii="Segoe UI" w:hAnsi="Segoe UI" w:cs="Segoe UI"/>
          <w:bCs/>
          <w:sz w:val="22"/>
          <w:szCs w:val="22"/>
        </w:rPr>
      </w:pPr>
      <w:r>
        <w:rPr>
          <w:rFonts w:ascii="Segoe UI" w:hAnsi="Segoe UI" w:cs="Segoe UI"/>
          <w:bCs/>
          <w:snapToGrid w:val="0"/>
          <w:sz w:val="22"/>
          <w:szCs w:val="22"/>
          <w:lang w:val="cs-CZ"/>
        </w:rPr>
        <w:t xml:space="preserve">Příloha č. </w:t>
      </w:r>
      <w:r w:rsidR="00A46957">
        <w:rPr>
          <w:rFonts w:ascii="Segoe UI" w:hAnsi="Segoe UI" w:cs="Segoe UI"/>
          <w:bCs/>
          <w:snapToGrid w:val="0"/>
          <w:sz w:val="22"/>
          <w:szCs w:val="22"/>
          <w:lang w:val="cs-CZ"/>
        </w:rPr>
        <w:t>3</w:t>
      </w:r>
      <w:r w:rsidR="00DD6D3A">
        <w:rPr>
          <w:rFonts w:ascii="Segoe UI" w:hAnsi="Segoe UI" w:cs="Segoe UI"/>
          <w:bCs/>
          <w:snapToGrid w:val="0"/>
          <w:sz w:val="22"/>
          <w:szCs w:val="22"/>
          <w:lang w:val="cs-CZ"/>
        </w:rPr>
        <w:t>:</w:t>
      </w:r>
      <w:r w:rsidRPr="00C24E95">
        <w:rPr>
          <w:rFonts w:ascii="Segoe UI" w:hAnsi="Segoe UI" w:cs="Segoe UI"/>
          <w:bCs/>
          <w:sz w:val="22"/>
          <w:szCs w:val="22"/>
        </w:rPr>
        <w:t xml:space="preserve"> </w:t>
      </w:r>
      <w:r w:rsidRPr="00085507">
        <w:rPr>
          <w:rFonts w:ascii="Segoe UI" w:hAnsi="Segoe UI" w:cs="Segoe UI"/>
          <w:bCs/>
          <w:sz w:val="22"/>
          <w:szCs w:val="22"/>
        </w:rPr>
        <w:t>Požadavky související se sociální odpovědností</w:t>
      </w:r>
    </w:p>
    <w:p w14:paraId="540A9ACE" w14:textId="0B0EE5E2" w:rsidR="006439ED" w:rsidRPr="00DD6D3A" w:rsidRDefault="006439ED" w:rsidP="00135749">
      <w:pPr>
        <w:pStyle w:val="Zkladntext"/>
        <w:spacing w:after="120" w:line="276" w:lineRule="auto"/>
        <w:rPr>
          <w:rFonts w:ascii="Segoe UI" w:hAnsi="Segoe UI" w:cs="Segoe UI"/>
          <w:bCs/>
          <w:snapToGrid w:val="0"/>
          <w:sz w:val="22"/>
          <w:szCs w:val="22"/>
          <w:lang w:val="cs-CZ"/>
        </w:rPr>
      </w:pPr>
      <w:r>
        <w:rPr>
          <w:rFonts w:ascii="Segoe UI" w:hAnsi="Segoe UI" w:cs="Segoe UI"/>
          <w:bCs/>
          <w:sz w:val="22"/>
          <w:szCs w:val="22"/>
          <w:lang w:val="cs-CZ"/>
        </w:rPr>
        <w:t xml:space="preserve">Příloha č. </w:t>
      </w:r>
      <w:r w:rsidR="00905C3F">
        <w:rPr>
          <w:rFonts w:ascii="Segoe UI" w:hAnsi="Segoe UI" w:cs="Segoe UI"/>
          <w:bCs/>
          <w:sz w:val="22"/>
          <w:szCs w:val="22"/>
          <w:lang w:val="cs-CZ"/>
        </w:rPr>
        <w:t>4</w:t>
      </w:r>
      <w:r>
        <w:rPr>
          <w:rFonts w:ascii="Segoe UI" w:hAnsi="Segoe UI" w:cs="Segoe UI"/>
          <w:bCs/>
          <w:sz w:val="22"/>
          <w:szCs w:val="22"/>
          <w:lang w:val="cs-CZ"/>
        </w:rPr>
        <w:t>: P</w:t>
      </w:r>
      <w:r w:rsidRPr="006439ED">
        <w:rPr>
          <w:rFonts w:ascii="Segoe UI" w:hAnsi="Segoe UI" w:cs="Segoe UI"/>
          <w:bCs/>
          <w:sz w:val="22"/>
          <w:szCs w:val="22"/>
          <w:lang w:val="cs-CZ"/>
        </w:rPr>
        <w:t>ožadavky objednatele na pravidla realizace předmětu zakázky</w:t>
      </w:r>
    </w:p>
    <w:p w14:paraId="361900D1" w14:textId="77777777" w:rsidR="00A133C1" w:rsidRPr="00FF0474" w:rsidRDefault="00A133C1" w:rsidP="000F528D">
      <w:pPr>
        <w:pStyle w:val="Zkladntext"/>
        <w:spacing w:line="276" w:lineRule="auto"/>
        <w:rPr>
          <w:rFonts w:ascii="Segoe UI" w:hAnsi="Segoe UI" w:cs="Segoe UI"/>
          <w:sz w:val="22"/>
          <w:szCs w:val="22"/>
        </w:rPr>
      </w:pPr>
    </w:p>
    <w:p w14:paraId="78411A01" w14:textId="77777777" w:rsidR="00F16B8E" w:rsidRPr="00FF0474" w:rsidRDefault="00F16B8E" w:rsidP="000F528D">
      <w:pPr>
        <w:pStyle w:val="Zkladntext"/>
        <w:spacing w:line="276" w:lineRule="auto"/>
        <w:rPr>
          <w:rFonts w:ascii="Segoe UI" w:hAnsi="Segoe UI" w:cs="Segoe UI"/>
          <w:sz w:val="22"/>
          <w:szCs w:val="22"/>
        </w:rPr>
      </w:pPr>
    </w:p>
    <w:tbl>
      <w:tblPr>
        <w:tblW w:w="0" w:type="auto"/>
        <w:tblLook w:val="01E0" w:firstRow="1" w:lastRow="1" w:firstColumn="1" w:lastColumn="1" w:noHBand="0" w:noVBand="0"/>
      </w:tblPr>
      <w:tblGrid>
        <w:gridCol w:w="4466"/>
        <w:gridCol w:w="4463"/>
      </w:tblGrid>
      <w:tr w:rsidR="007575D2" w:rsidRPr="00FF0474" w14:paraId="608E07B7" w14:textId="77777777" w:rsidTr="00552F5F">
        <w:trPr>
          <w:trHeight w:val="2018"/>
        </w:trPr>
        <w:tc>
          <w:tcPr>
            <w:tcW w:w="4606" w:type="dxa"/>
          </w:tcPr>
          <w:p w14:paraId="748F8E86" w14:textId="77777777" w:rsidR="000F528D" w:rsidRPr="00FF0474" w:rsidRDefault="000F528D" w:rsidP="000F528D">
            <w:pPr>
              <w:tabs>
                <w:tab w:val="num" w:pos="360"/>
              </w:tabs>
              <w:spacing w:after="120" w:line="276" w:lineRule="auto"/>
              <w:rPr>
                <w:rFonts w:ascii="Segoe UI" w:hAnsi="Segoe UI" w:cs="Segoe UI"/>
                <w:snapToGrid w:val="0"/>
                <w:sz w:val="22"/>
                <w:szCs w:val="22"/>
              </w:rPr>
            </w:pPr>
          </w:p>
          <w:p w14:paraId="425B95C1" w14:textId="77777777" w:rsidR="00972211" w:rsidRPr="00FF0474" w:rsidRDefault="00972211" w:rsidP="000F528D">
            <w:pPr>
              <w:tabs>
                <w:tab w:val="num" w:pos="360"/>
              </w:tabs>
              <w:spacing w:after="120" w:line="276" w:lineRule="auto"/>
              <w:rPr>
                <w:rFonts w:ascii="Segoe UI" w:hAnsi="Segoe UI" w:cs="Segoe UI"/>
                <w:snapToGrid w:val="0"/>
                <w:sz w:val="22"/>
                <w:szCs w:val="22"/>
              </w:rPr>
            </w:pPr>
          </w:p>
          <w:p w14:paraId="4E8CD651" w14:textId="77777777" w:rsidR="007575D2" w:rsidRPr="00FF0474" w:rsidRDefault="007575D2" w:rsidP="000F528D">
            <w:pPr>
              <w:tabs>
                <w:tab w:val="num" w:pos="360"/>
              </w:tabs>
              <w:spacing w:after="120" w:line="276" w:lineRule="auto"/>
              <w:rPr>
                <w:rFonts w:ascii="Segoe UI" w:hAnsi="Segoe UI" w:cs="Segoe UI"/>
                <w:snapToGrid w:val="0"/>
                <w:sz w:val="22"/>
                <w:szCs w:val="22"/>
              </w:rPr>
            </w:pPr>
            <w:r w:rsidRPr="00FF0474">
              <w:rPr>
                <w:rFonts w:ascii="Segoe UI" w:hAnsi="Segoe UI" w:cs="Segoe UI"/>
                <w:snapToGrid w:val="0"/>
                <w:sz w:val="22"/>
                <w:szCs w:val="22"/>
              </w:rPr>
              <w:t>V ……………….. dne …………..</w:t>
            </w:r>
            <w:r w:rsidR="009E6D26" w:rsidRPr="00FF0474">
              <w:rPr>
                <w:rFonts w:ascii="Segoe UI" w:hAnsi="Segoe UI" w:cs="Segoe UI"/>
                <w:snapToGrid w:val="0"/>
                <w:sz w:val="22"/>
                <w:szCs w:val="22"/>
              </w:rPr>
              <w:t xml:space="preserve">  </w:t>
            </w:r>
          </w:p>
          <w:p w14:paraId="0C06CD07" w14:textId="77777777" w:rsidR="00972211" w:rsidRPr="00FF0474" w:rsidRDefault="00972211" w:rsidP="000F528D">
            <w:pPr>
              <w:tabs>
                <w:tab w:val="num" w:pos="426"/>
              </w:tabs>
              <w:spacing w:after="120" w:line="276" w:lineRule="auto"/>
              <w:rPr>
                <w:rFonts w:ascii="Segoe UI" w:hAnsi="Segoe UI" w:cs="Segoe UI"/>
                <w:snapToGrid w:val="0"/>
                <w:sz w:val="22"/>
                <w:szCs w:val="22"/>
              </w:rPr>
            </w:pPr>
          </w:p>
        </w:tc>
        <w:tc>
          <w:tcPr>
            <w:tcW w:w="4606" w:type="dxa"/>
          </w:tcPr>
          <w:p w14:paraId="7BF432B9" w14:textId="77777777" w:rsidR="000F528D" w:rsidRPr="00FF0474" w:rsidRDefault="000F528D" w:rsidP="000F528D">
            <w:pPr>
              <w:tabs>
                <w:tab w:val="num" w:pos="360"/>
              </w:tabs>
              <w:spacing w:after="120" w:line="276" w:lineRule="auto"/>
              <w:rPr>
                <w:rFonts w:ascii="Segoe UI" w:hAnsi="Segoe UI" w:cs="Segoe UI"/>
                <w:snapToGrid w:val="0"/>
                <w:sz w:val="22"/>
                <w:szCs w:val="22"/>
              </w:rPr>
            </w:pPr>
          </w:p>
          <w:p w14:paraId="624AD15A" w14:textId="77777777" w:rsidR="00972211" w:rsidRPr="00FF0474" w:rsidRDefault="00972211" w:rsidP="000F528D">
            <w:pPr>
              <w:tabs>
                <w:tab w:val="num" w:pos="360"/>
              </w:tabs>
              <w:spacing w:after="120" w:line="276" w:lineRule="auto"/>
              <w:rPr>
                <w:rFonts w:ascii="Segoe UI" w:hAnsi="Segoe UI" w:cs="Segoe UI"/>
                <w:snapToGrid w:val="0"/>
                <w:sz w:val="22"/>
                <w:szCs w:val="22"/>
              </w:rPr>
            </w:pPr>
          </w:p>
          <w:p w14:paraId="6B4E4422" w14:textId="77777777" w:rsidR="007575D2" w:rsidRPr="00FF0474" w:rsidRDefault="004A108C" w:rsidP="000F528D">
            <w:pPr>
              <w:tabs>
                <w:tab w:val="num" w:pos="360"/>
              </w:tabs>
              <w:spacing w:after="120" w:line="276" w:lineRule="auto"/>
              <w:rPr>
                <w:rFonts w:ascii="Segoe UI" w:hAnsi="Segoe UI" w:cs="Segoe UI"/>
                <w:snapToGrid w:val="0"/>
                <w:sz w:val="22"/>
                <w:szCs w:val="22"/>
              </w:rPr>
            </w:pPr>
            <w:r w:rsidRPr="00FF0474">
              <w:rPr>
                <w:rFonts w:ascii="Segoe UI" w:hAnsi="Segoe UI" w:cs="Segoe UI"/>
                <w:snapToGrid w:val="0"/>
                <w:sz w:val="22"/>
                <w:szCs w:val="22"/>
              </w:rPr>
              <w:t xml:space="preserve">    </w:t>
            </w:r>
            <w:r w:rsidR="007575D2" w:rsidRPr="00FF0474">
              <w:rPr>
                <w:rFonts w:ascii="Segoe UI" w:hAnsi="Segoe UI" w:cs="Segoe UI"/>
                <w:snapToGrid w:val="0"/>
                <w:sz w:val="22"/>
                <w:szCs w:val="22"/>
              </w:rPr>
              <w:t>V ……………….. dne …………..</w:t>
            </w:r>
          </w:p>
          <w:p w14:paraId="3498AF68" w14:textId="77777777" w:rsidR="007575D2" w:rsidRPr="00FF0474" w:rsidRDefault="007575D2" w:rsidP="000F528D">
            <w:pPr>
              <w:tabs>
                <w:tab w:val="num" w:pos="426"/>
              </w:tabs>
              <w:spacing w:after="120" w:line="276" w:lineRule="auto"/>
              <w:rPr>
                <w:rFonts w:ascii="Segoe UI" w:hAnsi="Segoe UI" w:cs="Segoe UI"/>
                <w:snapToGrid w:val="0"/>
                <w:sz w:val="22"/>
                <w:szCs w:val="22"/>
              </w:rPr>
            </w:pPr>
          </w:p>
        </w:tc>
      </w:tr>
      <w:tr w:rsidR="007575D2" w:rsidRPr="00FF0474" w14:paraId="2851CE7F" w14:textId="77777777" w:rsidTr="00552F5F">
        <w:trPr>
          <w:trHeight w:val="558"/>
        </w:trPr>
        <w:tc>
          <w:tcPr>
            <w:tcW w:w="4606" w:type="dxa"/>
          </w:tcPr>
          <w:p w14:paraId="43CAD6A4" w14:textId="77777777" w:rsidR="007575D2" w:rsidRPr="00FF0474" w:rsidRDefault="007575D2" w:rsidP="00552F5F">
            <w:pPr>
              <w:tabs>
                <w:tab w:val="num" w:pos="360"/>
                <w:tab w:val="left" w:pos="1418"/>
              </w:tabs>
              <w:spacing w:after="120" w:line="276" w:lineRule="auto"/>
              <w:rPr>
                <w:rFonts w:ascii="Segoe UI" w:hAnsi="Segoe UI" w:cs="Segoe UI"/>
                <w:snapToGrid w:val="0"/>
                <w:sz w:val="22"/>
                <w:szCs w:val="22"/>
              </w:rPr>
            </w:pPr>
            <w:r w:rsidRPr="00FF0474">
              <w:rPr>
                <w:rFonts w:ascii="Segoe UI" w:hAnsi="Segoe UI" w:cs="Segoe UI"/>
                <w:snapToGrid w:val="0"/>
                <w:sz w:val="22"/>
                <w:szCs w:val="22"/>
              </w:rPr>
              <w:t xml:space="preserve">         </w:t>
            </w:r>
            <w:r w:rsidR="00303572" w:rsidRPr="00FF0474">
              <w:rPr>
                <w:rFonts w:ascii="Segoe UI" w:hAnsi="Segoe UI" w:cs="Segoe UI"/>
                <w:snapToGrid w:val="0"/>
                <w:sz w:val="22"/>
                <w:szCs w:val="22"/>
              </w:rPr>
              <w:t xml:space="preserve">Za </w:t>
            </w:r>
            <w:r w:rsidR="00BE2007" w:rsidRPr="00FF0474">
              <w:rPr>
                <w:rFonts w:ascii="Segoe UI" w:hAnsi="Segoe UI" w:cs="Segoe UI"/>
                <w:snapToGrid w:val="0"/>
                <w:sz w:val="22"/>
                <w:szCs w:val="22"/>
              </w:rPr>
              <w:t>Objednatel</w:t>
            </w:r>
            <w:r w:rsidR="00303572" w:rsidRPr="00FF0474">
              <w:rPr>
                <w:rFonts w:ascii="Segoe UI" w:hAnsi="Segoe UI" w:cs="Segoe UI"/>
                <w:snapToGrid w:val="0"/>
                <w:sz w:val="22"/>
                <w:szCs w:val="22"/>
              </w:rPr>
              <w:t>e</w:t>
            </w:r>
          </w:p>
        </w:tc>
        <w:tc>
          <w:tcPr>
            <w:tcW w:w="4606" w:type="dxa"/>
          </w:tcPr>
          <w:p w14:paraId="57991F47" w14:textId="7C464EC0" w:rsidR="007575D2" w:rsidRPr="00FF0474" w:rsidRDefault="007575D2" w:rsidP="00552F5F">
            <w:pPr>
              <w:tabs>
                <w:tab w:val="num" w:pos="360"/>
                <w:tab w:val="left" w:pos="1418"/>
              </w:tabs>
              <w:spacing w:after="120" w:line="276" w:lineRule="auto"/>
              <w:rPr>
                <w:rFonts w:ascii="Segoe UI" w:hAnsi="Segoe UI" w:cs="Segoe UI"/>
                <w:snapToGrid w:val="0"/>
                <w:sz w:val="22"/>
                <w:szCs w:val="22"/>
              </w:rPr>
            </w:pPr>
            <w:r w:rsidRPr="00FF0474">
              <w:rPr>
                <w:rFonts w:ascii="Segoe UI" w:hAnsi="Segoe UI" w:cs="Segoe UI"/>
                <w:snapToGrid w:val="0"/>
                <w:sz w:val="22"/>
                <w:szCs w:val="22"/>
              </w:rPr>
              <w:t xml:space="preserve">           </w:t>
            </w:r>
            <w:r w:rsidR="00303572" w:rsidRPr="00FF0474">
              <w:rPr>
                <w:rFonts w:ascii="Segoe UI" w:hAnsi="Segoe UI" w:cs="Segoe UI"/>
                <w:snapToGrid w:val="0"/>
                <w:sz w:val="22"/>
                <w:szCs w:val="22"/>
              </w:rPr>
              <w:t xml:space="preserve">Za </w:t>
            </w:r>
            <w:r w:rsidR="00BE2007" w:rsidRPr="00FF0474">
              <w:rPr>
                <w:rFonts w:ascii="Segoe UI" w:hAnsi="Segoe UI" w:cs="Segoe UI"/>
                <w:snapToGrid w:val="0"/>
                <w:sz w:val="22"/>
                <w:szCs w:val="22"/>
              </w:rPr>
              <w:t>Zhotovitel</w:t>
            </w:r>
            <w:r w:rsidR="00303572" w:rsidRPr="00FF0474">
              <w:rPr>
                <w:rFonts w:ascii="Segoe UI" w:hAnsi="Segoe UI" w:cs="Segoe UI"/>
                <w:snapToGrid w:val="0"/>
                <w:sz w:val="22"/>
                <w:szCs w:val="22"/>
              </w:rPr>
              <w:t>e</w:t>
            </w:r>
          </w:p>
        </w:tc>
      </w:tr>
    </w:tbl>
    <w:p w14:paraId="656BA099" w14:textId="77777777" w:rsidR="009651A1" w:rsidRPr="00FF0474" w:rsidRDefault="009651A1" w:rsidP="00552F5F">
      <w:pPr>
        <w:tabs>
          <w:tab w:val="center" w:pos="1418"/>
          <w:tab w:val="center" w:pos="6663"/>
        </w:tabs>
        <w:rPr>
          <w:rFonts w:ascii="Segoe UI" w:hAnsi="Segoe UI" w:cs="Segoe UI"/>
          <w:sz w:val="22"/>
          <w:szCs w:val="22"/>
        </w:rPr>
      </w:pPr>
    </w:p>
    <w:p w14:paraId="6CFCEBD7" w14:textId="77777777" w:rsidR="009651A1" w:rsidRPr="00FF0474" w:rsidRDefault="009651A1" w:rsidP="00552F5F">
      <w:pPr>
        <w:tabs>
          <w:tab w:val="center" w:pos="1418"/>
          <w:tab w:val="center" w:pos="6663"/>
        </w:tabs>
        <w:rPr>
          <w:rFonts w:ascii="Segoe UI" w:hAnsi="Segoe UI" w:cs="Segoe UI"/>
          <w:sz w:val="22"/>
          <w:szCs w:val="22"/>
        </w:rPr>
      </w:pPr>
    </w:p>
    <w:p w14:paraId="3DF08447" w14:textId="77777777" w:rsidR="00C92A12" w:rsidRPr="00FF0474" w:rsidRDefault="00C92A12" w:rsidP="00552F5F">
      <w:pPr>
        <w:tabs>
          <w:tab w:val="center" w:pos="1418"/>
          <w:tab w:val="center" w:pos="6663"/>
        </w:tabs>
        <w:rPr>
          <w:rFonts w:ascii="Segoe UI" w:hAnsi="Segoe UI" w:cs="Segoe UI"/>
          <w:sz w:val="22"/>
          <w:szCs w:val="22"/>
        </w:rPr>
      </w:pPr>
    </w:p>
    <w:p w14:paraId="4F0F644B" w14:textId="77777777" w:rsidR="009651A1" w:rsidRPr="00FF0474" w:rsidRDefault="009651A1" w:rsidP="00552F5F">
      <w:pPr>
        <w:tabs>
          <w:tab w:val="center" w:pos="1418"/>
          <w:tab w:val="center" w:pos="6663"/>
        </w:tabs>
        <w:rPr>
          <w:rFonts w:ascii="Segoe UI" w:hAnsi="Segoe UI" w:cs="Segoe UI"/>
          <w:sz w:val="22"/>
          <w:szCs w:val="22"/>
        </w:rPr>
      </w:pPr>
    </w:p>
    <w:p w14:paraId="1C877C8C" w14:textId="77777777" w:rsidR="00552F5F" w:rsidRPr="00FF0474" w:rsidRDefault="00552F5F" w:rsidP="00552F5F">
      <w:pPr>
        <w:tabs>
          <w:tab w:val="center" w:pos="1418"/>
          <w:tab w:val="center" w:pos="6663"/>
        </w:tabs>
        <w:rPr>
          <w:rFonts w:ascii="Segoe UI" w:hAnsi="Segoe UI" w:cs="Segoe UI"/>
          <w:sz w:val="22"/>
          <w:szCs w:val="22"/>
        </w:rPr>
      </w:pPr>
    </w:p>
    <w:p w14:paraId="14C1BE89" w14:textId="77777777" w:rsidR="009651A1" w:rsidRPr="00FF0474" w:rsidRDefault="00552F5F" w:rsidP="00210896">
      <w:pPr>
        <w:tabs>
          <w:tab w:val="center" w:pos="1418"/>
          <w:tab w:val="center" w:pos="6663"/>
        </w:tabs>
        <w:rPr>
          <w:rFonts w:ascii="Segoe UI" w:hAnsi="Segoe UI" w:cs="Segoe UI"/>
          <w:sz w:val="22"/>
          <w:szCs w:val="22"/>
        </w:rPr>
      </w:pPr>
      <w:r w:rsidRPr="00FF0474">
        <w:rPr>
          <w:rFonts w:ascii="Segoe UI" w:hAnsi="Segoe UI" w:cs="Segoe UI"/>
          <w:sz w:val="22"/>
          <w:szCs w:val="22"/>
        </w:rPr>
        <w:tab/>
      </w:r>
      <w:r w:rsidRPr="00FF0474">
        <w:rPr>
          <w:rFonts w:ascii="Segoe UI" w:hAnsi="Segoe UI" w:cs="Segoe UI"/>
          <w:sz w:val="22"/>
          <w:szCs w:val="22"/>
        </w:rPr>
        <w:tab/>
      </w:r>
    </w:p>
    <w:p w14:paraId="5031BF87" w14:textId="77777777" w:rsidR="00FA00C8" w:rsidRDefault="00FA00C8" w:rsidP="00480E61">
      <w:pPr>
        <w:spacing w:before="960" w:line="276" w:lineRule="auto"/>
        <w:rPr>
          <w:rFonts w:ascii="Segoe UI" w:hAnsi="Segoe UI" w:cs="Segoe UI"/>
          <w:sz w:val="22"/>
          <w:szCs w:val="22"/>
        </w:rPr>
      </w:pPr>
    </w:p>
    <w:p w14:paraId="128D3BA5" w14:textId="77777777" w:rsidR="00FA00C8" w:rsidRDefault="00FA00C8" w:rsidP="00480E61">
      <w:pPr>
        <w:spacing w:before="960" w:line="276" w:lineRule="auto"/>
        <w:rPr>
          <w:rFonts w:ascii="Segoe UI" w:hAnsi="Segoe UI" w:cs="Segoe UI"/>
          <w:sz w:val="22"/>
          <w:szCs w:val="22"/>
        </w:rPr>
      </w:pPr>
    </w:p>
    <w:p w14:paraId="5F1E754F" w14:textId="77777777" w:rsidR="0057190E" w:rsidRDefault="0057190E" w:rsidP="00480E61">
      <w:pPr>
        <w:spacing w:before="960" w:line="276" w:lineRule="auto"/>
        <w:rPr>
          <w:rFonts w:ascii="Segoe UI" w:hAnsi="Segoe UI" w:cs="Segoe UI"/>
          <w:sz w:val="22"/>
          <w:szCs w:val="22"/>
        </w:rPr>
      </w:pPr>
    </w:p>
    <w:p w14:paraId="14254591" w14:textId="77777777" w:rsidR="0057190E" w:rsidRDefault="0057190E" w:rsidP="00480E61">
      <w:pPr>
        <w:spacing w:before="960" w:line="276" w:lineRule="auto"/>
        <w:rPr>
          <w:rFonts w:ascii="Segoe UI" w:hAnsi="Segoe UI" w:cs="Segoe UI"/>
          <w:sz w:val="22"/>
          <w:szCs w:val="22"/>
        </w:rPr>
      </w:pPr>
    </w:p>
    <w:p w14:paraId="62F48EA6" w14:textId="77777777" w:rsidR="0057190E" w:rsidRDefault="0057190E" w:rsidP="00480E61">
      <w:pPr>
        <w:spacing w:before="960" w:line="276" w:lineRule="auto"/>
        <w:rPr>
          <w:rFonts w:ascii="Segoe UI" w:hAnsi="Segoe UI" w:cs="Segoe UI"/>
          <w:sz w:val="22"/>
          <w:szCs w:val="22"/>
        </w:rPr>
      </w:pPr>
    </w:p>
    <w:p w14:paraId="4510CC86" w14:textId="77777777" w:rsidR="0057190E" w:rsidRDefault="0057190E" w:rsidP="00480E61">
      <w:pPr>
        <w:spacing w:before="960" w:line="276" w:lineRule="auto"/>
        <w:rPr>
          <w:rFonts w:ascii="Segoe UI" w:hAnsi="Segoe UI" w:cs="Segoe UI"/>
          <w:sz w:val="22"/>
          <w:szCs w:val="22"/>
        </w:rPr>
      </w:pPr>
    </w:p>
    <w:p w14:paraId="2DBEA76C" w14:textId="77777777" w:rsidR="0057190E" w:rsidRDefault="0057190E" w:rsidP="00480E61">
      <w:pPr>
        <w:spacing w:before="960" w:line="276" w:lineRule="auto"/>
        <w:rPr>
          <w:rFonts w:ascii="Segoe UI" w:hAnsi="Segoe UI" w:cs="Segoe UI"/>
          <w:sz w:val="22"/>
          <w:szCs w:val="22"/>
        </w:rPr>
      </w:pPr>
    </w:p>
    <w:p w14:paraId="060E2FAF" w14:textId="77777777" w:rsidR="0057190E" w:rsidRDefault="0057190E" w:rsidP="00480E61">
      <w:pPr>
        <w:spacing w:before="960" w:line="276" w:lineRule="auto"/>
        <w:rPr>
          <w:rFonts w:ascii="Segoe UI" w:hAnsi="Segoe UI" w:cs="Segoe UI"/>
          <w:sz w:val="22"/>
          <w:szCs w:val="22"/>
        </w:rPr>
      </w:pPr>
    </w:p>
    <w:p w14:paraId="0D056411" w14:textId="77777777" w:rsidR="0057190E" w:rsidRDefault="0057190E" w:rsidP="00480E61">
      <w:pPr>
        <w:spacing w:before="960" w:line="276" w:lineRule="auto"/>
        <w:rPr>
          <w:rFonts w:ascii="Segoe UI" w:hAnsi="Segoe UI" w:cs="Segoe UI"/>
          <w:sz w:val="22"/>
          <w:szCs w:val="22"/>
        </w:rPr>
      </w:pPr>
    </w:p>
    <w:p w14:paraId="7D652592" w14:textId="694812C8" w:rsidR="0089695B" w:rsidRPr="00FF0474" w:rsidRDefault="0089695B" w:rsidP="00480E61">
      <w:pPr>
        <w:spacing w:before="960" w:line="276" w:lineRule="auto"/>
        <w:rPr>
          <w:rFonts w:ascii="Segoe UI" w:hAnsi="Segoe UI" w:cs="Segoe UI"/>
          <w:sz w:val="22"/>
          <w:szCs w:val="22"/>
        </w:rPr>
      </w:pPr>
      <w:r w:rsidRPr="000D0608">
        <w:rPr>
          <w:rFonts w:ascii="Segoe UI" w:hAnsi="Segoe UI" w:cs="Segoe UI"/>
          <w:sz w:val="22"/>
          <w:szCs w:val="22"/>
        </w:rPr>
        <w:t xml:space="preserve">Příloha č. </w:t>
      </w:r>
      <w:r w:rsidR="00B34BD1" w:rsidRPr="000D0608">
        <w:rPr>
          <w:rFonts w:ascii="Segoe UI" w:hAnsi="Segoe UI" w:cs="Segoe UI"/>
          <w:sz w:val="22"/>
          <w:szCs w:val="22"/>
        </w:rPr>
        <w:t>2</w:t>
      </w:r>
      <w:r w:rsidR="000A7C44" w:rsidRPr="000D0608">
        <w:rPr>
          <w:rFonts w:ascii="Segoe UI" w:hAnsi="Segoe UI" w:cs="Segoe UI"/>
          <w:sz w:val="22"/>
          <w:szCs w:val="22"/>
        </w:rPr>
        <w:t xml:space="preserve"> </w:t>
      </w:r>
      <w:r w:rsidRPr="000D0608">
        <w:rPr>
          <w:rFonts w:ascii="Segoe UI" w:hAnsi="Segoe UI" w:cs="Segoe UI"/>
          <w:sz w:val="22"/>
          <w:szCs w:val="22"/>
        </w:rPr>
        <w:t>Smlouvy o zhotovení</w:t>
      </w:r>
      <w:r w:rsidRPr="00FF0474">
        <w:rPr>
          <w:rFonts w:ascii="Segoe UI" w:hAnsi="Segoe UI" w:cs="Segoe UI"/>
          <w:sz w:val="22"/>
          <w:szCs w:val="22"/>
        </w:rPr>
        <w:t xml:space="preserve"> stavby</w:t>
      </w:r>
    </w:p>
    <w:p w14:paraId="5D5F033D" w14:textId="21316707" w:rsidR="0089695B" w:rsidRPr="00FF0474" w:rsidRDefault="005806D4" w:rsidP="00480E61">
      <w:pPr>
        <w:spacing w:before="960" w:line="276" w:lineRule="auto"/>
        <w:jc w:val="center"/>
        <w:rPr>
          <w:rFonts w:ascii="Segoe UI" w:hAnsi="Segoe UI" w:cs="Segoe UI"/>
          <w:b/>
          <w:sz w:val="22"/>
          <w:szCs w:val="22"/>
        </w:rPr>
      </w:pPr>
      <w:r>
        <w:rPr>
          <w:rFonts w:ascii="Segoe UI" w:hAnsi="Segoe UI" w:cs="Segoe UI"/>
          <w:b/>
          <w:sz w:val="22"/>
          <w:szCs w:val="22"/>
        </w:rPr>
        <w:t>S</w:t>
      </w:r>
      <w:r w:rsidR="0089695B" w:rsidRPr="00FF0474">
        <w:rPr>
          <w:rFonts w:ascii="Segoe UI" w:hAnsi="Segoe UI" w:cs="Segoe UI"/>
          <w:b/>
          <w:sz w:val="22"/>
          <w:szCs w:val="22"/>
        </w:rPr>
        <w:t>EZNAM</w:t>
      </w:r>
      <w:r w:rsidR="000A7C44" w:rsidRPr="00FF0474">
        <w:rPr>
          <w:rFonts w:ascii="Segoe UI" w:hAnsi="Segoe UI" w:cs="Segoe UI"/>
          <w:b/>
          <w:sz w:val="22"/>
          <w:szCs w:val="22"/>
        </w:rPr>
        <w:t xml:space="preserve"> KONTAKTNÍCH</w:t>
      </w:r>
      <w:r w:rsidR="0089695B" w:rsidRPr="00FF0474">
        <w:rPr>
          <w:rFonts w:ascii="Segoe UI" w:hAnsi="Segoe UI" w:cs="Segoe UI"/>
          <w:b/>
          <w:sz w:val="22"/>
          <w:szCs w:val="22"/>
        </w:rPr>
        <w:t xml:space="preserve"> OSOB</w:t>
      </w:r>
    </w:p>
    <w:p w14:paraId="210C1DEB" w14:textId="77777777" w:rsidR="00464879" w:rsidRDefault="0072483C" w:rsidP="00480E61">
      <w:pPr>
        <w:spacing w:before="960" w:line="276" w:lineRule="auto"/>
        <w:ind w:left="357" w:hanging="357"/>
        <w:rPr>
          <w:rFonts w:ascii="Segoe UI" w:hAnsi="Segoe UI" w:cs="Segoe UI"/>
          <w:b/>
          <w:sz w:val="22"/>
          <w:szCs w:val="22"/>
          <w:u w:val="single"/>
        </w:rPr>
      </w:pPr>
      <w:r w:rsidRPr="00A81337">
        <w:rPr>
          <w:rFonts w:ascii="Segoe UI" w:hAnsi="Segoe UI" w:cs="Segoe UI"/>
          <w:b/>
          <w:color w:val="FF0000"/>
          <w:sz w:val="22"/>
          <w:szCs w:val="22"/>
        </w:rPr>
        <w:t xml:space="preserve">POKYNY PRO </w:t>
      </w:r>
      <w:r>
        <w:rPr>
          <w:rFonts w:ascii="Segoe UI" w:hAnsi="Segoe UI" w:cs="Segoe UI"/>
          <w:b/>
          <w:color w:val="FF0000"/>
          <w:sz w:val="22"/>
          <w:szCs w:val="22"/>
        </w:rPr>
        <w:t>ÚČASTNÍKA</w:t>
      </w:r>
      <w:r w:rsidRPr="00A81337">
        <w:rPr>
          <w:rFonts w:ascii="Segoe UI" w:hAnsi="Segoe UI" w:cs="Segoe UI"/>
          <w:color w:val="FF0000"/>
          <w:sz w:val="22"/>
          <w:szCs w:val="22"/>
        </w:rPr>
        <w:t>:</w:t>
      </w:r>
      <w:r w:rsidRPr="00A81337">
        <w:rPr>
          <w:rFonts w:ascii="Segoe UI" w:hAnsi="Segoe UI" w:cs="Segoe UI"/>
          <w:i/>
          <w:color w:val="FF0000"/>
          <w:sz w:val="22"/>
          <w:szCs w:val="22"/>
        </w:rPr>
        <w:t xml:space="preserve"> </w:t>
      </w:r>
      <w:r>
        <w:rPr>
          <w:rFonts w:ascii="Segoe UI" w:hAnsi="Segoe UI" w:cs="Segoe UI"/>
          <w:i/>
          <w:color w:val="FF0000"/>
          <w:sz w:val="22"/>
          <w:szCs w:val="22"/>
        </w:rPr>
        <w:tab/>
      </w:r>
      <w:r w:rsidRPr="00A81337">
        <w:rPr>
          <w:rFonts w:ascii="Segoe UI" w:hAnsi="Segoe UI" w:cs="Segoe UI"/>
          <w:i/>
          <w:color w:val="FF0000"/>
          <w:sz w:val="22"/>
          <w:szCs w:val="22"/>
        </w:rPr>
        <w:t xml:space="preserve">při zpracování návrhu smlouvy doplní </w:t>
      </w:r>
      <w:r>
        <w:rPr>
          <w:rFonts w:ascii="Segoe UI" w:hAnsi="Segoe UI" w:cs="Segoe UI"/>
          <w:i/>
          <w:color w:val="FF0000"/>
          <w:sz w:val="22"/>
          <w:szCs w:val="22"/>
        </w:rPr>
        <w:t>účastník</w:t>
      </w:r>
      <w:r w:rsidRPr="00A81337">
        <w:rPr>
          <w:rFonts w:ascii="Segoe UI" w:hAnsi="Segoe UI" w:cs="Segoe UI"/>
          <w:i/>
          <w:color w:val="FF0000"/>
          <w:sz w:val="22"/>
          <w:szCs w:val="22"/>
        </w:rPr>
        <w:t xml:space="preserve"> požadované údaje</w:t>
      </w:r>
      <w:r>
        <w:rPr>
          <w:rFonts w:ascii="Segoe UI" w:hAnsi="Segoe UI" w:cs="Segoe UI"/>
          <w:i/>
          <w:color w:val="FF0000"/>
          <w:sz w:val="22"/>
          <w:szCs w:val="22"/>
        </w:rPr>
        <w:t xml:space="preserve"> </w:t>
      </w:r>
      <w:r w:rsidRPr="00A13D83">
        <w:rPr>
          <w:rFonts w:ascii="Segoe UI" w:hAnsi="Segoe UI" w:cs="Segoe UI"/>
          <w:i/>
          <w:iCs/>
          <w:color w:val="FF0000"/>
          <w:sz w:val="22"/>
          <w:szCs w:val="22"/>
        </w:rPr>
        <w:t>nebo tyto údaje vyplynou z nabídky účastníka</w:t>
      </w:r>
    </w:p>
    <w:p w14:paraId="68E48348" w14:textId="77777777" w:rsidR="0072483C" w:rsidRPr="00FF0474" w:rsidRDefault="0072483C" w:rsidP="000F528D">
      <w:pPr>
        <w:spacing w:line="276" w:lineRule="auto"/>
        <w:ind w:left="357" w:hanging="357"/>
        <w:rPr>
          <w:rFonts w:ascii="Segoe UI" w:hAnsi="Segoe UI" w:cs="Segoe UI"/>
          <w:b/>
          <w:sz w:val="22"/>
          <w:szCs w:val="22"/>
          <w:u w:val="single"/>
        </w:rPr>
      </w:pPr>
    </w:p>
    <w:p w14:paraId="218D42DD" w14:textId="77777777" w:rsidR="0089695B" w:rsidRPr="00FF0474" w:rsidRDefault="0089695B" w:rsidP="000F528D">
      <w:pPr>
        <w:spacing w:line="276" w:lineRule="auto"/>
        <w:ind w:left="357" w:hanging="357"/>
        <w:rPr>
          <w:rFonts w:ascii="Segoe UI" w:hAnsi="Segoe UI" w:cs="Segoe UI"/>
          <w:b/>
          <w:sz w:val="22"/>
          <w:szCs w:val="22"/>
          <w:u w:val="single"/>
        </w:rPr>
      </w:pPr>
      <w:r w:rsidRPr="00FF0474">
        <w:rPr>
          <w:rFonts w:ascii="Segoe UI" w:hAnsi="Segoe UI" w:cs="Segoe UI"/>
          <w:b/>
          <w:sz w:val="22"/>
          <w:szCs w:val="22"/>
          <w:u w:val="single"/>
        </w:rPr>
        <w:t xml:space="preserve">Kontaktní osoby a spojení na </w:t>
      </w:r>
      <w:r w:rsidR="002C7685">
        <w:rPr>
          <w:rFonts w:ascii="Segoe UI" w:hAnsi="Segoe UI" w:cs="Segoe UI"/>
          <w:b/>
          <w:sz w:val="22"/>
          <w:szCs w:val="22"/>
          <w:u w:val="single"/>
        </w:rPr>
        <w:t xml:space="preserve">straně </w:t>
      </w:r>
      <w:r w:rsidRPr="00FF0474">
        <w:rPr>
          <w:rFonts w:ascii="Segoe UI" w:hAnsi="Segoe UI" w:cs="Segoe UI"/>
          <w:b/>
          <w:sz w:val="22"/>
          <w:szCs w:val="22"/>
          <w:u w:val="single"/>
        </w:rPr>
        <w:t>Zhotovitele:</w:t>
      </w:r>
    </w:p>
    <w:p w14:paraId="434AECBB" w14:textId="77777777" w:rsidR="0089695B" w:rsidRPr="0072483C" w:rsidRDefault="0089695B" w:rsidP="000F528D">
      <w:pPr>
        <w:spacing w:line="276" w:lineRule="auto"/>
        <w:ind w:left="3119" w:hanging="3119"/>
        <w:jc w:val="both"/>
        <w:rPr>
          <w:rFonts w:ascii="Segoe UI" w:hAnsi="Segoe UI" w:cs="Segoe UI"/>
          <w:i/>
          <w:color w:val="FF0000"/>
          <w:sz w:val="22"/>
          <w:szCs w:val="22"/>
        </w:rPr>
      </w:pPr>
    </w:p>
    <w:p w14:paraId="2C68909C" w14:textId="77777777" w:rsidR="00CB26F8" w:rsidRPr="0019207A" w:rsidRDefault="00CB26F8" w:rsidP="00CB26F8">
      <w:pPr>
        <w:spacing w:after="120" w:line="276" w:lineRule="auto"/>
        <w:ind w:left="357" w:hanging="357"/>
        <w:jc w:val="both"/>
        <w:rPr>
          <w:rFonts w:ascii="Segoe UI" w:hAnsi="Segoe UI" w:cs="Segoe UI"/>
          <w:sz w:val="22"/>
          <w:szCs w:val="22"/>
        </w:rPr>
      </w:pPr>
      <w:r w:rsidRPr="0019207A">
        <w:rPr>
          <w:rFonts w:ascii="Segoe UI" w:hAnsi="Segoe UI" w:cs="Segoe UI"/>
          <w:sz w:val="22"/>
          <w:szCs w:val="22"/>
        </w:rPr>
        <w:t>Oprávněn jednat ve věcech smluvních:</w:t>
      </w:r>
      <w:r w:rsidRPr="0019207A">
        <w:rPr>
          <w:rFonts w:ascii="Segoe UI" w:hAnsi="Segoe UI" w:cs="Segoe UI"/>
          <w:sz w:val="22"/>
          <w:szCs w:val="22"/>
        </w:rPr>
        <w:tab/>
        <w:t>___________________________</w:t>
      </w:r>
    </w:p>
    <w:p w14:paraId="42807FDF" w14:textId="77777777" w:rsidR="00CB26F8" w:rsidRPr="0019207A" w:rsidRDefault="00CB26F8" w:rsidP="00CB26F8">
      <w:pPr>
        <w:spacing w:after="120" w:line="276" w:lineRule="auto"/>
        <w:ind w:left="357" w:hanging="357"/>
        <w:jc w:val="both"/>
        <w:rPr>
          <w:rFonts w:ascii="Segoe UI" w:hAnsi="Segoe UI" w:cs="Segoe UI"/>
          <w:sz w:val="22"/>
          <w:szCs w:val="22"/>
        </w:rPr>
      </w:pPr>
      <w:r w:rsidRPr="0019207A">
        <w:rPr>
          <w:rFonts w:ascii="Segoe UI" w:hAnsi="Segoe UI" w:cs="Segoe UI"/>
          <w:sz w:val="22"/>
          <w:szCs w:val="22"/>
        </w:rPr>
        <w:tab/>
        <w:t>Telefon:</w:t>
      </w:r>
      <w:r w:rsidRPr="0019207A">
        <w:rPr>
          <w:rFonts w:ascii="Segoe UI" w:hAnsi="Segoe UI" w:cs="Segoe UI"/>
          <w:sz w:val="22"/>
          <w:szCs w:val="22"/>
        </w:rPr>
        <w:tab/>
        <w:t>___________________________</w:t>
      </w:r>
    </w:p>
    <w:p w14:paraId="56B667A0" w14:textId="77777777" w:rsidR="00CB26F8" w:rsidRPr="0019207A" w:rsidRDefault="00CB26F8" w:rsidP="00CB26F8">
      <w:pPr>
        <w:spacing w:after="120" w:line="276" w:lineRule="auto"/>
        <w:ind w:left="357" w:hanging="357"/>
        <w:jc w:val="both"/>
        <w:rPr>
          <w:rFonts w:ascii="Segoe UI" w:hAnsi="Segoe UI" w:cs="Segoe UI"/>
          <w:sz w:val="22"/>
          <w:szCs w:val="22"/>
        </w:rPr>
      </w:pPr>
      <w:r w:rsidRPr="0019207A">
        <w:rPr>
          <w:rFonts w:ascii="Segoe UI" w:hAnsi="Segoe UI" w:cs="Segoe UI"/>
          <w:sz w:val="22"/>
          <w:szCs w:val="22"/>
        </w:rPr>
        <w:tab/>
        <w:t>E-mail:</w:t>
      </w:r>
      <w:r w:rsidRPr="0019207A">
        <w:rPr>
          <w:rFonts w:ascii="Segoe UI" w:hAnsi="Segoe UI" w:cs="Segoe UI"/>
          <w:sz w:val="22"/>
          <w:szCs w:val="22"/>
        </w:rPr>
        <w:tab/>
        <w:t>___________________________</w:t>
      </w:r>
    </w:p>
    <w:p w14:paraId="2EB24842" w14:textId="77777777" w:rsidR="00CB26F8" w:rsidRDefault="00CB26F8" w:rsidP="000F528D">
      <w:pPr>
        <w:spacing w:line="276" w:lineRule="auto"/>
        <w:ind w:left="357" w:hanging="357"/>
        <w:jc w:val="both"/>
        <w:rPr>
          <w:rFonts w:ascii="Segoe UI" w:hAnsi="Segoe UI" w:cs="Segoe UI"/>
          <w:sz w:val="22"/>
          <w:szCs w:val="22"/>
        </w:rPr>
      </w:pPr>
    </w:p>
    <w:p w14:paraId="088ACB5F" w14:textId="77777777" w:rsidR="0089695B" w:rsidRPr="0072483C" w:rsidRDefault="0089695B" w:rsidP="000F528D">
      <w:pPr>
        <w:spacing w:line="276" w:lineRule="auto"/>
        <w:ind w:left="357" w:hanging="357"/>
        <w:jc w:val="both"/>
        <w:rPr>
          <w:rFonts w:ascii="Segoe UI" w:hAnsi="Segoe UI" w:cs="Segoe UI"/>
          <w:sz w:val="22"/>
          <w:szCs w:val="22"/>
        </w:rPr>
      </w:pPr>
      <w:r w:rsidRPr="0072483C">
        <w:rPr>
          <w:rFonts w:ascii="Segoe UI" w:hAnsi="Segoe UI" w:cs="Segoe UI"/>
          <w:sz w:val="22"/>
          <w:szCs w:val="22"/>
        </w:rPr>
        <w:t>Oprávněn jednat ve věcech technických:</w:t>
      </w:r>
      <w:r w:rsidRPr="0072483C">
        <w:rPr>
          <w:rFonts w:ascii="Segoe UI" w:hAnsi="Segoe UI" w:cs="Segoe UI"/>
          <w:sz w:val="22"/>
          <w:szCs w:val="22"/>
        </w:rPr>
        <w:tab/>
      </w:r>
      <w:r w:rsidR="00210896" w:rsidRPr="0072483C">
        <w:rPr>
          <w:rFonts w:ascii="Segoe UI" w:hAnsi="Segoe UI" w:cs="Segoe UI"/>
          <w:sz w:val="22"/>
          <w:szCs w:val="22"/>
        </w:rPr>
        <w:t>___________________________</w:t>
      </w:r>
    </w:p>
    <w:p w14:paraId="4FA8A240" w14:textId="77777777" w:rsidR="0089695B" w:rsidRPr="0072483C" w:rsidRDefault="0089695B" w:rsidP="000F528D">
      <w:pPr>
        <w:spacing w:after="120" w:line="276" w:lineRule="auto"/>
        <w:ind w:left="357" w:hanging="357"/>
        <w:jc w:val="both"/>
        <w:rPr>
          <w:rFonts w:ascii="Segoe UI" w:hAnsi="Segoe UI" w:cs="Segoe UI"/>
          <w:sz w:val="22"/>
          <w:szCs w:val="22"/>
        </w:rPr>
      </w:pPr>
      <w:r w:rsidRPr="0072483C">
        <w:rPr>
          <w:rFonts w:ascii="Segoe UI" w:hAnsi="Segoe UI" w:cs="Segoe UI"/>
          <w:sz w:val="22"/>
          <w:szCs w:val="22"/>
        </w:rPr>
        <w:tab/>
        <w:t>Telefon:</w:t>
      </w:r>
      <w:r w:rsidRPr="0072483C">
        <w:rPr>
          <w:rFonts w:ascii="Segoe UI" w:hAnsi="Segoe UI" w:cs="Segoe UI"/>
          <w:sz w:val="22"/>
          <w:szCs w:val="22"/>
        </w:rPr>
        <w:tab/>
      </w:r>
      <w:r w:rsidR="00210896" w:rsidRPr="0072483C">
        <w:rPr>
          <w:rFonts w:ascii="Segoe UI" w:hAnsi="Segoe UI" w:cs="Segoe UI"/>
          <w:sz w:val="22"/>
          <w:szCs w:val="22"/>
        </w:rPr>
        <w:t>___________________________</w:t>
      </w:r>
      <w:r w:rsidR="00DF703F" w:rsidRPr="0072483C">
        <w:rPr>
          <w:rFonts w:ascii="Arial Narrow" w:hAnsi="Arial Narrow"/>
          <w:color w:val="808080"/>
          <w:sz w:val="20"/>
        </w:rPr>
        <w:t> </w:t>
      </w:r>
    </w:p>
    <w:p w14:paraId="13654792" w14:textId="77777777" w:rsidR="0089695B" w:rsidRPr="0072483C" w:rsidRDefault="0089695B" w:rsidP="000F528D">
      <w:pPr>
        <w:spacing w:line="276" w:lineRule="auto"/>
        <w:ind w:left="357" w:hanging="357"/>
        <w:jc w:val="both"/>
        <w:rPr>
          <w:rFonts w:ascii="Segoe UI" w:hAnsi="Segoe UI" w:cs="Segoe UI"/>
          <w:sz w:val="22"/>
          <w:szCs w:val="22"/>
        </w:rPr>
      </w:pPr>
      <w:r w:rsidRPr="0072483C">
        <w:rPr>
          <w:rFonts w:ascii="Segoe UI" w:hAnsi="Segoe UI" w:cs="Segoe UI"/>
          <w:sz w:val="22"/>
          <w:szCs w:val="22"/>
        </w:rPr>
        <w:tab/>
        <w:t>E-mail:</w:t>
      </w:r>
      <w:r w:rsidRPr="0072483C">
        <w:rPr>
          <w:rFonts w:ascii="Segoe UI" w:hAnsi="Segoe UI" w:cs="Segoe UI"/>
          <w:sz w:val="22"/>
          <w:szCs w:val="22"/>
        </w:rPr>
        <w:tab/>
      </w:r>
      <w:r w:rsidR="00210896" w:rsidRPr="0072483C">
        <w:rPr>
          <w:rFonts w:ascii="Segoe UI" w:hAnsi="Segoe UI" w:cs="Segoe UI"/>
          <w:sz w:val="22"/>
          <w:szCs w:val="22"/>
        </w:rPr>
        <w:t>___________________________</w:t>
      </w:r>
    </w:p>
    <w:p w14:paraId="2F77691B" w14:textId="77777777" w:rsidR="000A7C44" w:rsidRPr="0072483C" w:rsidRDefault="000A7C44" w:rsidP="000F528D">
      <w:pPr>
        <w:spacing w:line="276" w:lineRule="auto"/>
        <w:ind w:left="357" w:hanging="357"/>
        <w:jc w:val="both"/>
        <w:rPr>
          <w:rFonts w:ascii="Segoe UI" w:hAnsi="Segoe UI" w:cs="Segoe UI"/>
          <w:sz w:val="22"/>
          <w:szCs w:val="22"/>
        </w:rPr>
      </w:pPr>
    </w:p>
    <w:p w14:paraId="13080C13" w14:textId="276F79DE" w:rsidR="0089695B" w:rsidRPr="0072483C" w:rsidRDefault="006341F0" w:rsidP="000F528D">
      <w:pPr>
        <w:spacing w:after="120" w:line="276" w:lineRule="auto"/>
        <w:ind w:left="357" w:hanging="357"/>
        <w:jc w:val="both"/>
        <w:rPr>
          <w:rFonts w:ascii="Segoe UI" w:hAnsi="Segoe UI" w:cs="Segoe UI"/>
          <w:sz w:val="22"/>
          <w:szCs w:val="22"/>
        </w:rPr>
      </w:pPr>
      <w:r>
        <w:rPr>
          <w:rFonts w:ascii="Segoe UI" w:hAnsi="Segoe UI" w:cs="Segoe UI"/>
          <w:sz w:val="22"/>
          <w:szCs w:val="22"/>
        </w:rPr>
        <w:t>S</w:t>
      </w:r>
      <w:r w:rsidR="0089695B" w:rsidRPr="0072483C">
        <w:rPr>
          <w:rFonts w:ascii="Segoe UI" w:hAnsi="Segoe UI" w:cs="Segoe UI"/>
          <w:sz w:val="22"/>
          <w:szCs w:val="22"/>
        </w:rPr>
        <w:t>tavbyvedoucí:</w:t>
      </w:r>
      <w:r w:rsidR="0089695B" w:rsidRPr="0072483C">
        <w:rPr>
          <w:rFonts w:ascii="Segoe UI" w:hAnsi="Segoe UI" w:cs="Segoe UI"/>
          <w:sz w:val="22"/>
          <w:szCs w:val="22"/>
        </w:rPr>
        <w:tab/>
      </w:r>
      <w:r w:rsidR="00210896" w:rsidRPr="0072483C">
        <w:rPr>
          <w:rFonts w:ascii="Segoe UI" w:hAnsi="Segoe UI" w:cs="Segoe UI"/>
          <w:sz w:val="22"/>
          <w:szCs w:val="22"/>
        </w:rPr>
        <w:t>___________________________</w:t>
      </w:r>
    </w:p>
    <w:p w14:paraId="36C3F185" w14:textId="77777777" w:rsidR="0089695B" w:rsidRPr="0072483C" w:rsidRDefault="0089695B" w:rsidP="000F528D">
      <w:pPr>
        <w:spacing w:after="120" w:line="276" w:lineRule="auto"/>
        <w:ind w:left="357" w:hanging="357"/>
        <w:jc w:val="both"/>
        <w:rPr>
          <w:rFonts w:ascii="Segoe UI" w:hAnsi="Segoe UI" w:cs="Segoe UI"/>
          <w:sz w:val="22"/>
          <w:szCs w:val="22"/>
        </w:rPr>
      </w:pPr>
      <w:r w:rsidRPr="0072483C">
        <w:rPr>
          <w:rFonts w:ascii="Segoe UI" w:hAnsi="Segoe UI" w:cs="Segoe UI"/>
          <w:sz w:val="22"/>
          <w:szCs w:val="22"/>
        </w:rPr>
        <w:tab/>
        <w:t>Telefon:</w:t>
      </w:r>
      <w:r w:rsidRPr="0072483C">
        <w:rPr>
          <w:rFonts w:ascii="Segoe UI" w:hAnsi="Segoe UI" w:cs="Segoe UI"/>
          <w:sz w:val="22"/>
          <w:szCs w:val="22"/>
        </w:rPr>
        <w:tab/>
      </w:r>
      <w:r w:rsidR="00210896" w:rsidRPr="0072483C">
        <w:rPr>
          <w:rFonts w:ascii="Segoe UI" w:hAnsi="Segoe UI" w:cs="Segoe UI"/>
          <w:sz w:val="22"/>
          <w:szCs w:val="22"/>
        </w:rPr>
        <w:t>___________________________</w:t>
      </w:r>
    </w:p>
    <w:p w14:paraId="16155323" w14:textId="77777777" w:rsidR="0089695B" w:rsidRDefault="0089695B" w:rsidP="000F528D">
      <w:pPr>
        <w:spacing w:line="276" w:lineRule="auto"/>
        <w:ind w:left="357" w:hanging="357"/>
        <w:jc w:val="both"/>
        <w:rPr>
          <w:rFonts w:ascii="Segoe UI" w:hAnsi="Segoe UI" w:cs="Segoe UI"/>
          <w:sz w:val="22"/>
          <w:szCs w:val="22"/>
        </w:rPr>
      </w:pPr>
      <w:r w:rsidRPr="0072483C">
        <w:rPr>
          <w:rFonts w:ascii="Segoe UI" w:hAnsi="Segoe UI" w:cs="Segoe UI"/>
          <w:sz w:val="22"/>
          <w:szCs w:val="22"/>
        </w:rPr>
        <w:tab/>
        <w:t>E-mail:</w:t>
      </w:r>
      <w:r w:rsidRPr="0072483C">
        <w:rPr>
          <w:rFonts w:ascii="Segoe UI" w:hAnsi="Segoe UI" w:cs="Segoe UI"/>
          <w:sz w:val="22"/>
          <w:szCs w:val="22"/>
        </w:rPr>
        <w:tab/>
      </w:r>
      <w:r w:rsidR="00210896" w:rsidRPr="0072483C">
        <w:rPr>
          <w:rFonts w:ascii="Segoe UI" w:hAnsi="Segoe UI" w:cs="Segoe UI"/>
          <w:sz w:val="22"/>
          <w:szCs w:val="22"/>
        </w:rPr>
        <w:t>___________________________</w:t>
      </w:r>
    </w:p>
    <w:p w14:paraId="4B2314B2" w14:textId="77777777" w:rsidR="0072483C" w:rsidRDefault="0072483C" w:rsidP="000F528D">
      <w:pPr>
        <w:spacing w:line="276" w:lineRule="auto"/>
        <w:ind w:left="357" w:hanging="357"/>
        <w:jc w:val="both"/>
        <w:rPr>
          <w:rFonts w:ascii="Segoe UI" w:hAnsi="Segoe UI" w:cs="Segoe UI"/>
          <w:sz w:val="22"/>
          <w:szCs w:val="22"/>
        </w:rPr>
      </w:pPr>
    </w:p>
    <w:p w14:paraId="1BDDC63C" w14:textId="009DB213" w:rsidR="00302329" w:rsidRPr="0072483C" w:rsidRDefault="00302329" w:rsidP="00302329">
      <w:pPr>
        <w:spacing w:after="120" w:line="276" w:lineRule="auto"/>
        <w:ind w:left="357" w:hanging="357"/>
        <w:jc w:val="both"/>
        <w:rPr>
          <w:rFonts w:ascii="Segoe UI" w:hAnsi="Segoe UI" w:cs="Segoe UI"/>
          <w:sz w:val="22"/>
          <w:szCs w:val="22"/>
        </w:rPr>
      </w:pPr>
      <w:r>
        <w:rPr>
          <w:rFonts w:ascii="Segoe UI" w:hAnsi="Segoe UI" w:cs="Segoe UI"/>
          <w:sz w:val="22"/>
          <w:szCs w:val="22"/>
        </w:rPr>
        <w:t>Zástupce s</w:t>
      </w:r>
      <w:r w:rsidRPr="0072483C">
        <w:rPr>
          <w:rFonts w:ascii="Segoe UI" w:hAnsi="Segoe UI" w:cs="Segoe UI"/>
          <w:sz w:val="22"/>
          <w:szCs w:val="22"/>
        </w:rPr>
        <w:t>tavbyvedoucí</w:t>
      </w:r>
      <w:r>
        <w:rPr>
          <w:rFonts w:ascii="Segoe UI" w:hAnsi="Segoe UI" w:cs="Segoe UI"/>
          <w:sz w:val="22"/>
          <w:szCs w:val="22"/>
        </w:rPr>
        <w:t>ho</w:t>
      </w:r>
      <w:r w:rsidRPr="0072483C">
        <w:rPr>
          <w:rFonts w:ascii="Segoe UI" w:hAnsi="Segoe UI" w:cs="Segoe UI"/>
          <w:sz w:val="22"/>
          <w:szCs w:val="22"/>
        </w:rPr>
        <w:t>:</w:t>
      </w:r>
      <w:r w:rsidRPr="0072483C">
        <w:rPr>
          <w:rFonts w:ascii="Segoe UI" w:hAnsi="Segoe UI" w:cs="Segoe UI"/>
          <w:sz w:val="22"/>
          <w:szCs w:val="22"/>
        </w:rPr>
        <w:tab/>
        <w:t>___________________________</w:t>
      </w:r>
    </w:p>
    <w:p w14:paraId="260AAFE9" w14:textId="77777777" w:rsidR="00302329" w:rsidRPr="0072483C" w:rsidRDefault="00302329" w:rsidP="00302329">
      <w:pPr>
        <w:spacing w:after="120" w:line="276" w:lineRule="auto"/>
        <w:ind w:left="357" w:hanging="357"/>
        <w:jc w:val="both"/>
        <w:rPr>
          <w:rFonts w:ascii="Segoe UI" w:hAnsi="Segoe UI" w:cs="Segoe UI"/>
          <w:sz w:val="22"/>
          <w:szCs w:val="22"/>
        </w:rPr>
      </w:pPr>
      <w:r w:rsidRPr="0072483C">
        <w:rPr>
          <w:rFonts w:ascii="Segoe UI" w:hAnsi="Segoe UI" w:cs="Segoe UI"/>
          <w:sz w:val="22"/>
          <w:szCs w:val="22"/>
        </w:rPr>
        <w:tab/>
        <w:t>Telefon:</w:t>
      </w:r>
      <w:r w:rsidRPr="0072483C">
        <w:rPr>
          <w:rFonts w:ascii="Segoe UI" w:hAnsi="Segoe UI" w:cs="Segoe UI"/>
          <w:sz w:val="22"/>
          <w:szCs w:val="22"/>
        </w:rPr>
        <w:tab/>
        <w:t>___________________________</w:t>
      </w:r>
    </w:p>
    <w:p w14:paraId="030B3565" w14:textId="77777777" w:rsidR="00302329" w:rsidRDefault="00302329" w:rsidP="00302329">
      <w:pPr>
        <w:spacing w:line="276" w:lineRule="auto"/>
        <w:ind w:left="357" w:hanging="357"/>
        <w:jc w:val="both"/>
        <w:rPr>
          <w:rFonts w:ascii="Segoe UI" w:hAnsi="Segoe UI" w:cs="Segoe UI"/>
          <w:sz w:val="22"/>
          <w:szCs w:val="22"/>
        </w:rPr>
      </w:pPr>
      <w:r w:rsidRPr="0072483C">
        <w:rPr>
          <w:rFonts w:ascii="Segoe UI" w:hAnsi="Segoe UI" w:cs="Segoe UI"/>
          <w:sz w:val="22"/>
          <w:szCs w:val="22"/>
        </w:rPr>
        <w:tab/>
        <w:t>E-mail:</w:t>
      </w:r>
      <w:r w:rsidRPr="0072483C">
        <w:rPr>
          <w:rFonts w:ascii="Segoe UI" w:hAnsi="Segoe UI" w:cs="Segoe UI"/>
          <w:sz w:val="22"/>
          <w:szCs w:val="22"/>
        </w:rPr>
        <w:tab/>
        <w:t>___________________________</w:t>
      </w:r>
    </w:p>
    <w:p w14:paraId="600C1C8F" w14:textId="77777777" w:rsidR="000B7846" w:rsidRPr="00FF0474" w:rsidRDefault="000B7846" w:rsidP="00E132BF">
      <w:pPr>
        <w:spacing w:line="276" w:lineRule="auto"/>
        <w:jc w:val="both"/>
        <w:rPr>
          <w:rFonts w:ascii="Segoe UI" w:hAnsi="Segoe UI" w:cs="Segoe UI"/>
          <w:sz w:val="22"/>
          <w:szCs w:val="22"/>
        </w:rPr>
      </w:pPr>
    </w:p>
    <w:p w14:paraId="4BB094FC" w14:textId="77777777" w:rsidR="00C45E2A" w:rsidRPr="00FF0474" w:rsidRDefault="00C45E2A" w:rsidP="00C45E2A">
      <w:pPr>
        <w:spacing w:after="120" w:line="276" w:lineRule="auto"/>
        <w:ind w:left="360" w:hanging="360"/>
        <w:rPr>
          <w:rFonts w:ascii="Segoe UI" w:hAnsi="Segoe UI" w:cs="Segoe UI"/>
          <w:b/>
          <w:sz w:val="22"/>
          <w:szCs w:val="22"/>
          <w:u w:val="single"/>
        </w:rPr>
      </w:pPr>
    </w:p>
    <w:p w14:paraId="50505BC4" w14:textId="77777777" w:rsidR="00C45E2A" w:rsidRPr="00FF0474" w:rsidRDefault="00C45E2A" w:rsidP="000F528D">
      <w:pPr>
        <w:spacing w:after="120" w:line="276" w:lineRule="auto"/>
        <w:ind w:left="360" w:hanging="360"/>
        <w:rPr>
          <w:rFonts w:ascii="Segoe UI" w:hAnsi="Segoe UI" w:cs="Segoe UI"/>
          <w:b/>
          <w:sz w:val="22"/>
          <w:szCs w:val="22"/>
          <w:u w:val="single"/>
        </w:rPr>
      </w:pPr>
    </w:p>
    <w:p w14:paraId="35DD4E56" w14:textId="786DA91D" w:rsidR="0089695B" w:rsidRDefault="0089695B" w:rsidP="000F528D">
      <w:pPr>
        <w:spacing w:after="120" w:line="276" w:lineRule="auto"/>
        <w:ind w:left="360" w:hanging="360"/>
        <w:rPr>
          <w:rFonts w:ascii="Segoe UI" w:hAnsi="Segoe UI" w:cs="Segoe UI"/>
          <w:b/>
          <w:sz w:val="22"/>
          <w:szCs w:val="22"/>
          <w:u w:val="single"/>
        </w:rPr>
      </w:pPr>
      <w:r w:rsidRPr="00FF0474">
        <w:rPr>
          <w:rFonts w:ascii="Segoe UI" w:hAnsi="Segoe UI" w:cs="Segoe UI"/>
          <w:b/>
          <w:sz w:val="22"/>
          <w:szCs w:val="22"/>
          <w:u w:val="single"/>
        </w:rPr>
        <w:t xml:space="preserve">Kontaktní osoby a spojení na </w:t>
      </w:r>
      <w:r w:rsidR="002C7685">
        <w:rPr>
          <w:rFonts w:ascii="Segoe UI" w:hAnsi="Segoe UI" w:cs="Segoe UI"/>
          <w:b/>
          <w:sz w:val="22"/>
          <w:szCs w:val="22"/>
          <w:u w:val="single"/>
        </w:rPr>
        <w:t xml:space="preserve">straně </w:t>
      </w:r>
      <w:r w:rsidRPr="00FF0474">
        <w:rPr>
          <w:rFonts w:ascii="Segoe UI" w:hAnsi="Segoe UI" w:cs="Segoe UI"/>
          <w:b/>
          <w:sz w:val="22"/>
          <w:szCs w:val="22"/>
          <w:u w:val="single"/>
        </w:rPr>
        <w:t xml:space="preserve">Objednatele: </w:t>
      </w:r>
    </w:p>
    <w:p w14:paraId="21FDBFEA" w14:textId="47EAB79C" w:rsidR="00C76DEC" w:rsidRPr="00C76DEC" w:rsidRDefault="00C76DEC" w:rsidP="000F528D">
      <w:pPr>
        <w:spacing w:after="120" w:line="276" w:lineRule="auto"/>
        <w:ind w:left="360" w:hanging="360"/>
        <w:rPr>
          <w:rFonts w:ascii="Segoe UI" w:hAnsi="Segoe UI" w:cs="Segoe UI"/>
          <w:i/>
          <w:iCs/>
          <w:color w:val="FF0000"/>
          <w:sz w:val="22"/>
          <w:szCs w:val="22"/>
        </w:rPr>
      </w:pPr>
      <w:r w:rsidRPr="00C76DEC">
        <w:rPr>
          <w:rFonts w:ascii="Segoe UI" w:hAnsi="Segoe UI" w:cs="Segoe UI"/>
          <w:i/>
          <w:iCs/>
          <w:color w:val="FF0000"/>
          <w:sz w:val="22"/>
          <w:szCs w:val="22"/>
        </w:rPr>
        <w:t xml:space="preserve">Bude </w:t>
      </w:r>
      <w:r>
        <w:rPr>
          <w:rFonts w:ascii="Segoe UI" w:hAnsi="Segoe UI" w:cs="Segoe UI"/>
          <w:i/>
          <w:iCs/>
          <w:color w:val="FF0000"/>
          <w:sz w:val="22"/>
          <w:szCs w:val="22"/>
        </w:rPr>
        <w:t xml:space="preserve">zadavatelem </w:t>
      </w:r>
      <w:r w:rsidRPr="00C76DEC">
        <w:rPr>
          <w:rFonts w:ascii="Segoe UI" w:hAnsi="Segoe UI" w:cs="Segoe UI"/>
          <w:i/>
          <w:iCs/>
          <w:color w:val="FF0000"/>
          <w:sz w:val="22"/>
          <w:szCs w:val="22"/>
        </w:rPr>
        <w:t>doplněno</w:t>
      </w:r>
      <w:r>
        <w:rPr>
          <w:rFonts w:ascii="Segoe UI" w:hAnsi="Segoe UI" w:cs="Segoe UI"/>
          <w:i/>
          <w:iCs/>
          <w:color w:val="FF0000"/>
          <w:sz w:val="22"/>
          <w:szCs w:val="22"/>
        </w:rPr>
        <w:t xml:space="preserve"> před uzavřením smlouvy</w:t>
      </w:r>
    </w:p>
    <w:p w14:paraId="061314CF" w14:textId="77777777" w:rsidR="00CB26F8" w:rsidRPr="0019207A" w:rsidRDefault="00CB26F8" w:rsidP="00CB26F8">
      <w:pPr>
        <w:spacing w:after="120" w:line="276" w:lineRule="auto"/>
        <w:ind w:left="357" w:hanging="357"/>
        <w:jc w:val="both"/>
        <w:rPr>
          <w:rFonts w:ascii="Segoe UI" w:hAnsi="Segoe UI" w:cs="Segoe UI"/>
          <w:sz w:val="22"/>
          <w:szCs w:val="22"/>
        </w:rPr>
      </w:pPr>
      <w:r w:rsidRPr="0019207A">
        <w:rPr>
          <w:rFonts w:ascii="Segoe UI" w:hAnsi="Segoe UI" w:cs="Segoe UI"/>
          <w:sz w:val="22"/>
          <w:szCs w:val="22"/>
        </w:rPr>
        <w:t>Oprávněn jednat ve věcech smluvních:</w:t>
      </w:r>
      <w:r w:rsidRPr="0019207A">
        <w:rPr>
          <w:rFonts w:ascii="Segoe UI" w:hAnsi="Segoe UI" w:cs="Segoe UI"/>
          <w:sz w:val="22"/>
          <w:szCs w:val="22"/>
        </w:rPr>
        <w:tab/>
        <w:t>___________________________</w:t>
      </w:r>
    </w:p>
    <w:p w14:paraId="2511FB54" w14:textId="77777777" w:rsidR="00CB26F8" w:rsidRPr="0019207A" w:rsidRDefault="00CB26F8" w:rsidP="00CB26F8">
      <w:pPr>
        <w:spacing w:after="120" w:line="276" w:lineRule="auto"/>
        <w:ind w:left="357" w:hanging="357"/>
        <w:jc w:val="both"/>
        <w:rPr>
          <w:rFonts w:ascii="Segoe UI" w:hAnsi="Segoe UI" w:cs="Segoe UI"/>
          <w:sz w:val="22"/>
          <w:szCs w:val="22"/>
        </w:rPr>
      </w:pPr>
      <w:r w:rsidRPr="0019207A">
        <w:rPr>
          <w:rFonts w:ascii="Segoe UI" w:hAnsi="Segoe UI" w:cs="Segoe UI"/>
          <w:sz w:val="22"/>
          <w:szCs w:val="22"/>
        </w:rPr>
        <w:tab/>
        <w:t>Telefon:</w:t>
      </w:r>
      <w:r w:rsidRPr="0019207A">
        <w:rPr>
          <w:rFonts w:ascii="Segoe UI" w:hAnsi="Segoe UI" w:cs="Segoe UI"/>
          <w:sz w:val="22"/>
          <w:szCs w:val="22"/>
        </w:rPr>
        <w:tab/>
        <w:t>___________________________</w:t>
      </w:r>
    </w:p>
    <w:p w14:paraId="3DE38CD9" w14:textId="77777777" w:rsidR="00CB26F8" w:rsidRPr="0019207A" w:rsidRDefault="00CB26F8" w:rsidP="00CB26F8">
      <w:pPr>
        <w:spacing w:after="120" w:line="276" w:lineRule="auto"/>
        <w:ind w:left="357" w:hanging="357"/>
        <w:jc w:val="both"/>
        <w:rPr>
          <w:rFonts w:ascii="Segoe UI" w:hAnsi="Segoe UI" w:cs="Segoe UI"/>
          <w:sz w:val="22"/>
          <w:szCs w:val="22"/>
        </w:rPr>
      </w:pPr>
      <w:r w:rsidRPr="0019207A">
        <w:rPr>
          <w:rFonts w:ascii="Segoe UI" w:hAnsi="Segoe UI" w:cs="Segoe UI"/>
          <w:sz w:val="22"/>
          <w:szCs w:val="22"/>
        </w:rPr>
        <w:tab/>
        <w:t>E-mail:</w:t>
      </w:r>
      <w:r w:rsidRPr="0019207A">
        <w:rPr>
          <w:rFonts w:ascii="Segoe UI" w:hAnsi="Segoe UI" w:cs="Segoe UI"/>
          <w:sz w:val="22"/>
          <w:szCs w:val="22"/>
        </w:rPr>
        <w:tab/>
        <w:t>___________________________</w:t>
      </w:r>
    </w:p>
    <w:p w14:paraId="5D9F37AC" w14:textId="77777777" w:rsidR="00CB26F8" w:rsidRDefault="00CB26F8" w:rsidP="00CB26F8">
      <w:pPr>
        <w:spacing w:line="276" w:lineRule="auto"/>
        <w:ind w:left="357" w:hanging="357"/>
        <w:jc w:val="both"/>
        <w:rPr>
          <w:rFonts w:ascii="Segoe UI" w:hAnsi="Segoe UI" w:cs="Segoe UI"/>
          <w:sz w:val="22"/>
          <w:szCs w:val="22"/>
        </w:rPr>
      </w:pPr>
    </w:p>
    <w:p w14:paraId="4027AF54" w14:textId="77777777" w:rsidR="00CB26F8" w:rsidRPr="0072483C" w:rsidRDefault="00CB26F8" w:rsidP="00CB26F8">
      <w:pPr>
        <w:spacing w:line="276" w:lineRule="auto"/>
        <w:ind w:left="357" w:hanging="357"/>
        <w:jc w:val="both"/>
        <w:rPr>
          <w:rFonts w:ascii="Segoe UI" w:hAnsi="Segoe UI" w:cs="Segoe UI"/>
          <w:sz w:val="22"/>
          <w:szCs w:val="22"/>
        </w:rPr>
      </w:pPr>
      <w:r w:rsidRPr="0072483C">
        <w:rPr>
          <w:rFonts w:ascii="Segoe UI" w:hAnsi="Segoe UI" w:cs="Segoe UI"/>
          <w:sz w:val="22"/>
          <w:szCs w:val="22"/>
        </w:rPr>
        <w:t>Oprávněn jednat ve věcech technických:</w:t>
      </w:r>
      <w:r w:rsidRPr="0072483C">
        <w:rPr>
          <w:rFonts w:ascii="Segoe UI" w:hAnsi="Segoe UI" w:cs="Segoe UI"/>
          <w:sz w:val="22"/>
          <w:szCs w:val="22"/>
        </w:rPr>
        <w:tab/>
        <w:t>___________________________</w:t>
      </w:r>
    </w:p>
    <w:p w14:paraId="4D7E0E4B" w14:textId="77777777" w:rsidR="00CB26F8" w:rsidRPr="0072483C" w:rsidRDefault="00CB26F8" w:rsidP="00CB26F8">
      <w:pPr>
        <w:spacing w:after="120" w:line="276" w:lineRule="auto"/>
        <w:ind w:left="357" w:hanging="357"/>
        <w:jc w:val="both"/>
        <w:rPr>
          <w:rFonts w:ascii="Segoe UI" w:hAnsi="Segoe UI" w:cs="Segoe UI"/>
          <w:sz w:val="22"/>
          <w:szCs w:val="22"/>
        </w:rPr>
      </w:pPr>
      <w:r w:rsidRPr="0072483C">
        <w:rPr>
          <w:rFonts w:ascii="Segoe UI" w:hAnsi="Segoe UI" w:cs="Segoe UI"/>
          <w:sz w:val="22"/>
          <w:szCs w:val="22"/>
        </w:rPr>
        <w:tab/>
        <w:t>Telefon:</w:t>
      </w:r>
      <w:r w:rsidRPr="0072483C">
        <w:rPr>
          <w:rFonts w:ascii="Segoe UI" w:hAnsi="Segoe UI" w:cs="Segoe UI"/>
          <w:sz w:val="22"/>
          <w:szCs w:val="22"/>
        </w:rPr>
        <w:tab/>
        <w:t>___________________________</w:t>
      </w:r>
      <w:r w:rsidRPr="0072483C">
        <w:rPr>
          <w:rFonts w:ascii="Arial Narrow" w:hAnsi="Arial Narrow"/>
          <w:color w:val="808080"/>
          <w:sz w:val="20"/>
        </w:rPr>
        <w:t> </w:t>
      </w:r>
    </w:p>
    <w:p w14:paraId="77F738D9" w14:textId="77777777" w:rsidR="00CB26F8" w:rsidRPr="0072483C" w:rsidRDefault="00CB26F8" w:rsidP="00CB26F8">
      <w:pPr>
        <w:spacing w:line="276" w:lineRule="auto"/>
        <w:ind w:left="357" w:hanging="357"/>
        <w:jc w:val="both"/>
        <w:rPr>
          <w:rFonts w:ascii="Segoe UI" w:hAnsi="Segoe UI" w:cs="Segoe UI"/>
          <w:sz w:val="22"/>
          <w:szCs w:val="22"/>
        </w:rPr>
      </w:pPr>
      <w:r w:rsidRPr="0072483C">
        <w:rPr>
          <w:rFonts w:ascii="Segoe UI" w:hAnsi="Segoe UI" w:cs="Segoe UI"/>
          <w:sz w:val="22"/>
          <w:szCs w:val="22"/>
        </w:rPr>
        <w:tab/>
        <w:t>E-mail:</w:t>
      </w:r>
      <w:r w:rsidRPr="0072483C">
        <w:rPr>
          <w:rFonts w:ascii="Segoe UI" w:hAnsi="Segoe UI" w:cs="Segoe UI"/>
          <w:sz w:val="22"/>
          <w:szCs w:val="22"/>
        </w:rPr>
        <w:tab/>
        <w:t>___________________________</w:t>
      </w:r>
    </w:p>
    <w:p w14:paraId="624CC25C" w14:textId="77777777" w:rsidR="00CB26F8" w:rsidRDefault="00CB26F8" w:rsidP="0072483C">
      <w:pPr>
        <w:spacing w:before="120" w:line="312" w:lineRule="auto"/>
        <w:jc w:val="both"/>
        <w:rPr>
          <w:rFonts w:ascii="Segoe UI" w:hAnsi="Segoe UI" w:cs="Segoe UI"/>
          <w:sz w:val="22"/>
          <w:szCs w:val="22"/>
          <w:u w:val="single"/>
        </w:rPr>
      </w:pPr>
    </w:p>
    <w:p w14:paraId="35C9220F" w14:textId="77777777" w:rsidR="006664AA" w:rsidRPr="00CB26F8" w:rsidRDefault="0089695B" w:rsidP="0072483C">
      <w:pPr>
        <w:spacing w:before="120" w:line="312" w:lineRule="auto"/>
        <w:jc w:val="both"/>
        <w:rPr>
          <w:rFonts w:ascii="Segoe UI" w:hAnsi="Segoe UI" w:cs="Segoe UI"/>
          <w:sz w:val="22"/>
          <w:szCs w:val="22"/>
          <w:u w:val="single"/>
        </w:rPr>
      </w:pPr>
      <w:r w:rsidRPr="00CB26F8">
        <w:rPr>
          <w:rFonts w:ascii="Segoe UI" w:hAnsi="Segoe UI" w:cs="Segoe UI"/>
          <w:sz w:val="22"/>
          <w:szCs w:val="22"/>
          <w:u w:val="single"/>
        </w:rPr>
        <w:t>Technický dozor investora:</w:t>
      </w:r>
    </w:p>
    <w:p w14:paraId="002C5CBD" w14:textId="77777777" w:rsidR="0072483C"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______________________________________________________</w:t>
      </w:r>
    </w:p>
    <w:p w14:paraId="40EE767B" w14:textId="77777777" w:rsidR="0072483C" w:rsidRPr="00FF0474" w:rsidRDefault="0072483C" w:rsidP="0072483C">
      <w:pPr>
        <w:spacing w:before="120" w:line="276" w:lineRule="auto"/>
        <w:jc w:val="both"/>
        <w:rPr>
          <w:rFonts w:ascii="Segoe UI" w:hAnsi="Segoe UI" w:cs="Segoe UI"/>
          <w:sz w:val="22"/>
          <w:szCs w:val="22"/>
        </w:rPr>
      </w:pPr>
      <w:r w:rsidRPr="0072483C">
        <w:rPr>
          <w:rFonts w:ascii="Segoe UI" w:hAnsi="Segoe UI" w:cs="Segoe UI"/>
          <w:sz w:val="22"/>
          <w:szCs w:val="22"/>
        </w:rPr>
        <w:t>___________________________</w:t>
      </w:r>
    </w:p>
    <w:p w14:paraId="174432E4" w14:textId="77777777" w:rsidR="0072483C" w:rsidRDefault="0072483C" w:rsidP="0072483C">
      <w:pPr>
        <w:spacing w:before="120" w:line="312" w:lineRule="auto"/>
        <w:rPr>
          <w:rFonts w:ascii="Segoe UI" w:hAnsi="Segoe UI" w:cs="Segoe UI"/>
          <w:bCs/>
          <w:sz w:val="22"/>
          <w:szCs w:val="22"/>
        </w:rPr>
      </w:pPr>
    </w:p>
    <w:p w14:paraId="2E610D66" w14:textId="77777777" w:rsidR="006664AA" w:rsidRPr="00FF0474" w:rsidRDefault="006664AA" w:rsidP="0072483C">
      <w:pPr>
        <w:spacing w:before="120" w:line="312" w:lineRule="auto"/>
        <w:rPr>
          <w:rFonts w:ascii="Segoe UI" w:hAnsi="Segoe UI" w:cs="Segoe UI"/>
          <w:bCs/>
          <w:sz w:val="22"/>
          <w:szCs w:val="22"/>
        </w:rPr>
      </w:pPr>
      <w:r w:rsidRPr="00FF0474">
        <w:rPr>
          <w:rFonts w:ascii="Segoe UI" w:hAnsi="Segoe UI" w:cs="Segoe UI"/>
          <w:bCs/>
          <w:sz w:val="22"/>
          <w:szCs w:val="22"/>
        </w:rPr>
        <w:t xml:space="preserve">Pověření zaměstnanci: </w:t>
      </w:r>
    </w:p>
    <w:p w14:paraId="5C4BE136" w14:textId="77777777" w:rsidR="0072483C" w:rsidRPr="00FF0474"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660BC8AE" w14:textId="77777777" w:rsidR="0072483C" w:rsidRPr="00FF0474"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6D1EA2E9" w14:textId="77777777" w:rsidR="00CD6F03" w:rsidRPr="00FF0474" w:rsidRDefault="00CD6F03" w:rsidP="0072483C">
      <w:pPr>
        <w:spacing w:before="120" w:line="312" w:lineRule="auto"/>
        <w:ind w:left="357" w:hanging="357"/>
        <w:jc w:val="both"/>
        <w:rPr>
          <w:rFonts w:ascii="Segoe UI" w:hAnsi="Segoe UI" w:cs="Segoe UI"/>
          <w:sz w:val="22"/>
          <w:szCs w:val="22"/>
          <w:u w:val="single"/>
        </w:rPr>
      </w:pPr>
    </w:p>
    <w:p w14:paraId="4B5CAD78" w14:textId="77777777" w:rsidR="006664AA" w:rsidRPr="00CB26F8" w:rsidRDefault="0089695B" w:rsidP="0072483C">
      <w:pPr>
        <w:spacing w:before="120" w:line="312" w:lineRule="auto"/>
        <w:ind w:left="357" w:hanging="357"/>
        <w:jc w:val="both"/>
        <w:rPr>
          <w:rFonts w:ascii="Segoe UI" w:hAnsi="Segoe UI" w:cs="Segoe UI"/>
          <w:sz w:val="22"/>
          <w:szCs w:val="22"/>
          <w:u w:val="single"/>
        </w:rPr>
      </w:pPr>
      <w:r w:rsidRPr="00CB26F8">
        <w:rPr>
          <w:rFonts w:ascii="Segoe UI" w:hAnsi="Segoe UI" w:cs="Segoe UI"/>
          <w:sz w:val="22"/>
          <w:szCs w:val="22"/>
          <w:u w:val="single"/>
        </w:rPr>
        <w:t xml:space="preserve">Koordinátor BOZP: </w:t>
      </w:r>
    </w:p>
    <w:p w14:paraId="3D77B2EE" w14:textId="77777777" w:rsidR="0072483C" w:rsidRPr="00FF0474"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______________________________________________________</w:t>
      </w:r>
    </w:p>
    <w:p w14:paraId="3418223D" w14:textId="77777777" w:rsidR="0072483C" w:rsidRPr="00FF0474"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1CE64678" w14:textId="77777777" w:rsidR="006664AA" w:rsidRPr="00FF0474" w:rsidRDefault="006664AA" w:rsidP="0072483C">
      <w:pPr>
        <w:spacing w:before="120" w:line="312" w:lineRule="auto"/>
        <w:jc w:val="both"/>
        <w:rPr>
          <w:rFonts w:ascii="Segoe UI" w:hAnsi="Segoe UI" w:cs="Segoe UI"/>
          <w:bCs/>
          <w:sz w:val="22"/>
          <w:szCs w:val="22"/>
        </w:rPr>
      </w:pPr>
    </w:p>
    <w:p w14:paraId="492A27EF" w14:textId="77777777" w:rsidR="006664AA" w:rsidRPr="00FF0474" w:rsidRDefault="006664AA" w:rsidP="0072483C">
      <w:pPr>
        <w:spacing w:before="120" w:line="312" w:lineRule="auto"/>
        <w:rPr>
          <w:rFonts w:ascii="Segoe UI" w:hAnsi="Segoe UI" w:cs="Segoe UI"/>
          <w:bCs/>
          <w:sz w:val="22"/>
          <w:szCs w:val="22"/>
        </w:rPr>
      </w:pPr>
      <w:r w:rsidRPr="00FF0474">
        <w:rPr>
          <w:rFonts w:ascii="Segoe UI" w:hAnsi="Segoe UI" w:cs="Segoe UI"/>
          <w:bCs/>
          <w:sz w:val="22"/>
          <w:szCs w:val="22"/>
        </w:rPr>
        <w:t xml:space="preserve">Pověření zaměstnanci: </w:t>
      </w:r>
    </w:p>
    <w:p w14:paraId="714ADA75" w14:textId="77777777" w:rsidR="0072483C" w:rsidRPr="00FF0474"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5FABA427" w14:textId="77777777" w:rsidR="0072483C" w:rsidRPr="00FF0474"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56C54A80" w14:textId="77777777" w:rsidR="0089695B" w:rsidRPr="00FF0474" w:rsidRDefault="000B7846" w:rsidP="00CD6F03">
      <w:pPr>
        <w:spacing w:after="120" w:line="276" w:lineRule="auto"/>
        <w:ind w:left="357" w:hanging="357"/>
        <w:jc w:val="both"/>
        <w:rPr>
          <w:rFonts w:ascii="Segoe UI" w:hAnsi="Segoe UI" w:cs="Segoe UI"/>
          <w:sz w:val="22"/>
          <w:szCs w:val="22"/>
        </w:rPr>
      </w:pPr>
      <w:r w:rsidRPr="00FF0474">
        <w:rPr>
          <w:rFonts w:ascii="Segoe UI" w:hAnsi="Segoe UI" w:cs="Segoe UI"/>
          <w:sz w:val="22"/>
          <w:szCs w:val="22"/>
        </w:rPr>
        <w:tab/>
      </w:r>
    </w:p>
    <w:p w14:paraId="69C804A3" w14:textId="77777777" w:rsidR="0072483C" w:rsidRPr="00CB26F8" w:rsidRDefault="0072483C" w:rsidP="0072483C">
      <w:pPr>
        <w:spacing w:before="120" w:line="312" w:lineRule="auto"/>
        <w:ind w:left="357" w:hanging="357"/>
        <w:jc w:val="both"/>
        <w:rPr>
          <w:rFonts w:ascii="Segoe UI" w:hAnsi="Segoe UI" w:cs="Segoe UI"/>
          <w:sz w:val="22"/>
          <w:szCs w:val="22"/>
          <w:u w:val="single"/>
        </w:rPr>
      </w:pPr>
      <w:r w:rsidRPr="00CB26F8">
        <w:rPr>
          <w:rFonts w:ascii="Segoe UI" w:hAnsi="Segoe UI" w:cs="Segoe UI"/>
          <w:sz w:val="22"/>
          <w:szCs w:val="22"/>
          <w:u w:val="single"/>
        </w:rPr>
        <w:t xml:space="preserve">Autorský dozor: </w:t>
      </w:r>
    </w:p>
    <w:p w14:paraId="3966CFE2" w14:textId="77777777" w:rsidR="00CB26F8" w:rsidRPr="00FF0474" w:rsidRDefault="00CB26F8" w:rsidP="00CB26F8">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______________________________________________________</w:t>
      </w:r>
    </w:p>
    <w:p w14:paraId="3841F5CE" w14:textId="77777777" w:rsidR="00CB26F8" w:rsidRPr="00FF0474" w:rsidRDefault="00CB26F8" w:rsidP="00CB26F8">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557FBE78" w14:textId="77777777" w:rsidR="00CB26F8" w:rsidRPr="00FF0474" w:rsidRDefault="00CB26F8" w:rsidP="00CB26F8">
      <w:pPr>
        <w:spacing w:before="120" w:line="312" w:lineRule="auto"/>
        <w:jc w:val="both"/>
        <w:rPr>
          <w:rFonts w:ascii="Segoe UI" w:hAnsi="Segoe UI" w:cs="Segoe UI"/>
          <w:bCs/>
          <w:sz w:val="22"/>
          <w:szCs w:val="22"/>
        </w:rPr>
      </w:pPr>
    </w:p>
    <w:p w14:paraId="20BAEB3F" w14:textId="77777777" w:rsidR="00CB26F8" w:rsidRPr="00FF0474" w:rsidRDefault="00CB26F8" w:rsidP="00CB26F8">
      <w:pPr>
        <w:spacing w:before="120" w:line="312" w:lineRule="auto"/>
        <w:rPr>
          <w:rFonts w:ascii="Segoe UI" w:hAnsi="Segoe UI" w:cs="Segoe UI"/>
          <w:bCs/>
          <w:sz w:val="22"/>
          <w:szCs w:val="22"/>
        </w:rPr>
      </w:pPr>
      <w:r w:rsidRPr="00FF0474">
        <w:rPr>
          <w:rFonts w:ascii="Segoe UI" w:hAnsi="Segoe UI" w:cs="Segoe UI"/>
          <w:bCs/>
          <w:sz w:val="22"/>
          <w:szCs w:val="22"/>
        </w:rPr>
        <w:t xml:space="preserve">Pověření zaměstnanci: </w:t>
      </w:r>
    </w:p>
    <w:p w14:paraId="3DDF87B5" w14:textId="77777777" w:rsidR="00CB26F8" w:rsidRPr="00FF0474" w:rsidRDefault="00CB26F8" w:rsidP="00CB26F8">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436610F5" w14:textId="77777777" w:rsidR="00CB26F8" w:rsidRPr="00FF0474" w:rsidRDefault="00CB26F8" w:rsidP="00CB26F8">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3DA5578D" w14:textId="77777777" w:rsidR="0072483C" w:rsidRPr="00FF0474" w:rsidRDefault="0072483C" w:rsidP="0072483C">
      <w:pPr>
        <w:spacing w:before="120" w:line="312" w:lineRule="auto"/>
        <w:jc w:val="both"/>
        <w:rPr>
          <w:rFonts w:ascii="Segoe UI" w:hAnsi="Segoe UI" w:cs="Segoe UI"/>
          <w:bCs/>
          <w:sz w:val="22"/>
          <w:szCs w:val="22"/>
        </w:rPr>
      </w:pPr>
    </w:p>
    <w:p w14:paraId="172206AE" w14:textId="77777777" w:rsidR="00D61970" w:rsidRPr="00FF0474" w:rsidRDefault="00D61970" w:rsidP="006439ED">
      <w:pPr>
        <w:rPr>
          <w:rFonts w:ascii="Segoe UI" w:hAnsi="Segoe UI" w:cs="Segoe UI"/>
          <w:sz w:val="22"/>
          <w:szCs w:val="22"/>
        </w:rPr>
      </w:pPr>
    </w:p>
    <w:p w14:paraId="0F66F54A" w14:textId="77777777" w:rsidR="0072483C" w:rsidRPr="00FF0474" w:rsidRDefault="0072483C" w:rsidP="0072483C">
      <w:pPr>
        <w:rPr>
          <w:rFonts w:ascii="Segoe UI" w:hAnsi="Segoe UI" w:cs="Segoe UI"/>
          <w:sz w:val="22"/>
          <w:szCs w:val="22"/>
        </w:rPr>
      </w:pPr>
      <w:r>
        <w:rPr>
          <w:rFonts w:ascii="Segoe UI" w:hAnsi="Segoe UI" w:cs="Segoe UI"/>
          <w:bCs/>
          <w:sz w:val="22"/>
          <w:szCs w:val="22"/>
        </w:rPr>
        <w:br w:type="page"/>
      </w:r>
      <w:r w:rsidRPr="00FF0474">
        <w:rPr>
          <w:rFonts w:ascii="Segoe UI" w:hAnsi="Segoe UI" w:cs="Segoe UI"/>
          <w:sz w:val="22"/>
          <w:szCs w:val="22"/>
        </w:rPr>
        <w:t xml:space="preserve">Příloha č. </w:t>
      </w:r>
      <w:r>
        <w:rPr>
          <w:rFonts w:ascii="Segoe UI" w:hAnsi="Segoe UI" w:cs="Segoe UI"/>
          <w:sz w:val="22"/>
          <w:szCs w:val="22"/>
        </w:rPr>
        <w:t>3</w:t>
      </w:r>
      <w:r w:rsidRPr="00FF0474">
        <w:rPr>
          <w:rFonts w:ascii="Segoe UI" w:hAnsi="Segoe UI" w:cs="Segoe UI"/>
          <w:sz w:val="22"/>
          <w:szCs w:val="22"/>
        </w:rPr>
        <w:t xml:space="preserve"> Smlouvy o zhotovení stavby</w:t>
      </w:r>
    </w:p>
    <w:p w14:paraId="7BDCD492" w14:textId="77777777" w:rsidR="0072483C" w:rsidRPr="00FF0474" w:rsidRDefault="0072483C" w:rsidP="0072483C">
      <w:pPr>
        <w:spacing w:line="276" w:lineRule="auto"/>
        <w:rPr>
          <w:rFonts w:ascii="Segoe UI" w:hAnsi="Segoe UI" w:cs="Segoe UI"/>
          <w:sz w:val="22"/>
          <w:szCs w:val="22"/>
        </w:rPr>
      </w:pPr>
    </w:p>
    <w:p w14:paraId="61D3EA2F" w14:textId="77777777" w:rsidR="0072483C" w:rsidRPr="00085507" w:rsidRDefault="0072483C" w:rsidP="0072483C">
      <w:pPr>
        <w:spacing w:line="276" w:lineRule="auto"/>
        <w:jc w:val="center"/>
        <w:rPr>
          <w:rFonts w:ascii="Segoe UI" w:hAnsi="Segoe UI" w:cs="Segoe UI"/>
          <w:b/>
          <w:sz w:val="22"/>
          <w:szCs w:val="22"/>
        </w:rPr>
      </w:pPr>
    </w:p>
    <w:p w14:paraId="19CC04BD" w14:textId="77777777" w:rsidR="0072483C" w:rsidRDefault="0072483C" w:rsidP="0072483C">
      <w:pPr>
        <w:spacing w:after="120" w:line="276" w:lineRule="auto"/>
        <w:jc w:val="center"/>
        <w:rPr>
          <w:rFonts w:ascii="Segoe UI" w:hAnsi="Segoe UI" w:cs="Segoe UI"/>
          <w:b/>
          <w:sz w:val="22"/>
          <w:szCs w:val="22"/>
        </w:rPr>
      </w:pPr>
      <w:r>
        <w:rPr>
          <w:rFonts w:ascii="Segoe UI" w:hAnsi="Segoe UI" w:cs="Segoe UI"/>
          <w:b/>
          <w:sz w:val="22"/>
          <w:szCs w:val="22"/>
        </w:rPr>
        <w:t>POŽADAVKY SOUVISEJÍCÍ SE SOCIÁLNÍ ODPOVĚDNOSTÍ</w:t>
      </w:r>
    </w:p>
    <w:p w14:paraId="42DE7D35" w14:textId="77777777" w:rsidR="0072483C" w:rsidRPr="00085507" w:rsidRDefault="0072483C" w:rsidP="0072483C">
      <w:pPr>
        <w:spacing w:line="276" w:lineRule="auto"/>
        <w:jc w:val="both"/>
        <w:rPr>
          <w:rFonts w:ascii="Segoe UI" w:hAnsi="Segoe UI" w:cs="Segoe UI"/>
          <w:sz w:val="22"/>
          <w:szCs w:val="22"/>
        </w:rPr>
      </w:pPr>
    </w:p>
    <w:p w14:paraId="6C763D15" w14:textId="77777777" w:rsidR="0072483C" w:rsidRDefault="0072483C" w:rsidP="001B3578">
      <w:pPr>
        <w:numPr>
          <w:ilvl w:val="2"/>
          <w:numId w:val="19"/>
        </w:numPr>
        <w:spacing w:after="120" w:line="276" w:lineRule="auto"/>
        <w:jc w:val="both"/>
        <w:rPr>
          <w:rFonts w:ascii="Segoe UI" w:hAnsi="Segoe UI" w:cs="Segoe UI"/>
          <w:sz w:val="22"/>
          <w:szCs w:val="22"/>
        </w:rPr>
      </w:pPr>
      <w:r>
        <w:rPr>
          <w:rFonts w:ascii="Segoe UI" w:hAnsi="Segoe UI" w:cs="Segoe UI"/>
          <w:sz w:val="22"/>
          <w:szCs w:val="22"/>
        </w:rPr>
        <w:t xml:space="preserve">Zhotovitel je povinen zajistit, aby </w:t>
      </w:r>
      <w:r w:rsidR="00EF274C">
        <w:rPr>
          <w:rFonts w:ascii="Segoe UI" w:hAnsi="Segoe UI" w:cs="Segoe UI"/>
          <w:sz w:val="22"/>
          <w:szCs w:val="22"/>
        </w:rPr>
        <w:t xml:space="preserve">součástí </w:t>
      </w:r>
      <w:r>
        <w:rPr>
          <w:rFonts w:ascii="Segoe UI" w:hAnsi="Segoe UI" w:cs="Segoe UI"/>
          <w:sz w:val="22"/>
          <w:szCs w:val="22"/>
        </w:rPr>
        <w:t>tým</w:t>
      </w:r>
      <w:r w:rsidR="00EF274C">
        <w:rPr>
          <w:rFonts w:ascii="Segoe UI" w:hAnsi="Segoe UI" w:cs="Segoe UI"/>
          <w:sz w:val="22"/>
          <w:szCs w:val="22"/>
        </w:rPr>
        <w:t>u</w:t>
      </w:r>
      <w:r>
        <w:rPr>
          <w:rFonts w:ascii="Segoe UI" w:hAnsi="Segoe UI" w:cs="Segoe UI"/>
          <w:sz w:val="22"/>
          <w:szCs w:val="22"/>
        </w:rPr>
        <w:t xml:space="preserve"> podílející</w:t>
      </w:r>
      <w:r w:rsidR="00EF274C">
        <w:rPr>
          <w:rFonts w:ascii="Segoe UI" w:hAnsi="Segoe UI" w:cs="Segoe UI"/>
          <w:sz w:val="22"/>
          <w:szCs w:val="22"/>
        </w:rPr>
        <w:t>ho</w:t>
      </w:r>
      <w:r>
        <w:rPr>
          <w:rFonts w:ascii="Segoe UI" w:hAnsi="Segoe UI" w:cs="Segoe UI"/>
          <w:sz w:val="22"/>
          <w:szCs w:val="22"/>
        </w:rPr>
        <w:t xml:space="preserve"> se na plnění smlouvy byl</w:t>
      </w:r>
      <w:r w:rsidR="00EF274C">
        <w:rPr>
          <w:rFonts w:ascii="Segoe UI" w:hAnsi="Segoe UI" w:cs="Segoe UI"/>
          <w:sz w:val="22"/>
          <w:szCs w:val="22"/>
        </w:rPr>
        <w:t>a</w:t>
      </w:r>
      <w:r>
        <w:rPr>
          <w:rFonts w:ascii="Segoe UI" w:hAnsi="Segoe UI" w:cs="Segoe UI"/>
          <w:sz w:val="22"/>
          <w:szCs w:val="22"/>
        </w:rPr>
        <w:t xml:space="preserve"> alespoň </w:t>
      </w:r>
      <w:r w:rsidR="00EF274C">
        <w:rPr>
          <w:rFonts w:ascii="Segoe UI" w:hAnsi="Segoe UI" w:cs="Segoe UI"/>
          <w:sz w:val="22"/>
          <w:szCs w:val="22"/>
        </w:rPr>
        <w:t>1</w:t>
      </w:r>
      <w:r>
        <w:rPr>
          <w:rFonts w:ascii="Segoe UI" w:hAnsi="Segoe UI" w:cs="Segoe UI"/>
          <w:sz w:val="22"/>
          <w:szCs w:val="22"/>
        </w:rPr>
        <w:t xml:space="preserve"> osoba, kter</w:t>
      </w:r>
      <w:r w:rsidR="00EF274C">
        <w:rPr>
          <w:rFonts w:ascii="Segoe UI" w:hAnsi="Segoe UI" w:cs="Segoe UI"/>
          <w:sz w:val="22"/>
          <w:szCs w:val="22"/>
        </w:rPr>
        <w:t>á</w:t>
      </w:r>
      <w:r>
        <w:rPr>
          <w:rFonts w:ascii="Segoe UI" w:hAnsi="Segoe UI" w:cs="Segoe UI"/>
          <w:sz w:val="22"/>
          <w:szCs w:val="22"/>
        </w:rPr>
        <w:t xml:space="preserve">: </w:t>
      </w:r>
    </w:p>
    <w:p w14:paraId="0F123EE0" w14:textId="77777777" w:rsidR="0072483C" w:rsidRDefault="0072483C" w:rsidP="0072483C">
      <w:pPr>
        <w:numPr>
          <w:ilvl w:val="2"/>
          <w:numId w:val="5"/>
        </w:numPr>
        <w:tabs>
          <w:tab w:val="clear" w:pos="2325"/>
        </w:tabs>
        <w:spacing w:after="120" w:line="276" w:lineRule="auto"/>
        <w:ind w:left="567" w:hanging="198"/>
        <w:jc w:val="both"/>
        <w:rPr>
          <w:rFonts w:ascii="Segoe UI" w:hAnsi="Segoe UI" w:cs="Segoe UI"/>
          <w:sz w:val="22"/>
          <w:szCs w:val="22"/>
        </w:rPr>
      </w:pPr>
      <w:r>
        <w:rPr>
          <w:rFonts w:ascii="Segoe UI" w:hAnsi="Segoe UI" w:cs="Segoe UI"/>
          <w:sz w:val="22"/>
          <w:szCs w:val="22"/>
        </w:rPr>
        <w:t>byl</w:t>
      </w:r>
      <w:r w:rsidR="00EF274C">
        <w:rPr>
          <w:rFonts w:ascii="Segoe UI" w:hAnsi="Segoe UI" w:cs="Segoe UI"/>
          <w:sz w:val="22"/>
          <w:szCs w:val="22"/>
        </w:rPr>
        <w:t>a</w:t>
      </w:r>
      <w:r>
        <w:rPr>
          <w:rFonts w:ascii="Segoe UI" w:hAnsi="Segoe UI" w:cs="Segoe UI"/>
          <w:sz w:val="22"/>
          <w:szCs w:val="22"/>
        </w:rPr>
        <w:t xml:space="preserve"> veden</w:t>
      </w:r>
      <w:r w:rsidR="00EF274C">
        <w:rPr>
          <w:rFonts w:ascii="Segoe UI" w:hAnsi="Segoe UI" w:cs="Segoe UI"/>
          <w:sz w:val="22"/>
          <w:szCs w:val="22"/>
        </w:rPr>
        <w:t>a</w:t>
      </w:r>
      <w:r>
        <w:rPr>
          <w:rFonts w:ascii="Segoe UI" w:hAnsi="Segoe UI" w:cs="Segoe UI"/>
          <w:sz w:val="22"/>
          <w:szCs w:val="22"/>
        </w:rPr>
        <w:t xml:space="preserve"> Úřadem práce ČR jako uchazeč o zaměstnání, a to nejpozději v době 30 dnů před zahájením vykonávání prací na díle dle této smlouvy v pozici pracovník</w:t>
      </w:r>
      <w:r w:rsidR="00EF274C">
        <w:rPr>
          <w:rFonts w:ascii="Segoe UI" w:hAnsi="Segoe UI" w:cs="Segoe UI"/>
          <w:sz w:val="22"/>
          <w:szCs w:val="22"/>
        </w:rPr>
        <w:t>a</w:t>
      </w:r>
      <w:r>
        <w:rPr>
          <w:rFonts w:ascii="Segoe UI" w:hAnsi="Segoe UI" w:cs="Segoe UI"/>
          <w:sz w:val="22"/>
          <w:szCs w:val="22"/>
        </w:rPr>
        <w:t xml:space="preserve"> Zhotovitele, a/nebo </w:t>
      </w:r>
    </w:p>
    <w:p w14:paraId="4A02CEBF" w14:textId="77777777" w:rsidR="0072483C" w:rsidRDefault="0072483C" w:rsidP="0072483C">
      <w:pPr>
        <w:numPr>
          <w:ilvl w:val="2"/>
          <w:numId w:val="5"/>
        </w:numPr>
        <w:tabs>
          <w:tab w:val="clear" w:pos="2325"/>
        </w:tabs>
        <w:spacing w:after="120" w:line="276" w:lineRule="auto"/>
        <w:ind w:left="567" w:hanging="198"/>
        <w:jc w:val="both"/>
        <w:rPr>
          <w:rFonts w:ascii="Segoe UI" w:hAnsi="Segoe UI" w:cs="Segoe UI"/>
          <w:sz w:val="22"/>
          <w:szCs w:val="22"/>
        </w:rPr>
      </w:pPr>
      <w:r>
        <w:rPr>
          <w:rFonts w:ascii="Segoe UI" w:hAnsi="Segoe UI" w:cs="Segoe UI"/>
          <w:sz w:val="22"/>
          <w:szCs w:val="22"/>
        </w:rPr>
        <w:t>j</w:t>
      </w:r>
      <w:r w:rsidR="00EF274C">
        <w:rPr>
          <w:rFonts w:ascii="Segoe UI" w:hAnsi="Segoe UI" w:cs="Segoe UI"/>
          <w:sz w:val="22"/>
          <w:szCs w:val="22"/>
        </w:rPr>
        <w:t>e</w:t>
      </w:r>
      <w:r>
        <w:rPr>
          <w:rFonts w:ascii="Segoe UI" w:hAnsi="Segoe UI" w:cs="Segoe UI"/>
          <w:sz w:val="22"/>
          <w:szCs w:val="22"/>
        </w:rPr>
        <w:t xml:space="preserve"> </w:t>
      </w:r>
      <w:r w:rsidR="00A94A84">
        <w:rPr>
          <w:rFonts w:ascii="Segoe UI" w:hAnsi="Segoe UI" w:cs="Segoe UI"/>
          <w:sz w:val="22"/>
          <w:szCs w:val="22"/>
        </w:rPr>
        <w:t>student</w:t>
      </w:r>
      <w:r w:rsidR="00EF274C">
        <w:rPr>
          <w:rFonts w:ascii="Segoe UI" w:hAnsi="Segoe UI" w:cs="Segoe UI"/>
          <w:sz w:val="22"/>
          <w:szCs w:val="22"/>
        </w:rPr>
        <w:t>em</w:t>
      </w:r>
      <w:r w:rsidR="00A94A84">
        <w:rPr>
          <w:rFonts w:ascii="Segoe UI" w:hAnsi="Segoe UI" w:cs="Segoe UI"/>
          <w:sz w:val="22"/>
          <w:szCs w:val="22"/>
        </w:rPr>
        <w:t xml:space="preserve"> nebo </w:t>
      </w:r>
      <w:r>
        <w:rPr>
          <w:rFonts w:ascii="Segoe UI" w:hAnsi="Segoe UI" w:cs="Segoe UI"/>
          <w:sz w:val="22"/>
          <w:szCs w:val="22"/>
        </w:rPr>
        <w:t>absolvent</w:t>
      </w:r>
      <w:r w:rsidR="00EF274C">
        <w:rPr>
          <w:rFonts w:ascii="Segoe UI" w:hAnsi="Segoe UI" w:cs="Segoe UI"/>
          <w:sz w:val="22"/>
          <w:szCs w:val="22"/>
        </w:rPr>
        <w:t>em</w:t>
      </w:r>
      <w:r>
        <w:rPr>
          <w:rFonts w:ascii="Segoe UI" w:hAnsi="Segoe UI" w:cs="Segoe UI"/>
          <w:sz w:val="22"/>
          <w:szCs w:val="22"/>
        </w:rPr>
        <w:t xml:space="preserve"> středních škol, vyšších odborných škol a/nebo vysokých škol technického zaměření; absolventem se rozumí osoba, která ukončila uvedené vzdělání nejpozději 12 měsíců před tím, než zahájila provádění prací na díle dle této smlouvy v pozici pracovníka Zhotovitele</w:t>
      </w:r>
      <w:r w:rsidR="00A94A84">
        <w:rPr>
          <w:rFonts w:ascii="Segoe UI" w:hAnsi="Segoe UI" w:cs="Segoe UI"/>
          <w:sz w:val="22"/>
          <w:szCs w:val="22"/>
        </w:rPr>
        <w:t>; studentem se rozumí student střední, vysoké nebo vyšší odborné školy se stavebním zaměřením</w:t>
      </w:r>
      <w:r>
        <w:rPr>
          <w:rFonts w:ascii="Segoe UI" w:hAnsi="Segoe UI" w:cs="Segoe UI"/>
          <w:sz w:val="22"/>
          <w:szCs w:val="22"/>
        </w:rPr>
        <w:t xml:space="preserve">. </w:t>
      </w:r>
    </w:p>
    <w:p w14:paraId="68C25824" w14:textId="77777777" w:rsidR="00744D69" w:rsidRPr="00057459" w:rsidRDefault="0072483C" w:rsidP="001B3578">
      <w:pPr>
        <w:numPr>
          <w:ilvl w:val="2"/>
          <w:numId w:val="19"/>
        </w:numPr>
        <w:spacing w:after="120" w:line="276" w:lineRule="auto"/>
        <w:jc w:val="both"/>
        <w:rPr>
          <w:rFonts w:ascii="Segoe UI" w:hAnsi="Segoe UI" w:cs="Segoe UI"/>
          <w:sz w:val="22"/>
          <w:szCs w:val="22"/>
        </w:rPr>
      </w:pPr>
      <w:r>
        <w:rPr>
          <w:rFonts w:ascii="Segoe UI" w:hAnsi="Segoe UI" w:cs="Segoe UI"/>
          <w:sz w:val="22"/>
          <w:szCs w:val="22"/>
        </w:rPr>
        <w:t>Výše uveden</w:t>
      </w:r>
      <w:r w:rsidR="00EF274C">
        <w:rPr>
          <w:rFonts w:ascii="Segoe UI" w:hAnsi="Segoe UI" w:cs="Segoe UI"/>
          <w:sz w:val="22"/>
          <w:szCs w:val="22"/>
        </w:rPr>
        <w:t>á</w:t>
      </w:r>
      <w:r>
        <w:rPr>
          <w:rFonts w:ascii="Segoe UI" w:hAnsi="Segoe UI" w:cs="Segoe UI"/>
          <w:sz w:val="22"/>
          <w:szCs w:val="22"/>
        </w:rPr>
        <w:t xml:space="preserve"> osob</w:t>
      </w:r>
      <w:r w:rsidR="00EF274C">
        <w:rPr>
          <w:rFonts w:ascii="Segoe UI" w:hAnsi="Segoe UI" w:cs="Segoe UI"/>
          <w:sz w:val="22"/>
          <w:szCs w:val="22"/>
        </w:rPr>
        <w:t>a</w:t>
      </w:r>
      <w:r>
        <w:rPr>
          <w:rFonts w:ascii="Segoe UI" w:hAnsi="Segoe UI" w:cs="Segoe UI"/>
          <w:sz w:val="22"/>
          <w:szCs w:val="22"/>
        </w:rPr>
        <w:t xml:space="preserve"> pod písmeny a) </w:t>
      </w:r>
      <w:r w:rsidR="00EF274C">
        <w:rPr>
          <w:rFonts w:ascii="Segoe UI" w:hAnsi="Segoe UI" w:cs="Segoe UI"/>
          <w:sz w:val="22"/>
          <w:szCs w:val="22"/>
        </w:rPr>
        <w:t>nebo</w:t>
      </w:r>
      <w:r>
        <w:rPr>
          <w:rFonts w:ascii="Segoe UI" w:hAnsi="Segoe UI" w:cs="Segoe UI"/>
          <w:sz w:val="22"/>
          <w:szCs w:val="22"/>
        </w:rPr>
        <w:t xml:space="preserve"> b) se musí podílet na provádění prací na díle dle této smlouvy v souhrnu po dobu alespoň </w:t>
      </w:r>
      <w:r w:rsidR="00CB26F8">
        <w:rPr>
          <w:rFonts w:ascii="Segoe UI" w:hAnsi="Segoe UI" w:cs="Segoe UI"/>
          <w:sz w:val="22"/>
          <w:szCs w:val="22"/>
        </w:rPr>
        <w:t>80</w:t>
      </w:r>
      <w:r>
        <w:rPr>
          <w:rFonts w:ascii="Segoe UI" w:hAnsi="Segoe UI" w:cs="Segoe UI"/>
          <w:sz w:val="22"/>
          <w:szCs w:val="22"/>
        </w:rPr>
        <w:t xml:space="preserve"> dnů/osoba. </w:t>
      </w:r>
    </w:p>
    <w:p w14:paraId="02BC465B" w14:textId="77777777" w:rsidR="008104DD" w:rsidRPr="00744D69" w:rsidRDefault="00744D69" w:rsidP="001B3578">
      <w:pPr>
        <w:numPr>
          <w:ilvl w:val="2"/>
          <w:numId w:val="19"/>
        </w:numPr>
        <w:spacing w:after="120" w:line="276" w:lineRule="auto"/>
        <w:jc w:val="both"/>
        <w:rPr>
          <w:rFonts w:ascii="Segoe UI" w:hAnsi="Segoe UI" w:cs="Segoe UI"/>
          <w:sz w:val="22"/>
          <w:szCs w:val="22"/>
        </w:rPr>
      </w:pPr>
      <w:r w:rsidRPr="00744D69">
        <w:rPr>
          <w:rFonts w:ascii="Segoe UI" w:hAnsi="Segoe UI" w:cs="Segoe UI"/>
          <w:sz w:val="22"/>
          <w:szCs w:val="22"/>
        </w:rPr>
        <w:t xml:space="preserve">Zhotovitel se zavazuje uspořádat a provést za dobu plnění </w:t>
      </w:r>
      <w:r w:rsidR="008104DD">
        <w:rPr>
          <w:rFonts w:ascii="Segoe UI" w:hAnsi="Segoe UI" w:cs="Segoe UI"/>
          <w:sz w:val="22"/>
          <w:szCs w:val="22"/>
        </w:rPr>
        <w:t>s</w:t>
      </w:r>
      <w:r w:rsidRPr="00246B29">
        <w:rPr>
          <w:rFonts w:ascii="Segoe UI" w:hAnsi="Segoe UI" w:cs="Segoe UI"/>
          <w:sz w:val="22"/>
          <w:szCs w:val="22"/>
        </w:rPr>
        <w:t xml:space="preserve">mlouvy </w:t>
      </w:r>
      <w:r w:rsidRPr="007C07E6">
        <w:rPr>
          <w:rFonts w:ascii="Segoe UI" w:hAnsi="Segoe UI" w:cs="Segoe UI"/>
          <w:sz w:val="22"/>
          <w:szCs w:val="22"/>
        </w:rPr>
        <w:t xml:space="preserve">alespoň </w:t>
      </w:r>
      <w:r w:rsidR="00A94A84" w:rsidRPr="007C07E6">
        <w:rPr>
          <w:rFonts w:ascii="Segoe UI" w:hAnsi="Segoe UI" w:cs="Segoe UI"/>
          <w:sz w:val="22"/>
          <w:szCs w:val="22"/>
        </w:rPr>
        <w:t xml:space="preserve">1 exkurzi </w:t>
      </w:r>
      <w:r w:rsidRPr="00744D69">
        <w:rPr>
          <w:rFonts w:ascii="Segoe UI" w:hAnsi="Segoe UI" w:cs="Segoe UI"/>
          <w:sz w:val="22"/>
          <w:szCs w:val="22"/>
        </w:rPr>
        <w:t xml:space="preserve">týkající se </w:t>
      </w:r>
      <w:r w:rsidRPr="00246B29">
        <w:rPr>
          <w:rFonts w:ascii="Segoe UI" w:hAnsi="Segoe UI" w:cs="Segoe UI"/>
          <w:sz w:val="22"/>
          <w:szCs w:val="22"/>
        </w:rPr>
        <w:t xml:space="preserve">realizace předmětu </w:t>
      </w:r>
      <w:r w:rsidR="00246B29">
        <w:rPr>
          <w:rFonts w:ascii="Segoe UI" w:hAnsi="Segoe UI" w:cs="Segoe UI"/>
          <w:sz w:val="22"/>
          <w:szCs w:val="22"/>
        </w:rPr>
        <w:t>s</w:t>
      </w:r>
      <w:r w:rsidRPr="00246B29">
        <w:rPr>
          <w:rFonts w:ascii="Segoe UI" w:hAnsi="Segoe UI" w:cs="Segoe UI"/>
          <w:sz w:val="22"/>
          <w:szCs w:val="22"/>
        </w:rPr>
        <w:t xml:space="preserve">mlouvy pro veřejnost a/nebo pro žáky/studenty; žáky/studenty se rozumí </w:t>
      </w:r>
      <w:r w:rsidRPr="007C07E6">
        <w:rPr>
          <w:rFonts w:ascii="Segoe UI" w:hAnsi="Segoe UI" w:cs="Segoe UI"/>
          <w:sz w:val="22"/>
          <w:szCs w:val="22"/>
        </w:rPr>
        <w:t xml:space="preserve">žáci </w:t>
      </w:r>
      <w:r w:rsidR="00B5342F" w:rsidRPr="007C07E6">
        <w:rPr>
          <w:rFonts w:ascii="Segoe UI" w:hAnsi="Segoe UI" w:cs="Segoe UI"/>
          <w:sz w:val="22"/>
          <w:szCs w:val="22"/>
        </w:rPr>
        <w:t>středních škol se stavebním zaměřením</w:t>
      </w:r>
      <w:r w:rsidR="00BE2F53" w:rsidRPr="007C07E6">
        <w:rPr>
          <w:rFonts w:ascii="Segoe UI" w:hAnsi="Segoe UI" w:cs="Segoe UI"/>
          <w:sz w:val="22"/>
          <w:szCs w:val="22"/>
        </w:rPr>
        <w:t xml:space="preserve"> a studenti vysokých škol se stavebním zaměřením,</w:t>
      </w:r>
      <w:r w:rsidR="00B5342F" w:rsidRPr="007C07E6">
        <w:rPr>
          <w:rFonts w:ascii="Segoe UI" w:hAnsi="Segoe UI" w:cs="Segoe UI"/>
          <w:sz w:val="22"/>
          <w:szCs w:val="22"/>
        </w:rPr>
        <w:t xml:space="preserve"> případně </w:t>
      </w:r>
      <w:r w:rsidR="009D6AD7" w:rsidRPr="007C07E6">
        <w:rPr>
          <w:rFonts w:ascii="Segoe UI" w:hAnsi="Segoe UI" w:cs="Segoe UI"/>
          <w:sz w:val="22"/>
          <w:szCs w:val="22"/>
        </w:rPr>
        <w:t xml:space="preserve">jiní </w:t>
      </w:r>
      <w:r w:rsidR="00BE2F53" w:rsidRPr="007C07E6">
        <w:rPr>
          <w:rFonts w:ascii="Segoe UI" w:hAnsi="Segoe UI" w:cs="Segoe UI"/>
          <w:sz w:val="22"/>
          <w:szCs w:val="22"/>
        </w:rPr>
        <w:t xml:space="preserve">žáci </w:t>
      </w:r>
      <w:r w:rsidR="009D6AD7" w:rsidRPr="007C07E6">
        <w:rPr>
          <w:rFonts w:ascii="Segoe UI" w:hAnsi="Segoe UI" w:cs="Segoe UI"/>
          <w:sz w:val="22"/>
          <w:szCs w:val="22"/>
        </w:rPr>
        <w:t>schválení Objednatelem</w:t>
      </w:r>
      <w:r w:rsidRPr="007C07E6">
        <w:rPr>
          <w:rFonts w:ascii="Segoe UI" w:hAnsi="Segoe UI" w:cs="Segoe UI"/>
          <w:sz w:val="22"/>
          <w:szCs w:val="22"/>
        </w:rPr>
        <w:t>.</w:t>
      </w:r>
      <w:r w:rsidRPr="00246B29">
        <w:rPr>
          <w:rFonts w:ascii="Segoe UI" w:hAnsi="Segoe UI" w:cs="Segoe UI"/>
          <w:sz w:val="22"/>
          <w:szCs w:val="22"/>
        </w:rPr>
        <w:t xml:space="preserve"> </w:t>
      </w:r>
      <w:r w:rsidR="00246B29">
        <w:rPr>
          <w:rFonts w:ascii="Segoe UI" w:hAnsi="Segoe UI" w:cs="Segoe UI"/>
          <w:sz w:val="22"/>
          <w:szCs w:val="22"/>
        </w:rPr>
        <w:t>Zhotovitel má právo určit termín exkurze, kdy termín exkurze musí být oznámen</w:t>
      </w:r>
      <w:r w:rsidR="008104DD">
        <w:rPr>
          <w:rFonts w:ascii="Segoe UI" w:hAnsi="Segoe UI" w:cs="Segoe UI"/>
          <w:sz w:val="22"/>
          <w:szCs w:val="22"/>
        </w:rPr>
        <w:t xml:space="preserve"> Objednateli </w:t>
      </w:r>
      <w:r w:rsidRPr="00E91766">
        <w:rPr>
          <w:rFonts w:ascii="Segoe UI" w:hAnsi="Segoe UI" w:cs="Segoe UI"/>
          <w:sz w:val="22"/>
          <w:szCs w:val="22"/>
        </w:rPr>
        <w:t xml:space="preserve">alespoň </w:t>
      </w:r>
      <w:r w:rsidR="00E157BA" w:rsidRPr="00E91766">
        <w:rPr>
          <w:rFonts w:ascii="Segoe UI" w:hAnsi="Segoe UI" w:cs="Segoe UI"/>
          <w:sz w:val="22"/>
          <w:szCs w:val="22"/>
        </w:rPr>
        <w:t>2</w:t>
      </w:r>
      <w:r w:rsidRPr="00E91766">
        <w:rPr>
          <w:rFonts w:ascii="Segoe UI" w:hAnsi="Segoe UI" w:cs="Segoe UI"/>
          <w:sz w:val="22"/>
          <w:szCs w:val="22"/>
        </w:rPr>
        <w:t xml:space="preserve"> týdn</w:t>
      </w:r>
      <w:r w:rsidR="00E157BA" w:rsidRPr="00246B29">
        <w:rPr>
          <w:rFonts w:ascii="Segoe UI" w:hAnsi="Segoe UI" w:cs="Segoe UI"/>
          <w:sz w:val="22"/>
          <w:szCs w:val="22"/>
        </w:rPr>
        <w:t>y</w:t>
      </w:r>
      <w:r w:rsidRPr="00BE2F53">
        <w:rPr>
          <w:rFonts w:ascii="Segoe UI" w:hAnsi="Segoe UI" w:cs="Segoe UI"/>
          <w:sz w:val="22"/>
          <w:szCs w:val="22"/>
        </w:rPr>
        <w:t xml:space="preserve"> přede dnem </w:t>
      </w:r>
      <w:r w:rsidR="00246B29">
        <w:rPr>
          <w:rFonts w:ascii="Segoe UI" w:hAnsi="Segoe UI" w:cs="Segoe UI"/>
          <w:sz w:val="22"/>
          <w:szCs w:val="22"/>
        </w:rPr>
        <w:t>jejího</w:t>
      </w:r>
      <w:r w:rsidR="00246B29" w:rsidRPr="00BE2F53">
        <w:rPr>
          <w:rFonts w:ascii="Segoe UI" w:hAnsi="Segoe UI" w:cs="Segoe UI"/>
          <w:sz w:val="22"/>
          <w:szCs w:val="22"/>
        </w:rPr>
        <w:t xml:space="preserve"> </w:t>
      </w:r>
      <w:r w:rsidRPr="00BE2F53">
        <w:rPr>
          <w:rFonts w:ascii="Segoe UI" w:hAnsi="Segoe UI" w:cs="Segoe UI"/>
          <w:sz w:val="22"/>
          <w:szCs w:val="22"/>
        </w:rPr>
        <w:t>konání.</w:t>
      </w:r>
      <w:r w:rsidR="008104DD">
        <w:rPr>
          <w:rFonts w:ascii="Segoe UI" w:hAnsi="Segoe UI" w:cs="Segoe UI"/>
          <w:sz w:val="22"/>
          <w:szCs w:val="22"/>
        </w:rPr>
        <w:t xml:space="preserve"> Zhotovitel je povinen uspořádat  a provést exkurzi v souhrnu pro </w:t>
      </w:r>
      <w:r w:rsidR="007C07E6">
        <w:rPr>
          <w:rFonts w:ascii="Segoe UI" w:hAnsi="Segoe UI" w:cs="Segoe UI"/>
          <w:sz w:val="22"/>
          <w:szCs w:val="22"/>
        </w:rPr>
        <w:t xml:space="preserve">celkem </w:t>
      </w:r>
      <w:r w:rsidR="008104DD">
        <w:rPr>
          <w:rFonts w:ascii="Segoe UI" w:hAnsi="Segoe UI" w:cs="Segoe UI"/>
          <w:sz w:val="22"/>
          <w:szCs w:val="22"/>
        </w:rPr>
        <w:t xml:space="preserve">alespoň </w:t>
      </w:r>
      <w:r w:rsidR="0080376E">
        <w:rPr>
          <w:rFonts w:ascii="Segoe UI" w:hAnsi="Segoe UI" w:cs="Segoe UI"/>
          <w:sz w:val="22"/>
          <w:szCs w:val="22"/>
        </w:rPr>
        <w:t>15</w:t>
      </w:r>
      <w:r w:rsidR="008104DD">
        <w:rPr>
          <w:rFonts w:ascii="Segoe UI" w:hAnsi="Segoe UI" w:cs="Segoe UI"/>
          <w:sz w:val="22"/>
          <w:szCs w:val="22"/>
        </w:rPr>
        <w:t xml:space="preserve"> osob, Z</w:t>
      </w:r>
      <w:r w:rsidR="00246B29">
        <w:rPr>
          <w:rFonts w:ascii="Segoe UI" w:hAnsi="Segoe UI" w:cs="Segoe UI"/>
          <w:sz w:val="22"/>
          <w:szCs w:val="22"/>
        </w:rPr>
        <w:t>hotovitel je</w:t>
      </w:r>
      <w:r w:rsidR="008104DD">
        <w:rPr>
          <w:rFonts w:ascii="Segoe UI" w:hAnsi="Segoe UI" w:cs="Segoe UI"/>
          <w:sz w:val="22"/>
          <w:szCs w:val="22"/>
        </w:rPr>
        <w:t xml:space="preserve"> však</w:t>
      </w:r>
      <w:r w:rsidR="00246B29">
        <w:rPr>
          <w:rFonts w:ascii="Segoe UI" w:hAnsi="Segoe UI" w:cs="Segoe UI"/>
          <w:sz w:val="22"/>
          <w:szCs w:val="22"/>
        </w:rPr>
        <w:t xml:space="preserve"> oprávněn omezit maximální počet účastníků jedné exkurze tak, aby byla zajištěna jejich maximální bezpečnost a nebylo narušeno provádění díla dle této smlouvy. </w:t>
      </w:r>
      <w:r w:rsidRPr="00246B29">
        <w:rPr>
          <w:rFonts w:ascii="Segoe UI" w:hAnsi="Segoe UI" w:cs="Segoe UI"/>
          <w:sz w:val="22"/>
          <w:szCs w:val="22"/>
        </w:rPr>
        <w:t xml:space="preserve">Splnění povinnosti podle tohoto odstavce je Zhotovitel povinen Objednateli doložit, a to nejpozději do </w:t>
      </w:r>
      <w:r w:rsidRPr="007C07E6">
        <w:rPr>
          <w:rFonts w:ascii="Segoe UI" w:hAnsi="Segoe UI" w:cs="Segoe UI"/>
          <w:sz w:val="22"/>
          <w:szCs w:val="22"/>
        </w:rPr>
        <w:t>1 měsíce</w:t>
      </w:r>
      <w:r w:rsidRPr="00BE2F53">
        <w:rPr>
          <w:rFonts w:ascii="Segoe UI" w:hAnsi="Segoe UI" w:cs="Segoe UI"/>
          <w:sz w:val="22"/>
          <w:szCs w:val="22"/>
        </w:rPr>
        <w:t xml:space="preserve"> ode dne konání exkurze.</w:t>
      </w:r>
    </w:p>
    <w:p w14:paraId="0BE3CC68" w14:textId="77777777" w:rsidR="00171CE2" w:rsidRPr="00FF0474" w:rsidRDefault="0072483C" w:rsidP="001B3578">
      <w:pPr>
        <w:numPr>
          <w:ilvl w:val="2"/>
          <w:numId w:val="19"/>
        </w:numPr>
        <w:spacing w:after="120" w:line="276" w:lineRule="auto"/>
        <w:jc w:val="both"/>
        <w:rPr>
          <w:rFonts w:ascii="Segoe UI" w:hAnsi="Segoe UI" w:cs="Segoe UI"/>
          <w:sz w:val="22"/>
          <w:szCs w:val="22"/>
        </w:rPr>
      </w:pPr>
      <w:r>
        <w:rPr>
          <w:rFonts w:ascii="Segoe UI" w:hAnsi="Segoe UI" w:cs="Segoe UI"/>
          <w:sz w:val="22"/>
          <w:szCs w:val="22"/>
        </w:rPr>
        <w:t>Zhotovitel je povinen všechny výše uvedené skutečnosti prokázat kdykoli na vyžádání Objednatele s podrobným uvedením časového rozpisu činností konkrétní osob</w:t>
      </w:r>
      <w:r w:rsidR="00EF274C">
        <w:rPr>
          <w:rFonts w:ascii="Segoe UI" w:hAnsi="Segoe UI" w:cs="Segoe UI"/>
          <w:sz w:val="22"/>
          <w:szCs w:val="22"/>
        </w:rPr>
        <w:t>y</w:t>
      </w:r>
      <w:r>
        <w:rPr>
          <w:rFonts w:ascii="Segoe UI" w:hAnsi="Segoe UI" w:cs="Segoe UI"/>
          <w:sz w:val="22"/>
          <w:szCs w:val="22"/>
        </w:rPr>
        <w:t>, přičemž Objednatel je oprávněn si vyžádat další doklady, ze kterých bude vyplývat naplnění povinností Zhotovitele dle této přílohy.</w:t>
      </w:r>
    </w:p>
    <w:p w14:paraId="3D255FDD" w14:textId="6D64F53B" w:rsidR="00300A4E" w:rsidRDefault="00300A4E" w:rsidP="00AD7247">
      <w:pPr>
        <w:spacing w:after="120" w:line="276" w:lineRule="auto"/>
        <w:jc w:val="both"/>
        <w:rPr>
          <w:rFonts w:ascii="Segoe UI" w:hAnsi="Segoe UI" w:cs="Segoe UI"/>
          <w:sz w:val="22"/>
          <w:szCs w:val="22"/>
        </w:rPr>
      </w:pPr>
      <w:r>
        <w:rPr>
          <w:rFonts w:ascii="Segoe UI" w:hAnsi="Segoe UI" w:cs="Segoe UI"/>
          <w:sz w:val="22"/>
          <w:szCs w:val="22"/>
        </w:rPr>
        <w:br w:type="page"/>
      </w:r>
    </w:p>
    <w:p w14:paraId="5520D15E" w14:textId="7D51419F" w:rsidR="00F530B2" w:rsidRDefault="00300A4E" w:rsidP="00AD7247">
      <w:pPr>
        <w:spacing w:after="120" w:line="276" w:lineRule="auto"/>
        <w:jc w:val="both"/>
        <w:rPr>
          <w:rFonts w:ascii="Segoe UI" w:hAnsi="Segoe UI" w:cs="Segoe UI"/>
          <w:sz w:val="22"/>
          <w:szCs w:val="22"/>
        </w:rPr>
      </w:pPr>
      <w:r w:rsidRPr="00FF0474">
        <w:rPr>
          <w:rFonts w:ascii="Segoe UI" w:hAnsi="Segoe UI" w:cs="Segoe UI"/>
          <w:sz w:val="22"/>
          <w:szCs w:val="22"/>
        </w:rPr>
        <w:t xml:space="preserve">Příloha č. </w:t>
      </w:r>
      <w:r w:rsidR="00905C3F">
        <w:rPr>
          <w:rFonts w:ascii="Segoe UI" w:hAnsi="Segoe UI" w:cs="Segoe UI"/>
          <w:sz w:val="22"/>
          <w:szCs w:val="22"/>
        </w:rPr>
        <w:t>4</w:t>
      </w:r>
      <w:r w:rsidRPr="00FF0474">
        <w:rPr>
          <w:rFonts w:ascii="Segoe UI" w:hAnsi="Segoe UI" w:cs="Segoe UI"/>
          <w:sz w:val="22"/>
          <w:szCs w:val="22"/>
        </w:rPr>
        <w:t xml:space="preserve"> Smlouvy o zhotovení stavby</w:t>
      </w:r>
    </w:p>
    <w:p w14:paraId="5BC7F4A3" w14:textId="398B2B00" w:rsidR="00300A4E" w:rsidRDefault="00300A4E" w:rsidP="00AD7247">
      <w:pPr>
        <w:spacing w:after="120" w:line="276" w:lineRule="auto"/>
        <w:jc w:val="both"/>
        <w:rPr>
          <w:rFonts w:ascii="Segoe UI" w:hAnsi="Segoe UI" w:cs="Segoe UI"/>
          <w:sz w:val="22"/>
          <w:szCs w:val="22"/>
        </w:rPr>
      </w:pPr>
    </w:p>
    <w:p w14:paraId="2AFD6B6E" w14:textId="5ED45532" w:rsidR="00300A4E" w:rsidRPr="00300A4E" w:rsidRDefault="00300A4E" w:rsidP="00300A4E">
      <w:pPr>
        <w:spacing w:after="120" w:line="276" w:lineRule="auto"/>
        <w:jc w:val="center"/>
        <w:rPr>
          <w:rFonts w:ascii="Segoe UI" w:hAnsi="Segoe UI" w:cs="Segoe UI"/>
          <w:b/>
          <w:bCs/>
          <w:sz w:val="22"/>
          <w:szCs w:val="22"/>
        </w:rPr>
      </w:pPr>
      <w:r w:rsidRPr="00300A4E">
        <w:rPr>
          <w:rFonts w:ascii="Segoe UI" w:hAnsi="Segoe UI" w:cs="Segoe UI"/>
          <w:b/>
          <w:bCs/>
          <w:sz w:val="22"/>
          <w:szCs w:val="22"/>
        </w:rPr>
        <w:t>POŽADAVKY OBJEDNATELE NA PRAVIDLA REALIZACE PŘEDMĚTU ZAKÁZKY</w:t>
      </w:r>
    </w:p>
    <w:p w14:paraId="3D852FE5" w14:textId="12D5478B" w:rsidR="00300A4E" w:rsidRDefault="00300A4E" w:rsidP="00AD7247">
      <w:pPr>
        <w:spacing w:after="120" w:line="276" w:lineRule="auto"/>
        <w:jc w:val="both"/>
        <w:rPr>
          <w:rFonts w:ascii="Segoe UI" w:hAnsi="Segoe UI" w:cs="Segoe UI"/>
          <w:sz w:val="22"/>
          <w:szCs w:val="22"/>
        </w:rPr>
      </w:pPr>
    </w:p>
    <w:p w14:paraId="217DFA1C" w14:textId="77777777" w:rsidR="00300A4E" w:rsidRPr="00300A4E" w:rsidRDefault="00300A4E" w:rsidP="00300A4E">
      <w:pPr>
        <w:widowControl/>
        <w:numPr>
          <w:ilvl w:val="0"/>
          <w:numId w:val="84"/>
        </w:numPr>
        <w:spacing w:line="276" w:lineRule="auto"/>
        <w:jc w:val="both"/>
        <w:rPr>
          <w:rFonts w:ascii="Segoe UI" w:hAnsi="Segoe UI" w:cs="Segoe UI"/>
          <w:b/>
          <w:sz w:val="22"/>
          <w:szCs w:val="22"/>
        </w:rPr>
      </w:pPr>
      <w:r w:rsidRPr="00300A4E">
        <w:rPr>
          <w:rFonts w:ascii="Segoe UI" w:hAnsi="Segoe UI" w:cs="Segoe UI"/>
          <w:b/>
          <w:sz w:val="22"/>
          <w:szCs w:val="22"/>
        </w:rPr>
        <w:t>POVINNÁ IDENTIFIKACE PRACOVNÍKŮ</w:t>
      </w:r>
    </w:p>
    <w:p w14:paraId="78F0BCD1"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Objednatel požaduje jednotnou, jednoznačnou a viditelnou identifikaci všech pracovníků na stavbě.</w:t>
      </w:r>
    </w:p>
    <w:p w14:paraId="4688840E"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Požadavek na jednotnou identifikaci pracovníků se vztahuje na všechny pracovníky po celou dobu stavby, tedy i na pracovníky poddodavatelů.</w:t>
      </w:r>
    </w:p>
    <w:p w14:paraId="7E3ED6BD"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Požadavek na jednotnou identifikaci pracovníků se vztahuje na všechny pracovníky po celou dobu stavby, tedy i na pracovníky pracující v extrémnějších podmínkách (např. výkopu).</w:t>
      </w:r>
    </w:p>
    <w:p w14:paraId="4BC0FFB4"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Požadavek na jednotnou identifikaci pracovníků se vztahuje na všechny pracovníky po celou dobu stavby, tedy i na pracovníky, kteří vstupují na staveniště za účelem plnění krátkodobého úkolu (např. pracovníci zajišťující dovoz a odvoz materiálu na staveniště).</w:t>
      </w:r>
    </w:p>
    <w:p w14:paraId="461E7DB9"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Zhotovitel musí zohlednit skutečnosti uvedené výše a zvolit vhodný způsob identifikace.</w:t>
      </w:r>
    </w:p>
    <w:p w14:paraId="1AC9FA2D"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Zhotovitel seznámí všechny zúčastněné strany se způsobem jednoznačné identifikace na společném koordinačním jednání. </w:t>
      </w:r>
    </w:p>
    <w:p w14:paraId="518F4D43"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 Koordinátor BOZP je oprávněn navrhnout Objednateli sankci vůči Zhotoviteli za nesplnění tohoto opatření. </w:t>
      </w:r>
    </w:p>
    <w:p w14:paraId="0193F709" w14:textId="77777777" w:rsidR="00300A4E" w:rsidRPr="00300A4E" w:rsidRDefault="00300A4E" w:rsidP="00300A4E">
      <w:pPr>
        <w:widowControl/>
        <w:spacing w:line="276" w:lineRule="auto"/>
        <w:jc w:val="both"/>
        <w:rPr>
          <w:rFonts w:ascii="Segoe UI" w:hAnsi="Segoe UI" w:cs="Segoe UI"/>
          <w:color w:val="000000"/>
          <w:sz w:val="22"/>
          <w:szCs w:val="22"/>
        </w:rPr>
      </w:pPr>
    </w:p>
    <w:p w14:paraId="2478B2C4" w14:textId="77777777" w:rsidR="00300A4E" w:rsidRPr="00300A4E" w:rsidRDefault="00300A4E" w:rsidP="00300A4E">
      <w:pPr>
        <w:widowControl/>
        <w:spacing w:line="276" w:lineRule="auto"/>
        <w:jc w:val="both"/>
        <w:rPr>
          <w:rFonts w:ascii="Segoe UI" w:hAnsi="Segoe UI" w:cs="Segoe UI"/>
          <w:color w:val="000000"/>
          <w:sz w:val="22"/>
          <w:szCs w:val="22"/>
        </w:rPr>
      </w:pPr>
    </w:p>
    <w:p w14:paraId="456EE045" w14:textId="77777777" w:rsidR="00300A4E" w:rsidRPr="00300A4E" w:rsidRDefault="00300A4E" w:rsidP="00300A4E">
      <w:pPr>
        <w:widowControl/>
        <w:numPr>
          <w:ilvl w:val="0"/>
          <w:numId w:val="84"/>
        </w:numPr>
        <w:spacing w:line="276" w:lineRule="auto"/>
        <w:jc w:val="both"/>
        <w:rPr>
          <w:rFonts w:ascii="Segoe UI" w:hAnsi="Segoe UI" w:cs="Segoe UI"/>
          <w:b/>
          <w:sz w:val="22"/>
          <w:szCs w:val="22"/>
        </w:rPr>
      </w:pPr>
      <w:r w:rsidRPr="00300A4E">
        <w:rPr>
          <w:rFonts w:ascii="Segoe UI" w:hAnsi="Segoe UI" w:cs="Segoe UI"/>
          <w:b/>
          <w:sz w:val="22"/>
          <w:szCs w:val="22"/>
        </w:rPr>
        <w:t>MIMOŘÁDNÁ BEZPEČNOSTNÍ OPATŘENÍ</w:t>
      </w:r>
    </w:p>
    <w:p w14:paraId="499E9EF4" w14:textId="77777777" w:rsidR="00300A4E" w:rsidRPr="00300A4E" w:rsidRDefault="00300A4E" w:rsidP="00300A4E">
      <w:pPr>
        <w:widowControl/>
        <w:spacing w:line="276" w:lineRule="auto"/>
        <w:jc w:val="both"/>
        <w:rPr>
          <w:rFonts w:ascii="Segoe UI" w:hAnsi="Segoe UI" w:cs="Segoe UI"/>
          <w:sz w:val="22"/>
          <w:szCs w:val="22"/>
        </w:rPr>
      </w:pPr>
      <w:r w:rsidRPr="00300A4E">
        <w:rPr>
          <w:rFonts w:ascii="Segoe UI" w:hAnsi="Segoe UI" w:cs="Segoe UI"/>
          <w:sz w:val="22"/>
          <w:szCs w:val="22"/>
        </w:rPr>
        <w:t>Zhotovitel má povinnost:</w:t>
      </w:r>
    </w:p>
    <w:p w14:paraId="6544DDBD"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Zajištění zamezení přístupu nepovolaným osobám na staveniště.</w:t>
      </w:r>
    </w:p>
    <w:p w14:paraId="1DFB9978"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Zajištění všech potřebných úklidových prací.</w:t>
      </w:r>
    </w:p>
    <w:p w14:paraId="583B4318"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 xml:space="preserve">Přístupy vně staveniště ve frekventovaných místech ohrazení neprůhledné. </w:t>
      </w:r>
    </w:p>
    <w:p w14:paraId="7489D9E4" w14:textId="77777777" w:rsidR="00300A4E" w:rsidRPr="00300A4E" w:rsidRDefault="00300A4E" w:rsidP="00300A4E">
      <w:pPr>
        <w:widowControl/>
        <w:spacing w:line="276" w:lineRule="auto"/>
        <w:jc w:val="both"/>
        <w:rPr>
          <w:rFonts w:ascii="Segoe UI" w:hAnsi="Segoe UI" w:cs="Segoe UI"/>
          <w:sz w:val="22"/>
          <w:szCs w:val="22"/>
        </w:rPr>
      </w:pPr>
    </w:p>
    <w:p w14:paraId="6778E86D" w14:textId="77777777" w:rsidR="00300A4E" w:rsidRPr="00300A4E" w:rsidRDefault="00300A4E" w:rsidP="00300A4E">
      <w:pPr>
        <w:widowControl/>
        <w:spacing w:line="276" w:lineRule="auto"/>
        <w:jc w:val="both"/>
        <w:rPr>
          <w:rFonts w:ascii="Segoe UI" w:hAnsi="Segoe UI" w:cs="Segoe UI"/>
          <w:sz w:val="22"/>
          <w:szCs w:val="22"/>
        </w:rPr>
      </w:pPr>
    </w:p>
    <w:p w14:paraId="24798D51" w14:textId="77777777" w:rsidR="00300A4E" w:rsidRPr="00300A4E" w:rsidRDefault="00300A4E" w:rsidP="00300A4E">
      <w:pPr>
        <w:widowControl/>
        <w:numPr>
          <w:ilvl w:val="0"/>
          <w:numId w:val="84"/>
        </w:numPr>
        <w:spacing w:line="276" w:lineRule="auto"/>
        <w:jc w:val="both"/>
        <w:rPr>
          <w:rFonts w:ascii="Segoe UI" w:hAnsi="Segoe UI" w:cs="Segoe UI"/>
          <w:b/>
          <w:sz w:val="22"/>
          <w:szCs w:val="22"/>
        </w:rPr>
      </w:pPr>
      <w:r w:rsidRPr="00300A4E">
        <w:rPr>
          <w:rFonts w:ascii="Segoe UI" w:hAnsi="Segoe UI" w:cs="Segoe UI"/>
          <w:b/>
          <w:sz w:val="22"/>
          <w:szCs w:val="22"/>
        </w:rPr>
        <w:t xml:space="preserve">JEDNOLITOST VZHLEDU REALIZOVANÉHO DÍLA </w:t>
      </w:r>
    </w:p>
    <w:p w14:paraId="662F2F98"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Zhotovitel je povinen respektovat požadavek jednolitého vzhledu celého realizovaného díla.</w:t>
      </w:r>
    </w:p>
    <w:p w14:paraId="3B41CBE3" w14:textId="77777777" w:rsidR="00300A4E" w:rsidRPr="00300A4E" w:rsidRDefault="00300A4E" w:rsidP="00300A4E">
      <w:pPr>
        <w:widowControl/>
        <w:spacing w:line="276" w:lineRule="auto"/>
        <w:jc w:val="both"/>
        <w:rPr>
          <w:rFonts w:ascii="Segoe UI" w:hAnsi="Segoe UI" w:cs="Segoe UI"/>
          <w:b/>
          <w:sz w:val="22"/>
          <w:szCs w:val="22"/>
        </w:rPr>
      </w:pPr>
    </w:p>
    <w:p w14:paraId="66378BFE" w14:textId="77777777" w:rsidR="00300A4E" w:rsidRPr="00300A4E" w:rsidRDefault="00300A4E" w:rsidP="00300A4E">
      <w:pPr>
        <w:widowControl/>
        <w:spacing w:line="276" w:lineRule="auto"/>
        <w:jc w:val="both"/>
        <w:rPr>
          <w:rFonts w:ascii="Segoe UI" w:hAnsi="Segoe UI" w:cs="Segoe UI"/>
          <w:b/>
          <w:sz w:val="22"/>
          <w:szCs w:val="22"/>
        </w:rPr>
      </w:pPr>
    </w:p>
    <w:p w14:paraId="7C0288E1" w14:textId="77777777" w:rsidR="00300A4E" w:rsidRPr="00300A4E" w:rsidRDefault="00300A4E" w:rsidP="00300A4E">
      <w:pPr>
        <w:widowControl/>
        <w:numPr>
          <w:ilvl w:val="0"/>
          <w:numId w:val="84"/>
        </w:numPr>
        <w:spacing w:line="276" w:lineRule="auto"/>
        <w:jc w:val="both"/>
        <w:rPr>
          <w:rFonts w:ascii="Segoe UI" w:hAnsi="Segoe UI" w:cs="Segoe UI"/>
          <w:b/>
          <w:sz w:val="22"/>
          <w:szCs w:val="22"/>
        </w:rPr>
      </w:pPr>
      <w:r w:rsidRPr="00300A4E">
        <w:rPr>
          <w:rFonts w:ascii="Segoe UI" w:hAnsi="Segoe UI" w:cs="Segoe UI"/>
          <w:b/>
          <w:sz w:val="22"/>
          <w:szCs w:val="22"/>
        </w:rPr>
        <w:t>FOTODOKUMENTACE</w:t>
      </w:r>
    </w:p>
    <w:p w14:paraId="084A1860" w14:textId="77777777" w:rsidR="00300A4E" w:rsidRPr="00300A4E" w:rsidRDefault="00300A4E" w:rsidP="00300A4E">
      <w:pPr>
        <w:widowControl/>
        <w:spacing w:line="276" w:lineRule="auto"/>
        <w:jc w:val="both"/>
        <w:rPr>
          <w:rFonts w:ascii="Segoe UI" w:hAnsi="Segoe UI" w:cs="Segoe UI"/>
          <w:color w:val="000000"/>
          <w:sz w:val="22"/>
          <w:szCs w:val="22"/>
          <w:u w:val="single"/>
        </w:rPr>
      </w:pPr>
      <w:r w:rsidRPr="00300A4E">
        <w:rPr>
          <w:rFonts w:ascii="Segoe UI" w:hAnsi="Segoe UI" w:cs="Segoe UI"/>
          <w:color w:val="000000"/>
          <w:sz w:val="22"/>
          <w:szCs w:val="22"/>
          <w:u w:val="single"/>
        </w:rPr>
        <w:t xml:space="preserve">Způsob zpracování fotodokumentace </w:t>
      </w:r>
    </w:p>
    <w:p w14:paraId="1D95DF70"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 xml:space="preserve">Členění fotodokumentace po jednotlivých objektech a dotčených plochách opatřené samostatnými seznamy pořízené fotodokumentace. </w:t>
      </w:r>
    </w:p>
    <w:p w14:paraId="19A986E2"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Každý snímek bude opatřen aktuálním datem pořízení.</w:t>
      </w:r>
    </w:p>
    <w:p w14:paraId="17A8529D" w14:textId="77777777" w:rsidR="00300A4E" w:rsidRPr="00300A4E" w:rsidRDefault="00300A4E" w:rsidP="00300A4E">
      <w:pPr>
        <w:widowControl/>
        <w:spacing w:line="276" w:lineRule="auto"/>
        <w:jc w:val="both"/>
        <w:rPr>
          <w:rFonts w:ascii="Segoe UI" w:hAnsi="Segoe UI" w:cs="Segoe UI"/>
          <w:color w:val="000000"/>
          <w:sz w:val="22"/>
          <w:szCs w:val="22"/>
        </w:rPr>
      </w:pPr>
    </w:p>
    <w:p w14:paraId="2F760197" w14:textId="77777777" w:rsidR="00300A4E" w:rsidRPr="00300A4E" w:rsidRDefault="00300A4E" w:rsidP="00300A4E">
      <w:pPr>
        <w:widowControl/>
        <w:spacing w:line="276" w:lineRule="auto"/>
        <w:jc w:val="both"/>
        <w:rPr>
          <w:rFonts w:ascii="Segoe UI" w:hAnsi="Segoe UI" w:cs="Segoe UI"/>
          <w:color w:val="000000"/>
          <w:sz w:val="22"/>
          <w:szCs w:val="22"/>
          <w:u w:val="single"/>
        </w:rPr>
      </w:pPr>
      <w:r w:rsidRPr="00300A4E">
        <w:rPr>
          <w:rFonts w:ascii="Segoe UI" w:hAnsi="Segoe UI" w:cs="Segoe UI"/>
          <w:color w:val="000000"/>
          <w:sz w:val="22"/>
          <w:szCs w:val="22"/>
          <w:u w:val="single"/>
        </w:rPr>
        <w:t xml:space="preserve">Užití fotodokumentace </w:t>
      </w:r>
    </w:p>
    <w:p w14:paraId="5D27CC4E"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 xml:space="preserve">Jedno aktuální rozpracované vyhotovení fotodokumentace bude po celou dobu stavby na staveništi k okamžité dispozici Objednateli a ostatním zástupcům zúčastněných stran. </w:t>
      </w:r>
    </w:p>
    <w:p w14:paraId="5AD5ACFE" w14:textId="77777777" w:rsidR="00300A4E" w:rsidRPr="00300A4E" w:rsidRDefault="00300A4E" w:rsidP="00300A4E">
      <w:pPr>
        <w:widowControl/>
        <w:spacing w:line="276" w:lineRule="auto"/>
        <w:ind w:left="720"/>
        <w:jc w:val="both"/>
        <w:rPr>
          <w:rFonts w:ascii="Segoe UI" w:hAnsi="Segoe UI" w:cs="Segoe UI"/>
          <w:sz w:val="22"/>
          <w:szCs w:val="22"/>
        </w:rPr>
      </w:pPr>
    </w:p>
    <w:p w14:paraId="525A7240" w14:textId="77777777" w:rsidR="00300A4E" w:rsidRPr="00300A4E" w:rsidRDefault="00300A4E" w:rsidP="00300A4E">
      <w:pPr>
        <w:widowControl/>
        <w:spacing w:line="276" w:lineRule="auto"/>
        <w:jc w:val="both"/>
        <w:rPr>
          <w:rFonts w:ascii="Segoe UI" w:hAnsi="Segoe UI" w:cs="Segoe UI"/>
          <w:color w:val="000000"/>
          <w:sz w:val="22"/>
          <w:szCs w:val="22"/>
          <w:u w:val="single"/>
        </w:rPr>
      </w:pPr>
      <w:r w:rsidRPr="00300A4E">
        <w:rPr>
          <w:rFonts w:ascii="Segoe UI" w:hAnsi="Segoe UI" w:cs="Segoe UI"/>
          <w:color w:val="000000"/>
          <w:sz w:val="22"/>
          <w:szCs w:val="22"/>
          <w:u w:val="single"/>
        </w:rPr>
        <w:t>Fotodokumentace stávajícího stavu před zahájením stavebních prací</w:t>
      </w:r>
    </w:p>
    <w:p w14:paraId="72DDE341"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 xml:space="preserve">Bude sloužit jako součást pasportizace. </w:t>
      </w:r>
    </w:p>
    <w:p w14:paraId="456424EE" w14:textId="77777777" w:rsidR="00300A4E" w:rsidRPr="00300A4E" w:rsidRDefault="00300A4E" w:rsidP="00300A4E">
      <w:pPr>
        <w:widowControl/>
        <w:spacing w:line="276" w:lineRule="auto"/>
        <w:jc w:val="both"/>
        <w:rPr>
          <w:rFonts w:ascii="Segoe UI" w:hAnsi="Segoe UI" w:cs="Segoe UI"/>
          <w:color w:val="000000"/>
          <w:sz w:val="22"/>
          <w:szCs w:val="22"/>
        </w:rPr>
      </w:pPr>
    </w:p>
    <w:p w14:paraId="2DE9A317" w14:textId="77777777" w:rsidR="00300A4E" w:rsidRPr="00300A4E" w:rsidRDefault="00300A4E" w:rsidP="00300A4E">
      <w:pPr>
        <w:widowControl/>
        <w:spacing w:line="276" w:lineRule="auto"/>
        <w:jc w:val="both"/>
        <w:rPr>
          <w:rFonts w:ascii="Segoe UI" w:hAnsi="Segoe UI" w:cs="Segoe UI"/>
          <w:color w:val="000000"/>
          <w:sz w:val="22"/>
          <w:szCs w:val="22"/>
          <w:u w:val="single"/>
        </w:rPr>
      </w:pPr>
      <w:r w:rsidRPr="00300A4E">
        <w:rPr>
          <w:rFonts w:ascii="Segoe UI" w:hAnsi="Segoe UI" w:cs="Segoe UI"/>
          <w:color w:val="000000"/>
          <w:sz w:val="22"/>
          <w:szCs w:val="22"/>
          <w:u w:val="single"/>
        </w:rPr>
        <w:t xml:space="preserve">Fotodokumentace průběhu stavby </w:t>
      </w:r>
    </w:p>
    <w:p w14:paraId="77228105"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 xml:space="preserve">K zakrývaným konstrukcím, </w:t>
      </w:r>
    </w:p>
    <w:p w14:paraId="01BC8A97"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K sítím a přípojkám před záhozem,</w:t>
      </w:r>
    </w:p>
    <w:p w14:paraId="391D7A61"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K dodržení předepsaných technologií,</w:t>
      </w:r>
    </w:p>
    <w:p w14:paraId="3AECA592" w14:textId="77777777" w:rsidR="00300A4E" w:rsidRPr="00300A4E" w:rsidRDefault="00300A4E" w:rsidP="00300A4E">
      <w:pPr>
        <w:widowControl/>
        <w:spacing w:line="276" w:lineRule="auto"/>
        <w:jc w:val="both"/>
        <w:rPr>
          <w:rFonts w:ascii="Segoe UI" w:hAnsi="Segoe UI" w:cs="Segoe UI"/>
          <w:color w:val="000000"/>
          <w:sz w:val="22"/>
          <w:szCs w:val="22"/>
        </w:rPr>
      </w:pPr>
    </w:p>
    <w:p w14:paraId="2398A3B7" w14:textId="77777777" w:rsidR="00300A4E" w:rsidRPr="00300A4E" w:rsidRDefault="00300A4E" w:rsidP="00300A4E">
      <w:pPr>
        <w:widowControl/>
        <w:spacing w:line="276" w:lineRule="auto"/>
        <w:jc w:val="both"/>
        <w:rPr>
          <w:rFonts w:ascii="Segoe UI" w:hAnsi="Segoe UI" w:cs="Segoe UI"/>
          <w:color w:val="000000"/>
          <w:sz w:val="22"/>
          <w:szCs w:val="22"/>
          <w:u w:val="single"/>
        </w:rPr>
      </w:pPr>
      <w:r w:rsidRPr="00300A4E">
        <w:rPr>
          <w:rFonts w:ascii="Segoe UI" w:hAnsi="Segoe UI" w:cs="Segoe UI"/>
          <w:color w:val="000000"/>
          <w:sz w:val="22"/>
          <w:szCs w:val="22"/>
          <w:u w:val="single"/>
        </w:rPr>
        <w:t>Fotodokumentace po ukončení realizace</w:t>
      </w:r>
    </w:p>
    <w:p w14:paraId="31CD5682"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Zhotovitel pořídí a předá Objednateli fotodokumentaci dokončeného díla. </w:t>
      </w:r>
    </w:p>
    <w:p w14:paraId="2D7C8774" w14:textId="77777777" w:rsidR="00300A4E" w:rsidRPr="00300A4E" w:rsidRDefault="00300A4E" w:rsidP="00300A4E">
      <w:pPr>
        <w:widowControl/>
        <w:spacing w:line="276" w:lineRule="auto"/>
        <w:jc w:val="both"/>
        <w:rPr>
          <w:rFonts w:ascii="Segoe UI" w:hAnsi="Segoe UI" w:cs="Segoe UI"/>
          <w:color w:val="000000"/>
          <w:sz w:val="22"/>
          <w:szCs w:val="22"/>
        </w:rPr>
      </w:pPr>
    </w:p>
    <w:p w14:paraId="1D6538E5" w14:textId="77777777" w:rsidR="00300A4E" w:rsidRPr="00300A4E" w:rsidRDefault="00300A4E" w:rsidP="00300A4E">
      <w:pPr>
        <w:widowControl/>
        <w:spacing w:line="276" w:lineRule="auto"/>
        <w:jc w:val="both"/>
        <w:rPr>
          <w:rFonts w:ascii="Segoe UI" w:hAnsi="Segoe UI" w:cs="Segoe UI"/>
          <w:color w:val="000000"/>
          <w:sz w:val="22"/>
          <w:szCs w:val="22"/>
          <w:u w:val="single"/>
        </w:rPr>
      </w:pPr>
      <w:r w:rsidRPr="00300A4E">
        <w:rPr>
          <w:rFonts w:ascii="Segoe UI" w:hAnsi="Segoe UI" w:cs="Segoe UI"/>
          <w:color w:val="000000"/>
          <w:sz w:val="22"/>
          <w:szCs w:val="22"/>
          <w:u w:val="single"/>
        </w:rPr>
        <w:t xml:space="preserve">Způsob odevzdání fotodokumentace Objednateli </w:t>
      </w:r>
    </w:p>
    <w:p w14:paraId="4F44752B"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Po dokončení stavby Zhotovitel předá kompletní fotodokumentaci opatřenou seznamem (2x CD) Objednateli jako součást jednoho vyhotovení Dokumentace skutečného provedení stavby. </w:t>
      </w:r>
    </w:p>
    <w:p w14:paraId="104FD382" w14:textId="77777777" w:rsidR="00300A4E" w:rsidRPr="00300A4E" w:rsidRDefault="00300A4E" w:rsidP="00300A4E">
      <w:pPr>
        <w:widowControl/>
        <w:spacing w:line="276" w:lineRule="auto"/>
        <w:jc w:val="both"/>
        <w:rPr>
          <w:rFonts w:ascii="Segoe UI" w:hAnsi="Segoe UI" w:cs="Segoe UI"/>
          <w:color w:val="000000"/>
          <w:sz w:val="22"/>
          <w:szCs w:val="22"/>
        </w:rPr>
      </w:pPr>
    </w:p>
    <w:p w14:paraId="6171D061" w14:textId="77777777" w:rsidR="00300A4E" w:rsidRPr="00300A4E" w:rsidRDefault="00300A4E" w:rsidP="00300A4E">
      <w:pPr>
        <w:widowControl/>
        <w:spacing w:line="276" w:lineRule="auto"/>
        <w:jc w:val="both"/>
        <w:rPr>
          <w:rFonts w:ascii="Segoe UI" w:hAnsi="Segoe UI" w:cs="Segoe UI"/>
          <w:b/>
          <w:sz w:val="22"/>
          <w:szCs w:val="22"/>
        </w:rPr>
      </w:pPr>
    </w:p>
    <w:p w14:paraId="6654153E" w14:textId="77777777" w:rsidR="00300A4E" w:rsidRPr="00300A4E" w:rsidRDefault="00300A4E" w:rsidP="00300A4E">
      <w:pPr>
        <w:widowControl/>
        <w:numPr>
          <w:ilvl w:val="0"/>
          <w:numId w:val="84"/>
        </w:numPr>
        <w:spacing w:line="276" w:lineRule="auto"/>
        <w:jc w:val="both"/>
        <w:rPr>
          <w:rFonts w:ascii="Segoe UI" w:hAnsi="Segoe UI" w:cs="Segoe UI"/>
          <w:b/>
          <w:sz w:val="22"/>
          <w:szCs w:val="22"/>
        </w:rPr>
      </w:pPr>
      <w:r w:rsidRPr="00300A4E">
        <w:rPr>
          <w:rFonts w:ascii="Segoe UI" w:hAnsi="Segoe UI" w:cs="Segoe UI"/>
          <w:b/>
          <w:sz w:val="22"/>
          <w:szCs w:val="22"/>
        </w:rPr>
        <w:t>DOPRAVNÍ OMEZENÍ A INFORMACE</w:t>
      </w:r>
    </w:p>
    <w:p w14:paraId="42BFDCF7"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Zhotovitel navrhne s ohledem na ZOV přechodné dopravní značení a staveništní dopravu.</w:t>
      </w:r>
    </w:p>
    <w:p w14:paraId="558CC9B8"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Zhotovitel zakreslí řádně do přehledné situace a projedná s dotčenými orgány před společným koordinačním jednáním.</w:t>
      </w:r>
    </w:p>
    <w:p w14:paraId="15237775" w14:textId="77777777" w:rsidR="00300A4E" w:rsidRPr="00300A4E" w:rsidRDefault="00300A4E" w:rsidP="00300A4E">
      <w:pPr>
        <w:widowControl/>
        <w:spacing w:line="276" w:lineRule="auto"/>
        <w:jc w:val="both"/>
        <w:rPr>
          <w:rFonts w:ascii="Segoe UI" w:hAnsi="Segoe UI" w:cs="Segoe UI"/>
          <w:sz w:val="22"/>
          <w:szCs w:val="22"/>
        </w:rPr>
      </w:pPr>
    </w:p>
    <w:p w14:paraId="0CAA6E4B" w14:textId="77777777" w:rsidR="00300A4E" w:rsidRPr="00300A4E" w:rsidRDefault="00300A4E" w:rsidP="00300A4E">
      <w:pPr>
        <w:widowControl/>
        <w:spacing w:line="276" w:lineRule="auto"/>
        <w:jc w:val="both"/>
        <w:rPr>
          <w:rFonts w:ascii="Segoe UI" w:hAnsi="Segoe UI" w:cs="Segoe UI"/>
          <w:b/>
          <w:color w:val="008000"/>
          <w:sz w:val="22"/>
          <w:szCs w:val="22"/>
        </w:rPr>
      </w:pPr>
    </w:p>
    <w:p w14:paraId="0155DBDD" w14:textId="77777777" w:rsidR="00300A4E" w:rsidRPr="00300A4E" w:rsidRDefault="00300A4E" w:rsidP="00300A4E">
      <w:pPr>
        <w:widowControl/>
        <w:numPr>
          <w:ilvl w:val="0"/>
          <w:numId w:val="84"/>
        </w:numPr>
        <w:spacing w:line="276" w:lineRule="auto"/>
        <w:jc w:val="both"/>
        <w:rPr>
          <w:rFonts w:ascii="Segoe UI" w:hAnsi="Segoe UI" w:cs="Segoe UI"/>
          <w:b/>
          <w:sz w:val="22"/>
          <w:szCs w:val="22"/>
        </w:rPr>
      </w:pPr>
      <w:r w:rsidRPr="00300A4E">
        <w:rPr>
          <w:rFonts w:ascii="Segoe UI" w:hAnsi="Segoe UI" w:cs="Segoe UI"/>
          <w:b/>
          <w:sz w:val="22"/>
          <w:szCs w:val="22"/>
        </w:rPr>
        <w:t>SOUČINNOST S OBJEDNATELEM</w:t>
      </w:r>
    </w:p>
    <w:p w14:paraId="55E04BA1" w14:textId="77777777" w:rsidR="00300A4E" w:rsidRPr="00300A4E" w:rsidRDefault="00300A4E" w:rsidP="00300A4E">
      <w:pPr>
        <w:widowControl/>
        <w:spacing w:line="276" w:lineRule="auto"/>
        <w:jc w:val="both"/>
        <w:rPr>
          <w:rFonts w:ascii="Segoe UI" w:hAnsi="Segoe UI" w:cs="Segoe UI"/>
          <w:b/>
          <w:color w:val="008000"/>
          <w:sz w:val="22"/>
          <w:szCs w:val="22"/>
        </w:rPr>
      </w:pPr>
    </w:p>
    <w:p w14:paraId="18C24EFC" w14:textId="77777777" w:rsidR="00300A4E" w:rsidRPr="00300A4E" w:rsidRDefault="00300A4E" w:rsidP="00300A4E">
      <w:pPr>
        <w:widowControl/>
        <w:spacing w:line="276" w:lineRule="auto"/>
        <w:jc w:val="both"/>
        <w:rPr>
          <w:rFonts w:ascii="Segoe UI" w:hAnsi="Segoe UI" w:cs="Segoe UI"/>
          <w:b/>
          <w:sz w:val="22"/>
          <w:szCs w:val="22"/>
        </w:rPr>
      </w:pPr>
      <w:r w:rsidRPr="00300A4E">
        <w:rPr>
          <w:rFonts w:ascii="Segoe UI" w:hAnsi="Segoe UI" w:cs="Segoe UI"/>
          <w:b/>
          <w:sz w:val="22"/>
          <w:szCs w:val="22"/>
        </w:rPr>
        <w:t>ZAŠKOLENÍ OBJEDNATELE</w:t>
      </w:r>
    </w:p>
    <w:p w14:paraId="715CE346"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Objednatel klade důraz na součinnost Zhotovitele v rámci zaškolení personálu Objednatele ve věci technologie v rámci díla instalované nebo dotčené. </w:t>
      </w:r>
    </w:p>
    <w:p w14:paraId="1387EA72"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Termíny jednotlivých proškolení smluvní strany dohodnou v dostatečném předstihu a za účasti všech stran se termíny uvedou do zápisu z kontrolních dní. </w:t>
      </w:r>
    </w:p>
    <w:p w14:paraId="6039CE2F"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Všechny návody a manuály je povinen Zhotovitel předložit obsluze výhradně v českém jazyce, a to již ve fázi proškolování. </w:t>
      </w:r>
    </w:p>
    <w:p w14:paraId="24A7D8D0"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Souhrn těchto návodů a manuálů, opatřený seznamem, bude předán Objednateli v rámci přejímacího řízení, a to výhradně v českém jazyce.</w:t>
      </w:r>
    </w:p>
    <w:p w14:paraId="56356114"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Protokol o zaškolení personálu Objednatele předá Zhotovitel Objednateli nejpozději 1 kalendářní den před dnem odevzdání a převzetí dokončeného díla. </w:t>
      </w:r>
    </w:p>
    <w:p w14:paraId="58DA1AF9" w14:textId="77777777" w:rsidR="00300A4E" w:rsidRPr="00300A4E" w:rsidRDefault="00300A4E" w:rsidP="00300A4E">
      <w:pPr>
        <w:widowControl/>
        <w:tabs>
          <w:tab w:val="left" w:pos="567"/>
          <w:tab w:val="left" w:pos="709"/>
          <w:tab w:val="left" w:pos="851"/>
          <w:tab w:val="left" w:pos="1776"/>
        </w:tabs>
        <w:spacing w:line="276" w:lineRule="auto"/>
        <w:ind w:firstLine="142"/>
        <w:jc w:val="both"/>
        <w:rPr>
          <w:rFonts w:ascii="Segoe UI" w:hAnsi="Segoe UI" w:cs="Segoe UI"/>
          <w:sz w:val="22"/>
          <w:szCs w:val="22"/>
        </w:rPr>
      </w:pPr>
    </w:p>
    <w:p w14:paraId="4249B313" w14:textId="77777777" w:rsidR="00300A4E" w:rsidRPr="00300A4E" w:rsidRDefault="00300A4E" w:rsidP="00300A4E">
      <w:pPr>
        <w:widowControl/>
        <w:spacing w:line="276" w:lineRule="auto"/>
        <w:jc w:val="both"/>
        <w:rPr>
          <w:rFonts w:ascii="Segoe UI" w:hAnsi="Segoe UI" w:cs="Segoe UI"/>
          <w:b/>
          <w:sz w:val="22"/>
          <w:szCs w:val="22"/>
        </w:rPr>
      </w:pPr>
      <w:r w:rsidRPr="00300A4E">
        <w:rPr>
          <w:rFonts w:ascii="Segoe UI" w:hAnsi="Segoe UI" w:cs="Segoe UI"/>
          <w:b/>
          <w:sz w:val="22"/>
          <w:szCs w:val="22"/>
        </w:rPr>
        <w:t>ŠKODY A ZTRÁTY (ODCIZENÍ MAJETKU)</w:t>
      </w:r>
    </w:p>
    <w:p w14:paraId="2067B9F8"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Za prokazatelně vzniklé škody na majetku a zjištěné ztráty zjištěné v období ode dne předání staveniště do podpisu Zápisu o odevzdání a převzetí staveniště ručí výhradně Zhotovitel. </w:t>
      </w:r>
    </w:p>
    <w:p w14:paraId="46561F4F"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V případě vzniklých škod na cizím majetku Zhotovitel zajistí jejich odstranění na své náklady po předchozím projednání na kontrolním dni se zástupcem Objednatele.</w:t>
      </w:r>
    </w:p>
    <w:p w14:paraId="70FBE6B9"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V případě ztráty (odcizení) majetku je Zhotovitel povinen ztrátu uhradit v plné výši. </w:t>
      </w:r>
    </w:p>
    <w:p w14:paraId="0ACF3CEC" w14:textId="77777777" w:rsidR="00300A4E" w:rsidRPr="00300A4E" w:rsidRDefault="00300A4E" w:rsidP="00300A4E">
      <w:pPr>
        <w:widowControl/>
        <w:spacing w:line="276" w:lineRule="auto"/>
        <w:jc w:val="both"/>
        <w:rPr>
          <w:rFonts w:ascii="Segoe UI" w:hAnsi="Segoe UI" w:cs="Segoe UI"/>
          <w:b/>
          <w:sz w:val="22"/>
          <w:szCs w:val="22"/>
        </w:rPr>
      </w:pPr>
    </w:p>
    <w:p w14:paraId="4B60EAFF" w14:textId="77777777" w:rsidR="00300A4E" w:rsidRPr="00300A4E" w:rsidRDefault="00300A4E" w:rsidP="00300A4E">
      <w:pPr>
        <w:widowControl/>
        <w:spacing w:line="276" w:lineRule="auto"/>
        <w:jc w:val="both"/>
        <w:rPr>
          <w:rFonts w:ascii="Segoe UI" w:hAnsi="Segoe UI" w:cs="Segoe UI"/>
          <w:b/>
          <w:sz w:val="22"/>
          <w:szCs w:val="22"/>
        </w:rPr>
      </w:pPr>
      <w:r w:rsidRPr="00300A4E">
        <w:rPr>
          <w:rFonts w:ascii="Segoe UI" w:hAnsi="Segoe UI" w:cs="Segoe UI"/>
          <w:b/>
          <w:sz w:val="22"/>
          <w:szCs w:val="22"/>
        </w:rPr>
        <w:t>DALŠÍ POŽADAVKY OBJEDNATELE:</w:t>
      </w:r>
    </w:p>
    <w:p w14:paraId="60241A7E"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bCs/>
          <w:color w:val="000000"/>
          <w:sz w:val="22"/>
          <w:szCs w:val="22"/>
        </w:rPr>
        <w:t>Objednatel si vyhrazuje právo na pořizování vlastní fotodokumentace v průběhu realizace.</w:t>
      </w:r>
    </w:p>
    <w:p w14:paraId="1B2653F3" w14:textId="77777777" w:rsidR="00300A4E" w:rsidRPr="0054323B" w:rsidRDefault="00300A4E" w:rsidP="00AD7247">
      <w:pPr>
        <w:spacing w:after="120" w:line="276" w:lineRule="auto"/>
        <w:jc w:val="both"/>
        <w:rPr>
          <w:rFonts w:ascii="Segoe UI" w:hAnsi="Segoe UI" w:cs="Segoe UI"/>
          <w:sz w:val="22"/>
          <w:szCs w:val="22"/>
        </w:rPr>
      </w:pPr>
    </w:p>
    <w:sectPr w:rsidR="00300A4E" w:rsidRPr="0054323B" w:rsidSect="00D35F3E">
      <w:headerReference w:type="default" r:id="rId8"/>
      <w:footerReference w:type="default" r:id="rId9"/>
      <w:headerReference w:type="first" r:id="rId10"/>
      <w:pgSz w:w="11906" w:h="16838"/>
      <w:pgMar w:top="1417" w:right="1417" w:bottom="1417"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68849" w14:textId="77777777" w:rsidR="005D27FE" w:rsidRDefault="005D27FE" w:rsidP="007575D2">
      <w:r>
        <w:separator/>
      </w:r>
    </w:p>
  </w:endnote>
  <w:endnote w:type="continuationSeparator" w:id="0">
    <w:p w14:paraId="20F0B9B7" w14:textId="77777777" w:rsidR="005D27FE" w:rsidRDefault="005D27FE" w:rsidP="007575D2">
      <w:r>
        <w:continuationSeparator/>
      </w:r>
    </w:p>
  </w:endnote>
  <w:endnote w:type="continuationNotice" w:id="1">
    <w:p w14:paraId="0D08A93E" w14:textId="77777777" w:rsidR="005D27FE" w:rsidRDefault="005D2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NimbusSanNovTEE">
    <w:altName w:val="Arial"/>
    <w:charset w:val="00"/>
    <w:family w:val="auto"/>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76807" w14:textId="120220DE" w:rsidR="005D27FE" w:rsidRPr="00464879" w:rsidRDefault="005D27FE">
    <w:pPr>
      <w:pStyle w:val="Zpat"/>
      <w:jc w:val="center"/>
      <w:rPr>
        <w:rFonts w:ascii="Segoe UI" w:hAnsi="Segoe UI" w:cs="Segoe UI"/>
        <w:sz w:val="22"/>
        <w:szCs w:val="22"/>
      </w:rPr>
    </w:pPr>
    <w:r w:rsidRPr="00464879">
      <w:rPr>
        <w:rFonts w:ascii="Segoe UI" w:hAnsi="Segoe UI" w:cs="Segoe UI"/>
        <w:sz w:val="22"/>
        <w:szCs w:val="22"/>
      </w:rPr>
      <w:t xml:space="preserve">Stránka </w:t>
    </w:r>
    <w:r w:rsidRPr="00464879">
      <w:rPr>
        <w:rFonts w:ascii="Segoe UI" w:hAnsi="Segoe UI" w:cs="Segoe UI"/>
        <w:b/>
        <w:sz w:val="22"/>
        <w:szCs w:val="22"/>
      </w:rPr>
      <w:fldChar w:fldCharType="begin"/>
    </w:r>
    <w:r w:rsidRPr="00464879">
      <w:rPr>
        <w:rFonts w:ascii="Segoe UI" w:hAnsi="Segoe UI" w:cs="Segoe UI"/>
        <w:b/>
        <w:sz w:val="22"/>
        <w:szCs w:val="22"/>
      </w:rPr>
      <w:instrText>PAGE</w:instrText>
    </w:r>
    <w:r w:rsidRPr="00464879">
      <w:rPr>
        <w:rFonts w:ascii="Segoe UI" w:hAnsi="Segoe UI" w:cs="Segoe UI"/>
        <w:b/>
        <w:sz w:val="22"/>
        <w:szCs w:val="22"/>
      </w:rPr>
      <w:fldChar w:fldCharType="separate"/>
    </w:r>
    <w:r w:rsidR="00B10B6C">
      <w:rPr>
        <w:rFonts w:ascii="Segoe UI" w:hAnsi="Segoe UI" w:cs="Segoe UI"/>
        <w:b/>
        <w:noProof/>
        <w:sz w:val="22"/>
        <w:szCs w:val="22"/>
      </w:rPr>
      <w:t>3</w:t>
    </w:r>
    <w:r w:rsidRPr="00464879">
      <w:rPr>
        <w:rFonts w:ascii="Segoe UI" w:hAnsi="Segoe UI" w:cs="Segoe UI"/>
        <w:b/>
        <w:sz w:val="22"/>
        <w:szCs w:val="22"/>
      </w:rPr>
      <w:fldChar w:fldCharType="end"/>
    </w:r>
    <w:r w:rsidRPr="00464879">
      <w:rPr>
        <w:rFonts w:ascii="Segoe UI" w:hAnsi="Segoe UI" w:cs="Segoe UI"/>
        <w:sz w:val="22"/>
        <w:szCs w:val="22"/>
      </w:rPr>
      <w:t xml:space="preserve"> z </w:t>
    </w:r>
    <w:r w:rsidRPr="00464879">
      <w:rPr>
        <w:rFonts w:ascii="Segoe UI" w:hAnsi="Segoe UI" w:cs="Segoe UI"/>
        <w:b/>
        <w:sz w:val="22"/>
        <w:szCs w:val="22"/>
      </w:rPr>
      <w:fldChar w:fldCharType="begin"/>
    </w:r>
    <w:r w:rsidRPr="00464879">
      <w:rPr>
        <w:rFonts w:ascii="Segoe UI" w:hAnsi="Segoe UI" w:cs="Segoe UI"/>
        <w:b/>
        <w:sz w:val="22"/>
        <w:szCs w:val="22"/>
      </w:rPr>
      <w:instrText>NUMPAGES</w:instrText>
    </w:r>
    <w:r w:rsidRPr="00464879">
      <w:rPr>
        <w:rFonts w:ascii="Segoe UI" w:hAnsi="Segoe UI" w:cs="Segoe UI"/>
        <w:b/>
        <w:sz w:val="22"/>
        <w:szCs w:val="22"/>
      </w:rPr>
      <w:fldChar w:fldCharType="separate"/>
    </w:r>
    <w:r w:rsidR="00B10B6C">
      <w:rPr>
        <w:rFonts w:ascii="Segoe UI" w:hAnsi="Segoe UI" w:cs="Segoe UI"/>
        <w:b/>
        <w:noProof/>
        <w:sz w:val="22"/>
        <w:szCs w:val="22"/>
      </w:rPr>
      <w:t>44</w:t>
    </w:r>
    <w:r w:rsidRPr="00464879">
      <w:rPr>
        <w:rFonts w:ascii="Segoe UI" w:hAnsi="Segoe UI" w:cs="Segoe UI"/>
        <w:b/>
        <w:sz w:val="22"/>
        <w:szCs w:val="22"/>
      </w:rPr>
      <w:fldChar w:fldCharType="end"/>
    </w:r>
  </w:p>
  <w:p w14:paraId="3B0E8C97" w14:textId="77777777" w:rsidR="005D27FE" w:rsidRDefault="005D27FE" w:rsidP="00E479A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CB321" w14:textId="77777777" w:rsidR="005D27FE" w:rsidRDefault="005D27FE" w:rsidP="007575D2">
      <w:r>
        <w:separator/>
      </w:r>
    </w:p>
  </w:footnote>
  <w:footnote w:type="continuationSeparator" w:id="0">
    <w:p w14:paraId="2651C081" w14:textId="77777777" w:rsidR="005D27FE" w:rsidRDefault="005D27FE" w:rsidP="007575D2">
      <w:r>
        <w:continuationSeparator/>
      </w:r>
    </w:p>
  </w:footnote>
  <w:footnote w:type="continuationNotice" w:id="1">
    <w:p w14:paraId="6A3DE7DC" w14:textId="77777777" w:rsidR="005D27FE" w:rsidRDefault="005D27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BF8B9" w14:textId="77777777" w:rsidR="005D27FE" w:rsidRPr="001F4493" w:rsidRDefault="006D37AC" w:rsidP="001F4493">
    <w:pPr>
      <w:pStyle w:val="Zhlav"/>
      <w:jc w:val="center"/>
      <w:rPr>
        <w:color w:val="000000"/>
      </w:rPr>
    </w:pPr>
    <w:hyperlink r:id="rId1" w:tooltip="Integrovaný regionální operační program" w:history="1"/>
    <w:r w:rsidR="005D27FE">
      <w:rPr>
        <w:rFonts w:ascii="Arial" w:hAnsi="Arial" w:cs="Arial"/>
        <w:color w:val="444444"/>
        <w:sz w:val="21"/>
        <w:szCs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B4521" w14:textId="77777777" w:rsidR="005D27FE" w:rsidRDefault="005D27FE" w:rsidP="0034553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1AE23EF"/>
    <w:multiLevelType w:val="multilevel"/>
    <w:tmpl w:val="E692313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0"/>
        <w:szCs w:val="20"/>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28C6333"/>
    <w:multiLevelType w:val="multilevel"/>
    <w:tmpl w:val="B0984722"/>
    <w:lvl w:ilvl="0">
      <w:start w:val="1"/>
      <w:numFmt w:val="upperRoman"/>
      <w:lvlText w:val="%1."/>
      <w:lvlJc w:val="right"/>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29B2FB5"/>
    <w:multiLevelType w:val="multilevel"/>
    <w:tmpl w:val="13FC18EC"/>
    <w:styleLink w:val="WW8Num4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30E5756"/>
    <w:multiLevelType w:val="multilevel"/>
    <w:tmpl w:val="52C839E4"/>
    <w:styleLink w:val="WW8Num2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15:restartNumberingAfterBreak="0">
    <w:nsid w:val="044869B2"/>
    <w:multiLevelType w:val="multilevel"/>
    <w:tmpl w:val="037017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06EA695F"/>
    <w:multiLevelType w:val="hybridMultilevel"/>
    <w:tmpl w:val="62D631AC"/>
    <w:lvl w:ilvl="0" w:tplc="FA0648A8">
      <w:start w:val="1"/>
      <w:numFmt w:val="lowerLetter"/>
      <w:lvlText w:val="%1)"/>
      <w:lvlJc w:val="left"/>
      <w:pPr>
        <w:ind w:left="720" w:hanging="360"/>
      </w:pPr>
      <w:rPr>
        <w:rFonts w:ascii="Segoe UI" w:hAnsi="Segoe UI" w:cs="Segoe UI" w:hint="default"/>
        <w:b w:val="0"/>
        <w:i w:val="0"/>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4057CA"/>
    <w:multiLevelType w:val="multilevel"/>
    <w:tmpl w:val="9E1E84F2"/>
    <w:styleLink w:val="WW8Num32"/>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0D6B7F04"/>
    <w:multiLevelType w:val="multilevel"/>
    <w:tmpl w:val="EE164886"/>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0E0451F9"/>
    <w:multiLevelType w:val="multilevel"/>
    <w:tmpl w:val="FFBA2534"/>
    <w:styleLink w:val="WW8Num43"/>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15:restartNumberingAfterBreak="0">
    <w:nsid w:val="14232B85"/>
    <w:multiLevelType w:val="multilevel"/>
    <w:tmpl w:val="B5BEA6BA"/>
    <w:styleLink w:val="WW8Num2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70841BD"/>
    <w:multiLevelType w:val="hybridMultilevel"/>
    <w:tmpl w:val="79FAF878"/>
    <w:lvl w:ilvl="0" w:tplc="C1A6AD40">
      <w:start w:val="1"/>
      <w:numFmt w:val="lowerLetter"/>
      <w:lvlText w:val="%1)"/>
      <w:lvlJc w:val="left"/>
      <w:pPr>
        <w:tabs>
          <w:tab w:val="num" w:pos="360"/>
        </w:tabs>
        <w:ind w:left="360" w:hanging="360"/>
      </w:pPr>
      <w:rPr>
        <w:rFonts w:ascii="Segoe UI" w:hAnsi="Segoe UI" w:cs="Segoe UI" w:hint="default"/>
        <w:b w:val="0"/>
        <w:i w:val="0"/>
        <w:color w:val="auto"/>
        <w:sz w:val="22"/>
        <w:szCs w:val="22"/>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909211C"/>
    <w:multiLevelType w:val="multilevel"/>
    <w:tmpl w:val="FA6CA564"/>
    <w:styleLink w:val="WW8Num6"/>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1D993E25"/>
    <w:multiLevelType w:val="multilevel"/>
    <w:tmpl w:val="D7906820"/>
    <w:styleLink w:val="WW8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DD24AF0"/>
    <w:multiLevelType w:val="hybridMultilevel"/>
    <w:tmpl w:val="1232485C"/>
    <w:styleLink w:val="WW8Num9"/>
    <w:lvl w:ilvl="0" w:tplc="AE6CD7D4">
      <w:start w:val="1"/>
      <w:numFmt w:val="decimal"/>
      <w:pStyle w:val="Seznamslovan"/>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0842285"/>
    <w:multiLevelType w:val="multilevel"/>
    <w:tmpl w:val="9BD23C5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1418"/>
        </w:tabs>
        <w:ind w:left="1418"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21F32F6E"/>
    <w:multiLevelType w:val="hybridMultilevel"/>
    <w:tmpl w:val="A9AE029C"/>
    <w:styleLink w:val="WW8Num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FC2180"/>
    <w:multiLevelType w:val="multilevel"/>
    <w:tmpl w:val="E6362D52"/>
    <w:styleLink w:val="WW8Num45"/>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275355B8"/>
    <w:multiLevelType w:val="multilevel"/>
    <w:tmpl w:val="1EC83868"/>
    <w:styleLink w:val="WW8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28836EAA"/>
    <w:multiLevelType w:val="multilevel"/>
    <w:tmpl w:val="9E164044"/>
    <w:styleLink w:val="WW8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289E7CB1"/>
    <w:multiLevelType w:val="multilevel"/>
    <w:tmpl w:val="C8781E68"/>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2AC200B5"/>
    <w:multiLevelType w:val="hybridMultilevel"/>
    <w:tmpl w:val="C8EEFFE8"/>
    <w:lvl w:ilvl="0" w:tplc="31ECB49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AE53BE1"/>
    <w:multiLevelType w:val="multilevel"/>
    <w:tmpl w:val="16263862"/>
    <w:styleLink w:val="WW8Num4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2E4C4FE8"/>
    <w:multiLevelType w:val="multilevel"/>
    <w:tmpl w:val="6C64CDEC"/>
    <w:styleLink w:val="WW8Num4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2F6A3F8B"/>
    <w:multiLevelType w:val="multilevel"/>
    <w:tmpl w:val="87649F34"/>
    <w:styleLink w:val="WW8Num1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319E4518"/>
    <w:multiLevelType w:val="multilevel"/>
    <w:tmpl w:val="3E105FA6"/>
    <w:styleLink w:val="WW8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15:restartNumberingAfterBreak="0">
    <w:nsid w:val="32260F7A"/>
    <w:multiLevelType w:val="multilevel"/>
    <w:tmpl w:val="7BE6CA4C"/>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pStyle w:val="Textodstavce"/>
      <w:lvlText w:val="(%7)"/>
      <w:lvlJc w:val="left"/>
      <w:pPr>
        <w:tabs>
          <w:tab w:val="num" w:pos="785"/>
        </w:tabs>
        <w:ind w:left="0" w:firstLine="425"/>
      </w:pPr>
      <w:rPr>
        <w:rFonts w:hint="default"/>
      </w:rPr>
    </w:lvl>
    <w:lvl w:ilvl="7">
      <w:start w:val="1"/>
      <w:numFmt w:val="lowerLetter"/>
      <w:pStyle w:val="Textpsmene"/>
      <w:lvlText w:val="%8)"/>
      <w:lvlJc w:val="left"/>
      <w:pPr>
        <w:tabs>
          <w:tab w:val="num" w:pos="425"/>
        </w:tabs>
        <w:ind w:left="425" w:hanging="425"/>
      </w:pPr>
      <w:rPr>
        <w:rFonts w:hint="default"/>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27"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2DA210F"/>
    <w:multiLevelType w:val="hybridMultilevel"/>
    <w:tmpl w:val="A7BA223A"/>
    <w:lvl w:ilvl="0" w:tplc="416EAC60">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954ACB58">
      <w:start w:val="1"/>
      <w:numFmt w:val="decimal"/>
      <w:lvlText w:val="%4)"/>
      <w:lvlJc w:val="left"/>
      <w:pPr>
        <w:ind w:left="2880" w:hanging="360"/>
      </w:pPr>
      <w:rPr>
        <w:rFonts w:hint="default"/>
        <w:b w:val="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332A00A9"/>
    <w:multiLevelType w:val="hybridMultilevel"/>
    <w:tmpl w:val="E572000C"/>
    <w:lvl w:ilvl="0" w:tplc="B1A45BB8">
      <w:start w:val="5"/>
      <w:numFmt w:val="bullet"/>
      <w:lvlText w:val="-"/>
      <w:lvlJc w:val="left"/>
      <w:pPr>
        <w:ind w:left="1146" w:hanging="360"/>
      </w:pPr>
      <w:rPr>
        <w:rFonts w:ascii="Calibri" w:eastAsia="Times New Roman" w:hAnsi="Calibri"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342525E9"/>
    <w:multiLevelType w:val="multilevel"/>
    <w:tmpl w:val="5D02A086"/>
    <w:styleLink w:val="WW8Num3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35292604"/>
    <w:multiLevelType w:val="multilevel"/>
    <w:tmpl w:val="4FDE809A"/>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tabs>
          <w:tab w:val="num" w:pos="2215"/>
        </w:tabs>
        <w:ind w:left="2215" w:hanging="1080"/>
      </w:pPr>
      <w:rPr>
        <w:rFonts w:ascii="Courier" w:eastAsia="Courier" w:hAnsi="Courier" w:cs="Courier"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356E0916"/>
    <w:multiLevelType w:val="multilevel"/>
    <w:tmpl w:val="B0984722"/>
    <w:styleLink w:val="WW8Num49"/>
    <w:lvl w:ilvl="0">
      <w:start w:val="1"/>
      <w:numFmt w:val="upperRoman"/>
      <w:lvlText w:val="%1."/>
      <w:lvlJc w:val="right"/>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36145741"/>
    <w:multiLevelType w:val="multilevel"/>
    <w:tmpl w:val="23943E12"/>
    <w:styleLink w:val="WW8Num46"/>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369B21B0"/>
    <w:multiLevelType w:val="multilevel"/>
    <w:tmpl w:val="9BA6B91A"/>
    <w:styleLink w:val="WW8Num31"/>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396D3B21"/>
    <w:multiLevelType w:val="multilevel"/>
    <w:tmpl w:val="ECA66184"/>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39BD3902"/>
    <w:multiLevelType w:val="multilevel"/>
    <w:tmpl w:val="E0805454"/>
    <w:styleLink w:val="WW8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3A934B3E"/>
    <w:multiLevelType w:val="multilevel"/>
    <w:tmpl w:val="408CC5FE"/>
    <w:styleLink w:val="WW8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3E404C8A"/>
    <w:multiLevelType w:val="hybridMultilevel"/>
    <w:tmpl w:val="79FAF878"/>
    <w:styleLink w:val="WW8Num2"/>
    <w:lvl w:ilvl="0" w:tplc="C1A6AD40">
      <w:start w:val="1"/>
      <w:numFmt w:val="lowerLetter"/>
      <w:lvlText w:val="%1)"/>
      <w:lvlJc w:val="left"/>
      <w:pPr>
        <w:tabs>
          <w:tab w:val="num" w:pos="360"/>
        </w:tabs>
        <w:ind w:left="360" w:hanging="360"/>
      </w:pPr>
      <w:rPr>
        <w:rFonts w:ascii="Segoe UI" w:hAnsi="Segoe UI" w:cs="Segoe UI" w:hint="default"/>
        <w:b w:val="0"/>
        <w:i w:val="0"/>
        <w:color w:val="auto"/>
        <w:sz w:val="22"/>
        <w:szCs w:val="22"/>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453A7DF5"/>
    <w:multiLevelType w:val="multilevel"/>
    <w:tmpl w:val="99E451C8"/>
    <w:styleLink w:val="WW8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15:restartNumberingAfterBreak="0">
    <w:nsid w:val="459521E2"/>
    <w:multiLevelType w:val="multilevel"/>
    <w:tmpl w:val="0370171C"/>
    <w:styleLink w:val="WW8Num1"/>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46CC36DF"/>
    <w:multiLevelType w:val="multilevel"/>
    <w:tmpl w:val="56DA6102"/>
    <w:styleLink w:val="WW8Num44"/>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46E17841"/>
    <w:multiLevelType w:val="hybridMultilevel"/>
    <w:tmpl w:val="5010FF78"/>
    <w:lvl w:ilvl="0" w:tplc="25FE0AD6">
      <w:start w:val="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48745510"/>
    <w:multiLevelType w:val="multilevel"/>
    <w:tmpl w:val="9D58D1A4"/>
    <w:styleLink w:val="WW8Num30"/>
    <w:lvl w:ilvl="0">
      <w:numFmt w:val="bullet"/>
      <w:lvlText w:val="-"/>
      <w:lvlJc w:val="left"/>
      <w:rPr>
        <w:rFonts w:ascii="Tahoma" w:eastAsia="Times New Roman" w:hAnsi="Tahoma" w:cs="Tahom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487C12C5"/>
    <w:multiLevelType w:val="multilevel"/>
    <w:tmpl w:val="7B748176"/>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4A37614F"/>
    <w:multiLevelType w:val="multilevel"/>
    <w:tmpl w:val="03F66A4C"/>
    <w:styleLink w:val="WW8Num24"/>
    <w:lvl w:ilvl="0">
      <w:start w:val="1"/>
      <w:numFmt w:val="upperRoman"/>
      <w:lvlText w:val="%1."/>
      <w:lvlJc w:val="righ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4AAA281A"/>
    <w:multiLevelType w:val="hybridMultilevel"/>
    <w:tmpl w:val="6624E1C0"/>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7" w15:restartNumberingAfterBreak="0">
    <w:nsid w:val="4DD24133"/>
    <w:multiLevelType w:val="multilevel"/>
    <w:tmpl w:val="4FDE809A"/>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tabs>
          <w:tab w:val="num" w:pos="2215"/>
        </w:tabs>
        <w:ind w:left="2215" w:hanging="1080"/>
      </w:pPr>
      <w:rPr>
        <w:rFonts w:ascii="Courier" w:eastAsia="Courier" w:hAnsi="Courier" w:cs="Courier"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15:restartNumberingAfterBreak="0">
    <w:nsid w:val="4E1956EE"/>
    <w:multiLevelType w:val="multilevel"/>
    <w:tmpl w:val="93E4081A"/>
    <w:styleLink w:val="WW8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4E1F3592"/>
    <w:multiLevelType w:val="multilevel"/>
    <w:tmpl w:val="75548F46"/>
    <w:styleLink w:val="WW8Num48"/>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51" w15:restartNumberingAfterBreak="0">
    <w:nsid w:val="522775FB"/>
    <w:multiLevelType w:val="multilevel"/>
    <w:tmpl w:val="E88619E4"/>
    <w:styleLink w:val="WW8Num42"/>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2" w15:restartNumberingAfterBreak="0">
    <w:nsid w:val="563B4CC7"/>
    <w:multiLevelType w:val="multilevel"/>
    <w:tmpl w:val="4A841EB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3" w15:restartNumberingAfterBreak="0">
    <w:nsid w:val="56FA6C21"/>
    <w:multiLevelType w:val="multilevel"/>
    <w:tmpl w:val="6900C1B8"/>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58520DC0"/>
    <w:multiLevelType w:val="multilevel"/>
    <w:tmpl w:val="3C5852C6"/>
    <w:styleLink w:val="WW8Num1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598052E9"/>
    <w:multiLevelType w:val="multilevel"/>
    <w:tmpl w:val="41D05C0E"/>
    <w:styleLink w:val="WW8Num3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6" w15:restartNumberingAfterBreak="0">
    <w:nsid w:val="598D32CC"/>
    <w:multiLevelType w:val="multilevel"/>
    <w:tmpl w:val="C438202E"/>
    <w:styleLink w:val="WW8Num3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7" w15:restartNumberingAfterBreak="0">
    <w:nsid w:val="5B935630"/>
    <w:multiLevelType w:val="hybridMultilevel"/>
    <w:tmpl w:val="2F94BEBE"/>
    <w:styleLink w:val="WW8Num3"/>
    <w:lvl w:ilvl="0" w:tplc="B2C6E838">
      <w:start w:val="1"/>
      <w:numFmt w:val="lowerLetter"/>
      <w:lvlText w:val="%1)"/>
      <w:lvlJc w:val="left"/>
      <w:pPr>
        <w:ind w:left="720" w:hanging="360"/>
      </w:pPr>
    </w:lvl>
    <w:lvl w:ilvl="1" w:tplc="2EA27188"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121F68"/>
    <w:multiLevelType w:val="multilevel"/>
    <w:tmpl w:val="90126B0E"/>
    <w:styleLink w:val="WW8Num26"/>
    <w:lvl w:ilvl="0">
      <w:numFmt w:val="bullet"/>
      <w:lvlText w:val=""/>
      <w:lvlJc w:val="left"/>
      <w:rPr>
        <w:rFonts w:ascii="Symbol" w:hAnsi="Symbol"/>
      </w:rPr>
    </w:lvl>
    <w:lvl w:ilvl="1">
      <w:numFmt w:val="bullet"/>
      <w:lvlText w:val="-"/>
      <w:lvlJc w:val="left"/>
      <w:rPr>
        <w:rFonts w:ascii="Tahoma" w:eastAsia="Times New Roman" w:hAnsi="Tahoma" w:cs="Tahoma"/>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15:restartNumberingAfterBreak="0">
    <w:nsid w:val="5F772806"/>
    <w:multiLevelType w:val="multilevel"/>
    <w:tmpl w:val="A2E6EA2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0" w15:restartNumberingAfterBreak="0">
    <w:nsid w:val="60C939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1BA6D06"/>
    <w:multiLevelType w:val="hybridMultilevel"/>
    <w:tmpl w:val="C3481FDC"/>
    <w:lvl w:ilvl="0" w:tplc="B2C6E838">
      <w:start w:val="1"/>
      <w:numFmt w:val="decimal"/>
      <w:lvlText w:val="%1."/>
      <w:lvlJc w:val="left"/>
      <w:pPr>
        <w:ind w:left="720" w:hanging="360"/>
      </w:pPr>
      <w:rPr>
        <w:rFonts w:hint="default"/>
      </w:rPr>
    </w:lvl>
    <w:lvl w:ilvl="1" w:tplc="27F8AC58">
      <w:start w:val="1"/>
      <w:numFmt w:val="lowerLetter"/>
      <w:lvlText w:val="%2)"/>
      <w:lvlJc w:val="left"/>
      <w:pPr>
        <w:ind w:left="1440" w:hanging="360"/>
      </w:pPr>
      <w:rPr>
        <w:rFonts w:hint="default"/>
        <w:b w:val="0"/>
      </w:rPr>
    </w:lvl>
    <w:lvl w:ilvl="2" w:tplc="0405001B">
      <w:start w:val="1"/>
      <w:numFmt w:val="lowerRoman"/>
      <w:lvlText w:val="%3."/>
      <w:lvlJc w:val="right"/>
      <w:pPr>
        <w:ind w:left="2160" w:hanging="180"/>
      </w:pPr>
    </w:lvl>
    <w:lvl w:ilvl="3" w:tplc="9A705AC8">
      <w:numFmt w:val="bullet"/>
      <w:lvlText w:val="-"/>
      <w:lvlJc w:val="left"/>
      <w:pPr>
        <w:ind w:left="2880" w:hanging="360"/>
      </w:pPr>
      <w:rPr>
        <w:rFonts w:ascii="Segoe UI" w:eastAsia="Times New Roman" w:hAnsi="Segoe UI" w:cs="Segoe U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58B5D7A"/>
    <w:multiLevelType w:val="multilevel"/>
    <w:tmpl w:val="2EE0AC30"/>
    <w:styleLink w:val="WW8Num1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15:restartNumberingAfterBreak="0">
    <w:nsid w:val="65BD52F6"/>
    <w:multiLevelType w:val="multilevel"/>
    <w:tmpl w:val="E59C0DA4"/>
    <w:lvl w:ilvl="0">
      <w:start w:val="1"/>
      <w:numFmt w:val="ordinal"/>
      <w:lvlText w:val="VIII.%1"/>
      <w:lvlJc w:val="left"/>
      <w:pPr>
        <w:tabs>
          <w:tab w:val="num" w:pos="454"/>
        </w:tabs>
        <w:ind w:left="454" w:hanging="454"/>
      </w:pPr>
      <w:rPr>
        <w:rFonts w:hint="default"/>
        <w:b w:val="0"/>
        <w:bCs/>
      </w:rPr>
    </w:lvl>
    <w:lvl w:ilvl="1">
      <w:start w:val="1"/>
      <w:numFmt w:val="ordinal"/>
      <w:lvlText w:val="%1.%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4" w15:restartNumberingAfterBreak="0">
    <w:nsid w:val="698E4972"/>
    <w:multiLevelType w:val="multilevel"/>
    <w:tmpl w:val="DE4A3746"/>
    <w:styleLink w:val="WW8Num1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15:restartNumberingAfterBreak="0">
    <w:nsid w:val="6A36667B"/>
    <w:multiLevelType w:val="multilevel"/>
    <w:tmpl w:val="6B8EAD00"/>
    <w:styleLink w:val="WW8Num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6" w15:restartNumberingAfterBreak="0">
    <w:nsid w:val="6C9A108D"/>
    <w:multiLevelType w:val="multilevel"/>
    <w:tmpl w:val="948E9E7E"/>
    <w:styleLink w:val="WW8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7" w15:restartNumberingAfterBreak="0">
    <w:nsid w:val="6CBE743F"/>
    <w:multiLevelType w:val="multilevel"/>
    <w:tmpl w:val="5D2A841A"/>
    <w:lvl w:ilvl="0">
      <w:start w:val="1"/>
      <w:numFmt w:val="bullet"/>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FC7776F"/>
    <w:multiLevelType w:val="hybridMultilevel"/>
    <w:tmpl w:val="5CA0E6FA"/>
    <w:lvl w:ilvl="0" w:tplc="2C82F9C0">
      <w:start w:val="1"/>
      <w:numFmt w:val="lowerLetter"/>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6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70" w15:restartNumberingAfterBreak="0">
    <w:nsid w:val="721017D6"/>
    <w:multiLevelType w:val="hybridMultilevel"/>
    <w:tmpl w:val="96468080"/>
    <w:lvl w:ilvl="0" w:tplc="FFFFFFFF">
      <w:start w:val="1"/>
      <w:numFmt w:val="lowerLetter"/>
      <w:lvlText w:val="%1)"/>
      <w:lvlJc w:val="left"/>
      <w:pPr>
        <w:tabs>
          <w:tab w:val="num" w:pos="2520"/>
        </w:tabs>
        <w:ind w:left="2520" w:hanging="360"/>
      </w:pPr>
      <w:rPr>
        <w:rFonts w:hint="default"/>
      </w:rPr>
    </w:lvl>
    <w:lvl w:ilvl="1" w:tplc="FFFFFFFF">
      <w:numFmt w:val="bullet"/>
      <w:lvlText w:val="-"/>
      <w:lvlJc w:val="left"/>
      <w:pPr>
        <w:tabs>
          <w:tab w:val="num" w:pos="1080"/>
        </w:tabs>
        <w:ind w:left="1250" w:hanging="17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736F4D2C"/>
    <w:multiLevelType w:val="hybridMultilevel"/>
    <w:tmpl w:val="5CA0E6FA"/>
    <w:styleLink w:val="WW8Num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72" w15:restartNumberingAfterBreak="0">
    <w:nsid w:val="747E445D"/>
    <w:multiLevelType w:val="hybridMultilevel"/>
    <w:tmpl w:val="EF7E338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3" w15:restartNumberingAfterBreak="0">
    <w:nsid w:val="75905B84"/>
    <w:multiLevelType w:val="multilevel"/>
    <w:tmpl w:val="FA6CA564"/>
    <w:lvl w:ilvl="0">
      <w:start w:val="1"/>
      <w:numFmt w:val="decimal"/>
      <w:lvlText w:val="%1."/>
      <w:lvlJc w:val="left"/>
      <w:pPr>
        <w:tabs>
          <w:tab w:val="num" w:pos="432"/>
        </w:tabs>
        <w:ind w:left="792" w:hanging="792"/>
      </w:pPr>
      <w:rPr>
        <w:rFonts w:hint="default"/>
      </w:rPr>
    </w:lvl>
    <w:lvl w:ilvl="1">
      <w:start w:val="1"/>
      <w:numFmt w:val="decimal"/>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4" w15:restartNumberingAfterBreak="0">
    <w:nsid w:val="75FB5F7D"/>
    <w:multiLevelType w:val="hybridMultilevel"/>
    <w:tmpl w:val="D0666630"/>
    <w:lvl w:ilvl="0" w:tplc="FFFFFFFF">
      <w:start w:val="1"/>
      <w:numFmt w:val="lowerLetter"/>
      <w:lvlText w:val="%1)"/>
      <w:lvlJc w:val="left"/>
      <w:pPr>
        <w:tabs>
          <w:tab w:val="num" w:pos="1260"/>
        </w:tabs>
        <w:ind w:left="1260" w:hanging="360"/>
      </w:pPr>
      <w:rPr>
        <w:rFonts w:ascii="Segoe UI" w:hAnsi="Segoe UI" w:cs="Segoe UI" w:hint="default"/>
      </w:rPr>
    </w:lvl>
    <w:lvl w:ilvl="1" w:tplc="FFFFFFFF" w:tentative="1">
      <w:start w:val="1"/>
      <w:numFmt w:val="lowerLetter"/>
      <w:lvlText w:val="%2."/>
      <w:lvlJc w:val="left"/>
      <w:pPr>
        <w:tabs>
          <w:tab w:val="num" w:pos="180"/>
        </w:tabs>
        <w:ind w:left="180" w:hanging="360"/>
      </w:pPr>
    </w:lvl>
    <w:lvl w:ilvl="2" w:tplc="FFFFFFFF" w:tentative="1">
      <w:start w:val="1"/>
      <w:numFmt w:val="lowerRoman"/>
      <w:lvlText w:val="%3."/>
      <w:lvlJc w:val="right"/>
      <w:pPr>
        <w:tabs>
          <w:tab w:val="num" w:pos="900"/>
        </w:tabs>
        <w:ind w:left="900" w:hanging="180"/>
      </w:pPr>
    </w:lvl>
    <w:lvl w:ilvl="3" w:tplc="FFFFFFFF" w:tentative="1">
      <w:start w:val="1"/>
      <w:numFmt w:val="decimal"/>
      <w:lvlText w:val="%4."/>
      <w:lvlJc w:val="left"/>
      <w:pPr>
        <w:tabs>
          <w:tab w:val="num" w:pos="1620"/>
        </w:tabs>
        <w:ind w:left="1620" w:hanging="360"/>
      </w:pPr>
    </w:lvl>
    <w:lvl w:ilvl="4" w:tplc="FFFFFFFF" w:tentative="1">
      <w:start w:val="1"/>
      <w:numFmt w:val="lowerLetter"/>
      <w:lvlText w:val="%5."/>
      <w:lvlJc w:val="left"/>
      <w:pPr>
        <w:tabs>
          <w:tab w:val="num" w:pos="2340"/>
        </w:tabs>
        <w:ind w:left="2340" w:hanging="360"/>
      </w:pPr>
    </w:lvl>
    <w:lvl w:ilvl="5" w:tplc="FFFFFFFF" w:tentative="1">
      <w:start w:val="1"/>
      <w:numFmt w:val="lowerRoman"/>
      <w:lvlText w:val="%6."/>
      <w:lvlJc w:val="right"/>
      <w:pPr>
        <w:tabs>
          <w:tab w:val="num" w:pos="3060"/>
        </w:tabs>
        <w:ind w:left="3060" w:hanging="180"/>
      </w:pPr>
    </w:lvl>
    <w:lvl w:ilvl="6" w:tplc="FFFFFFFF" w:tentative="1">
      <w:start w:val="1"/>
      <w:numFmt w:val="decimal"/>
      <w:lvlText w:val="%7."/>
      <w:lvlJc w:val="left"/>
      <w:pPr>
        <w:tabs>
          <w:tab w:val="num" w:pos="3780"/>
        </w:tabs>
        <w:ind w:left="3780" w:hanging="360"/>
      </w:pPr>
    </w:lvl>
    <w:lvl w:ilvl="7" w:tplc="FFFFFFFF" w:tentative="1">
      <w:start w:val="1"/>
      <w:numFmt w:val="lowerLetter"/>
      <w:lvlText w:val="%8."/>
      <w:lvlJc w:val="left"/>
      <w:pPr>
        <w:tabs>
          <w:tab w:val="num" w:pos="4500"/>
        </w:tabs>
        <w:ind w:left="4500" w:hanging="360"/>
      </w:pPr>
    </w:lvl>
    <w:lvl w:ilvl="8" w:tplc="FFFFFFFF" w:tentative="1">
      <w:start w:val="1"/>
      <w:numFmt w:val="lowerRoman"/>
      <w:lvlText w:val="%9."/>
      <w:lvlJc w:val="right"/>
      <w:pPr>
        <w:tabs>
          <w:tab w:val="num" w:pos="5220"/>
        </w:tabs>
        <w:ind w:left="5220" w:hanging="180"/>
      </w:pPr>
    </w:lvl>
  </w:abstractNum>
  <w:abstractNum w:abstractNumId="75" w15:restartNumberingAfterBreak="0">
    <w:nsid w:val="766605FB"/>
    <w:multiLevelType w:val="multilevel"/>
    <w:tmpl w:val="2D707768"/>
    <w:styleLink w:val="WW8Num38"/>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6" w15:restartNumberingAfterBreak="0">
    <w:nsid w:val="7770644A"/>
    <w:multiLevelType w:val="hybridMultilevel"/>
    <w:tmpl w:val="543AB8EA"/>
    <w:lvl w:ilvl="0" w:tplc="FFFFFFFF">
      <w:start w:val="1"/>
      <w:numFmt w:val="lowerLetter"/>
      <w:lvlText w:val="%1)"/>
      <w:lvlJc w:val="left"/>
      <w:pPr>
        <w:tabs>
          <w:tab w:val="num" w:pos="2340"/>
        </w:tabs>
        <w:ind w:left="2340" w:hanging="360"/>
      </w:pPr>
      <w:rPr>
        <w:rFonts w:hint="default"/>
        <w:b w:val="0"/>
      </w:rPr>
    </w:lvl>
    <w:lvl w:ilvl="1" w:tplc="04050017" w:tentative="1">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77" w15:restartNumberingAfterBreak="0">
    <w:nsid w:val="77A24C26"/>
    <w:multiLevelType w:val="multilevel"/>
    <w:tmpl w:val="5D2A841A"/>
    <w:styleLink w:val="WW8Num7"/>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966126F"/>
    <w:multiLevelType w:val="multilevel"/>
    <w:tmpl w:val="86ACE39C"/>
    <w:styleLink w:val="WW8Num3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9" w15:restartNumberingAfterBreak="0">
    <w:nsid w:val="79FC7E86"/>
    <w:multiLevelType w:val="hybridMultilevel"/>
    <w:tmpl w:val="E5768D3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6882DEB2">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A6B20BB"/>
    <w:multiLevelType w:val="multilevel"/>
    <w:tmpl w:val="99FE5522"/>
    <w:styleLink w:val="WW8Num2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1" w15:restartNumberingAfterBreak="0">
    <w:nsid w:val="7A88783A"/>
    <w:multiLevelType w:val="hybridMultilevel"/>
    <w:tmpl w:val="1232485C"/>
    <w:lvl w:ilvl="0" w:tplc="AE6CD7D4">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2" w15:restartNumberingAfterBreak="0">
    <w:nsid w:val="7C047660"/>
    <w:multiLevelType w:val="multilevel"/>
    <w:tmpl w:val="3C784D6C"/>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3" w15:restartNumberingAfterBreak="0">
    <w:nsid w:val="7C0D4A4A"/>
    <w:multiLevelType w:val="multilevel"/>
    <w:tmpl w:val="77E27F9A"/>
    <w:styleLink w:val="WW8Num18"/>
    <w:lvl w:ilvl="0">
      <w:numFmt w:val="bullet"/>
      <w:pStyle w:val="Seznamsodrkami"/>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740636169">
    <w:abstractNumId w:val="74"/>
  </w:num>
  <w:num w:numId="2" w16cid:durableId="1061829532">
    <w:abstractNumId w:val="70"/>
  </w:num>
  <w:num w:numId="3" w16cid:durableId="2016766049">
    <w:abstractNumId w:val="76"/>
  </w:num>
  <w:num w:numId="4" w16cid:durableId="546065328">
    <w:abstractNumId w:val="69"/>
  </w:num>
  <w:num w:numId="5" w16cid:durableId="1017732096">
    <w:abstractNumId w:val="52"/>
  </w:num>
  <w:num w:numId="6" w16cid:durableId="1226262661">
    <w:abstractNumId w:val="79"/>
  </w:num>
  <w:num w:numId="7" w16cid:durableId="100492303">
    <w:abstractNumId w:val="50"/>
  </w:num>
  <w:num w:numId="8" w16cid:durableId="2093158560">
    <w:abstractNumId w:val="21"/>
  </w:num>
  <w:num w:numId="9" w16cid:durableId="2064986759">
    <w:abstractNumId w:val="15"/>
  </w:num>
  <w:num w:numId="10" w16cid:durableId="624434681">
    <w:abstractNumId w:val="26"/>
  </w:num>
  <w:num w:numId="11" w16cid:durableId="1013070392">
    <w:abstractNumId w:val="61"/>
  </w:num>
  <w:num w:numId="12" w16cid:durableId="1434058883">
    <w:abstractNumId w:val="8"/>
  </w:num>
  <w:num w:numId="13" w16cid:durableId="1134056340">
    <w:abstractNumId w:val="59"/>
  </w:num>
  <w:num w:numId="14" w16cid:durableId="788818519">
    <w:abstractNumId w:val="1"/>
  </w:num>
  <w:num w:numId="15" w16cid:durableId="267130394">
    <w:abstractNumId w:val="47"/>
  </w:num>
  <w:num w:numId="16" w16cid:durableId="904294215">
    <w:abstractNumId w:val="27"/>
  </w:num>
  <w:num w:numId="17" w16cid:durableId="1588154683">
    <w:abstractNumId w:val="2"/>
  </w:num>
  <w:num w:numId="18" w16cid:durableId="372660135">
    <w:abstractNumId w:val="6"/>
  </w:num>
  <w:num w:numId="19" w16cid:durableId="1053040304">
    <w:abstractNumId w:val="11"/>
  </w:num>
  <w:num w:numId="20" w16cid:durableId="12850281">
    <w:abstractNumId w:val="28"/>
  </w:num>
  <w:num w:numId="21" w16cid:durableId="2082631337">
    <w:abstractNumId w:val="46"/>
  </w:num>
  <w:num w:numId="22" w16cid:durableId="1933271613">
    <w:abstractNumId w:val="32"/>
  </w:num>
  <w:num w:numId="23" w16cid:durableId="1056053105">
    <w:abstractNumId w:val="5"/>
  </w:num>
  <w:num w:numId="24" w16cid:durableId="1304896411">
    <w:abstractNumId w:val="38"/>
  </w:num>
  <w:num w:numId="25" w16cid:durableId="1037775977">
    <w:abstractNumId w:val="73"/>
  </w:num>
  <w:num w:numId="26" w16cid:durableId="1493332289">
    <w:abstractNumId w:val="67"/>
  </w:num>
  <w:num w:numId="27" w16cid:durableId="1273128137">
    <w:abstractNumId w:val="68"/>
  </w:num>
  <w:num w:numId="28" w16cid:durableId="689335226">
    <w:abstractNumId w:val="81"/>
  </w:num>
  <w:num w:numId="29" w16cid:durableId="915479010">
    <w:abstractNumId w:val="40"/>
  </w:num>
  <w:num w:numId="30" w16cid:durableId="1375040452">
    <w:abstractNumId w:val="57"/>
  </w:num>
  <w:num w:numId="31" w16cid:durableId="1763337518">
    <w:abstractNumId w:val="16"/>
  </w:num>
  <w:num w:numId="32" w16cid:durableId="1771588929">
    <w:abstractNumId w:val="82"/>
  </w:num>
  <w:num w:numId="33" w16cid:durableId="192234569">
    <w:abstractNumId w:val="12"/>
  </w:num>
  <w:num w:numId="34" w16cid:durableId="1375108751">
    <w:abstractNumId w:val="77"/>
  </w:num>
  <w:num w:numId="35" w16cid:durableId="2002271059">
    <w:abstractNumId w:val="71"/>
  </w:num>
  <w:num w:numId="36" w16cid:durableId="995303230">
    <w:abstractNumId w:val="14"/>
  </w:num>
  <w:num w:numId="37" w16cid:durableId="166942510">
    <w:abstractNumId w:val="18"/>
  </w:num>
  <w:num w:numId="38" w16cid:durableId="981347827">
    <w:abstractNumId w:val="53"/>
  </w:num>
  <w:num w:numId="39" w16cid:durableId="398939085">
    <w:abstractNumId w:val="44"/>
  </w:num>
  <w:num w:numId="40" w16cid:durableId="603343037">
    <w:abstractNumId w:val="62"/>
  </w:num>
  <w:num w:numId="41" w16cid:durableId="1428774959">
    <w:abstractNumId w:val="64"/>
  </w:num>
  <w:num w:numId="42" w16cid:durableId="326446600">
    <w:abstractNumId w:val="54"/>
  </w:num>
  <w:num w:numId="43" w16cid:durableId="1994872631">
    <w:abstractNumId w:val="24"/>
  </w:num>
  <w:num w:numId="44" w16cid:durableId="1922059238">
    <w:abstractNumId w:val="37"/>
  </w:num>
  <w:num w:numId="45" w16cid:durableId="2141141322">
    <w:abstractNumId w:val="83"/>
  </w:num>
  <w:num w:numId="46" w16cid:durableId="262350407">
    <w:abstractNumId w:val="36"/>
  </w:num>
  <w:num w:numId="47" w16cid:durableId="166793110">
    <w:abstractNumId w:val="19"/>
  </w:num>
  <w:num w:numId="48" w16cid:durableId="1452822626">
    <w:abstractNumId w:val="39"/>
  </w:num>
  <w:num w:numId="49" w16cid:durableId="442655924">
    <w:abstractNumId w:val="10"/>
  </w:num>
  <w:num w:numId="50" w16cid:durableId="1092816189">
    <w:abstractNumId w:val="4"/>
  </w:num>
  <w:num w:numId="51" w16cid:durableId="845250291">
    <w:abstractNumId w:val="45"/>
  </w:num>
  <w:num w:numId="52" w16cid:durableId="183176754">
    <w:abstractNumId w:val="66"/>
  </w:num>
  <w:num w:numId="53" w16cid:durableId="1798641986">
    <w:abstractNumId w:val="58"/>
  </w:num>
  <w:num w:numId="54" w16cid:durableId="986980369">
    <w:abstractNumId w:val="80"/>
  </w:num>
  <w:num w:numId="55" w16cid:durableId="133380248">
    <w:abstractNumId w:val="65"/>
  </w:num>
  <w:num w:numId="56" w16cid:durableId="89937106">
    <w:abstractNumId w:val="13"/>
  </w:num>
  <w:num w:numId="57" w16cid:durableId="1759864818">
    <w:abstractNumId w:val="43"/>
  </w:num>
  <w:num w:numId="58" w16cid:durableId="1750885277">
    <w:abstractNumId w:val="34"/>
  </w:num>
  <w:num w:numId="59" w16cid:durableId="439103092">
    <w:abstractNumId w:val="7"/>
  </w:num>
  <w:num w:numId="60" w16cid:durableId="2096702347">
    <w:abstractNumId w:val="30"/>
  </w:num>
  <w:num w:numId="61" w16cid:durableId="198590688">
    <w:abstractNumId w:val="25"/>
  </w:num>
  <w:num w:numId="62" w16cid:durableId="1016421791">
    <w:abstractNumId w:val="56"/>
  </w:num>
  <w:num w:numId="63" w16cid:durableId="199902691">
    <w:abstractNumId w:val="48"/>
  </w:num>
  <w:num w:numId="64" w16cid:durableId="923149135">
    <w:abstractNumId w:val="78"/>
  </w:num>
  <w:num w:numId="65" w16cid:durableId="1942179733">
    <w:abstractNumId w:val="75"/>
  </w:num>
  <w:num w:numId="66" w16cid:durableId="477264168">
    <w:abstractNumId w:val="55"/>
  </w:num>
  <w:num w:numId="67" w16cid:durableId="1444806656">
    <w:abstractNumId w:val="23"/>
  </w:num>
  <w:num w:numId="68" w16cid:durableId="2050566201">
    <w:abstractNumId w:val="3"/>
  </w:num>
  <w:num w:numId="69" w16cid:durableId="572542097">
    <w:abstractNumId w:val="51"/>
  </w:num>
  <w:num w:numId="70" w16cid:durableId="1288202843">
    <w:abstractNumId w:val="9"/>
  </w:num>
  <w:num w:numId="71" w16cid:durableId="558639056">
    <w:abstractNumId w:val="41"/>
  </w:num>
  <w:num w:numId="72" w16cid:durableId="33623989">
    <w:abstractNumId w:val="17"/>
  </w:num>
  <w:num w:numId="73" w16cid:durableId="104929138">
    <w:abstractNumId w:val="33"/>
  </w:num>
  <w:num w:numId="74" w16cid:durableId="2099715906">
    <w:abstractNumId w:val="22"/>
  </w:num>
  <w:num w:numId="75" w16cid:durableId="2035886757">
    <w:abstractNumId w:val="49"/>
  </w:num>
  <w:num w:numId="76" w16cid:durableId="1648705358">
    <w:abstractNumId w:val="0"/>
  </w:num>
  <w:num w:numId="77" w16cid:durableId="592204446">
    <w:abstractNumId w:val="20"/>
  </w:num>
  <w:num w:numId="78" w16cid:durableId="220672377">
    <w:abstractNumId w:val="72"/>
  </w:num>
  <w:num w:numId="79" w16cid:durableId="760175763">
    <w:abstractNumId w:val="29"/>
  </w:num>
  <w:num w:numId="80" w16cid:durableId="1759669127">
    <w:abstractNumId w:val="31"/>
  </w:num>
  <w:num w:numId="81" w16cid:durableId="2061516051">
    <w:abstractNumId w:val="63"/>
  </w:num>
  <w:num w:numId="82" w16cid:durableId="946500879">
    <w:abstractNumId w:val="52"/>
    <w:lvlOverride w:ilvl="0">
      <w:lvl w:ilvl="0">
        <w:start w:val="1"/>
        <w:numFmt w:val="upperRoman"/>
        <w:lvlText w:val="%1."/>
        <w:lvlJc w:val="left"/>
        <w:pPr>
          <w:tabs>
            <w:tab w:val="num" w:pos="454"/>
          </w:tabs>
          <w:ind w:left="454" w:hanging="454"/>
        </w:pPr>
        <w:rPr>
          <w:rFonts w:hint="default"/>
          <w:b/>
        </w:rPr>
      </w:lvl>
    </w:lvlOverride>
    <w:lvlOverride w:ilvl="1">
      <w:lvl w:ilvl="1">
        <w:start w:val="1"/>
        <w:numFmt w:val="ordinal"/>
        <w:suff w:val="nothing"/>
        <w:lvlText w:val="%1.%2"/>
        <w:lvlJc w:val="left"/>
        <w:pPr>
          <w:ind w:left="1191" w:hanging="737"/>
        </w:pPr>
        <w:rPr>
          <w:rFonts w:hint="default"/>
          <w:b w:val="0"/>
          <w:i w:val="0"/>
          <w:sz w:val="22"/>
        </w:rPr>
      </w:lvl>
    </w:lvlOverride>
    <w:lvlOverride w:ilvl="2">
      <w:lvl w:ilvl="2">
        <w:start w:val="1"/>
        <w:numFmt w:val="lowerLetter"/>
        <w:lvlText w:val="%3)"/>
        <w:lvlJc w:val="right"/>
        <w:pPr>
          <w:tabs>
            <w:tab w:val="num" w:pos="2325"/>
          </w:tabs>
          <w:ind w:left="2325" w:hanging="1134"/>
        </w:pPr>
        <w:rPr>
          <w:rFonts w:hint="default"/>
          <w:b w:val="0"/>
          <w:i w:val="0"/>
          <w:strike w:val="0"/>
          <w:color w:val="auto"/>
          <w:sz w:val="22"/>
          <w:szCs w:val="22"/>
        </w:rPr>
      </w:lvl>
    </w:lvlOverride>
    <w:lvlOverride w:ilvl="3">
      <w:lvl w:ilvl="3">
        <w:start w:val="1"/>
        <w:numFmt w:val="ordinal"/>
        <w:lvlText w:val="%1.%2%3%4"/>
        <w:lvlJc w:val="left"/>
        <w:pPr>
          <w:tabs>
            <w:tab w:val="num" w:pos="4082"/>
          </w:tabs>
          <w:ind w:left="4082" w:hanging="1757"/>
        </w:pPr>
        <w:rPr>
          <w:rFonts w:hint="default"/>
          <w:b w:val="0"/>
        </w:rPr>
      </w:lvl>
    </w:lvlOverride>
    <w:lvlOverride w:ilvl="4">
      <w:lvl w:ilvl="4">
        <w:start w:val="1"/>
        <w:numFmt w:val="ordinal"/>
        <w:lvlText w:val="%1.%2%3%4%5"/>
        <w:lvlJc w:val="left"/>
        <w:pPr>
          <w:tabs>
            <w:tab w:val="num" w:pos="5954"/>
          </w:tabs>
          <w:ind w:left="5954" w:hanging="1872"/>
        </w:pPr>
        <w:rPr>
          <w:rFonts w:hint="default"/>
          <w:sz w:val="22"/>
          <w:szCs w:val="22"/>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800"/>
          </w:tabs>
          <w:ind w:left="1800" w:hanging="1800"/>
        </w:pPr>
        <w:rPr>
          <w:rFonts w:hint="default"/>
        </w:rPr>
      </w:lvl>
    </w:lvlOverride>
    <w:lvlOverride w:ilvl="7">
      <w:lvl w:ilvl="7">
        <w:start w:val="1"/>
        <w:numFmt w:val="decimal"/>
        <w:lvlText w:val="%1.%2.%3.%4.%5.%6.%7.%8."/>
        <w:lvlJc w:val="left"/>
        <w:pPr>
          <w:tabs>
            <w:tab w:val="num" w:pos="1800"/>
          </w:tabs>
          <w:ind w:left="1800" w:hanging="1800"/>
        </w:pPr>
        <w:rPr>
          <w:rFonts w:hint="default"/>
        </w:rPr>
      </w:lvl>
    </w:lvlOverride>
    <w:lvlOverride w:ilvl="8">
      <w:lvl w:ilvl="8">
        <w:start w:val="1"/>
        <w:numFmt w:val="decimal"/>
        <w:lvlText w:val="%1.%2.%3.%4.%5.%6.%7.%8.%9."/>
        <w:lvlJc w:val="left"/>
        <w:pPr>
          <w:tabs>
            <w:tab w:val="num" w:pos="2160"/>
          </w:tabs>
          <w:ind w:left="2160" w:hanging="2160"/>
        </w:pPr>
        <w:rPr>
          <w:rFonts w:hint="default"/>
        </w:rPr>
      </w:lvl>
    </w:lvlOverride>
  </w:num>
  <w:num w:numId="83" w16cid:durableId="427508826">
    <w:abstractNumId w:val="35"/>
  </w:num>
  <w:num w:numId="84" w16cid:durableId="117106974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573587636">
    <w:abstractNumId w:val="42"/>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n Látal">
    <w15:presenceInfo w15:providerId="AD" w15:userId="S::latal@mt-legal.com::cbf25007-6b34-4da3-8dfa-f75ec768eb6a"/>
  </w15:person>
  <w15:person w15:author="Kristýna Dvořáková">
    <w15:presenceInfo w15:providerId="AD" w15:userId="S::kristyna.dvorakova@mt-legal.com::fa26d620-1d38-40c0-a848-ca83b06df1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3NDM2sTA1NzMwszRX0lEKTi0uzszPAykwrQUArpWTPywAAAA="/>
    <w:docVar w:name="FLIR_DOCUMENT_ID" w:val="a6f69461-6367-485c-b931-e5be944424c8"/>
  </w:docVars>
  <w:rsids>
    <w:rsidRoot w:val="007575D2"/>
    <w:rsid w:val="000005F8"/>
    <w:rsid w:val="00000677"/>
    <w:rsid w:val="0000068A"/>
    <w:rsid w:val="000011F7"/>
    <w:rsid w:val="000026F2"/>
    <w:rsid w:val="000032AE"/>
    <w:rsid w:val="00004746"/>
    <w:rsid w:val="00004BE3"/>
    <w:rsid w:val="00005DB6"/>
    <w:rsid w:val="00006E75"/>
    <w:rsid w:val="000101C7"/>
    <w:rsid w:val="00010412"/>
    <w:rsid w:val="00010F68"/>
    <w:rsid w:val="00011C42"/>
    <w:rsid w:val="00012027"/>
    <w:rsid w:val="00013169"/>
    <w:rsid w:val="00013BA6"/>
    <w:rsid w:val="00013E2B"/>
    <w:rsid w:val="0001418C"/>
    <w:rsid w:val="000176BA"/>
    <w:rsid w:val="00017C3A"/>
    <w:rsid w:val="0002073C"/>
    <w:rsid w:val="00022016"/>
    <w:rsid w:val="00022BF0"/>
    <w:rsid w:val="0002437D"/>
    <w:rsid w:val="00024586"/>
    <w:rsid w:val="000250AF"/>
    <w:rsid w:val="00025DA2"/>
    <w:rsid w:val="0002604A"/>
    <w:rsid w:val="00027049"/>
    <w:rsid w:val="00030147"/>
    <w:rsid w:val="00031542"/>
    <w:rsid w:val="0003170B"/>
    <w:rsid w:val="00031A0A"/>
    <w:rsid w:val="00031C6C"/>
    <w:rsid w:val="000324DF"/>
    <w:rsid w:val="000325C1"/>
    <w:rsid w:val="000341D3"/>
    <w:rsid w:val="0003532B"/>
    <w:rsid w:val="00035F9A"/>
    <w:rsid w:val="00037134"/>
    <w:rsid w:val="00037B72"/>
    <w:rsid w:val="000426E9"/>
    <w:rsid w:val="00042B76"/>
    <w:rsid w:val="000432E6"/>
    <w:rsid w:val="00043B7B"/>
    <w:rsid w:val="00045555"/>
    <w:rsid w:val="00046856"/>
    <w:rsid w:val="000476FF"/>
    <w:rsid w:val="000508E8"/>
    <w:rsid w:val="00051879"/>
    <w:rsid w:val="00052616"/>
    <w:rsid w:val="00052C62"/>
    <w:rsid w:val="000540DE"/>
    <w:rsid w:val="00056CE4"/>
    <w:rsid w:val="00056CF2"/>
    <w:rsid w:val="00057459"/>
    <w:rsid w:val="000600CA"/>
    <w:rsid w:val="000615A3"/>
    <w:rsid w:val="00061867"/>
    <w:rsid w:val="00061F8C"/>
    <w:rsid w:val="00062098"/>
    <w:rsid w:val="0006242D"/>
    <w:rsid w:val="000641EA"/>
    <w:rsid w:val="00065420"/>
    <w:rsid w:val="000665FE"/>
    <w:rsid w:val="000668D5"/>
    <w:rsid w:val="000672BF"/>
    <w:rsid w:val="00067FC2"/>
    <w:rsid w:val="0007160E"/>
    <w:rsid w:val="000721C5"/>
    <w:rsid w:val="00072A15"/>
    <w:rsid w:val="000771C4"/>
    <w:rsid w:val="000772B6"/>
    <w:rsid w:val="00081861"/>
    <w:rsid w:val="00083289"/>
    <w:rsid w:val="000837EC"/>
    <w:rsid w:val="000848F7"/>
    <w:rsid w:val="00084964"/>
    <w:rsid w:val="000850D2"/>
    <w:rsid w:val="00086823"/>
    <w:rsid w:val="00086B2F"/>
    <w:rsid w:val="00086DF1"/>
    <w:rsid w:val="00086E31"/>
    <w:rsid w:val="0009137A"/>
    <w:rsid w:val="0009167D"/>
    <w:rsid w:val="00092463"/>
    <w:rsid w:val="00093A89"/>
    <w:rsid w:val="00094A88"/>
    <w:rsid w:val="00095FAF"/>
    <w:rsid w:val="000A0617"/>
    <w:rsid w:val="000A0BBB"/>
    <w:rsid w:val="000A0E80"/>
    <w:rsid w:val="000A12FD"/>
    <w:rsid w:val="000A267A"/>
    <w:rsid w:val="000A3144"/>
    <w:rsid w:val="000A495E"/>
    <w:rsid w:val="000A5232"/>
    <w:rsid w:val="000A5C04"/>
    <w:rsid w:val="000A6510"/>
    <w:rsid w:val="000A6A17"/>
    <w:rsid w:val="000A6FE2"/>
    <w:rsid w:val="000A738E"/>
    <w:rsid w:val="000A79E1"/>
    <w:rsid w:val="000A7B47"/>
    <w:rsid w:val="000A7BFA"/>
    <w:rsid w:val="000A7C44"/>
    <w:rsid w:val="000A7E33"/>
    <w:rsid w:val="000B0270"/>
    <w:rsid w:val="000B09B8"/>
    <w:rsid w:val="000B459C"/>
    <w:rsid w:val="000B5160"/>
    <w:rsid w:val="000B7214"/>
    <w:rsid w:val="000B7846"/>
    <w:rsid w:val="000C0443"/>
    <w:rsid w:val="000C090F"/>
    <w:rsid w:val="000C0B8A"/>
    <w:rsid w:val="000C4CEA"/>
    <w:rsid w:val="000C50E0"/>
    <w:rsid w:val="000C55B7"/>
    <w:rsid w:val="000C756A"/>
    <w:rsid w:val="000D0491"/>
    <w:rsid w:val="000D0608"/>
    <w:rsid w:val="000D0D59"/>
    <w:rsid w:val="000D1474"/>
    <w:rsid w:val="000D15F8"/>
    <w:rsid w:val="000D178F"/>
    <w:rsid w:val="000D28D8"/>
    <w:rsid w:val="000D28FB"/>
    <w:rsid w:val="000D4B3F"/>
    <w:rsid w:val="000D6BA0"/>
    <w:rsid w:val="000D7C36"/>
    <w:rsid w:val="000E0606"/>
    <w:rsid w:val="000E09B7"/>
    <w:rsid w:val="000E148D"/>
    <w:rsid w:val="000E1FBB"/>
    <w:rsid w:val="000E2ECE"/>
    <w:rsid w:val="000E34B7"/>
    <w:rsid w:val="000E4832"/>
    <w:rsid w:val="000E4F0E"/>
    <w:rsid w:val="000E67C7"/>
    <w:rsid w:val="000E7677"/>
    <w:rsid w:val="000F0A92"/>
    <w:rsid w:val="000F1596"/>
    <w:rsid w:val="000F17D2"/>
    <w:rsid w:val="000F19C8"/>
    <w:rsid w:val="000F3793"/>
    <w:rsid w:val="000F4988"/>
    <w:rsid w:val="000F4C19"/>
    <w:rsid w:val="000F528D"/>
    <w:rsid w:val="000F54FF"/>
    <w:rsid w:val="000F5656"/>
    <w:rsid w:val="001000B7"/>
    <w:rsid w:val="00100785"/>
    <w:rsid w:val="00100B4B"/>
    <w:rsid w:val="00101C3E"/>
    <w:rsid w:val="001030D4"/>
    <w:rsid w:val="00103229"/>
    <w:rsid w:val="0010346B"/>
    <w:rsid w:val="001047A7"/>
    <w:rsid w:val="00104CF1"/>
    <w:rsid w:val="001055A6"/>
    <w:rsid w:val="00105FE1"/>
    <w:rsid w:val="0010635B"/>
    <w:rsid w:val="00107DC9"/>
    <w:rsid w:val="00107FEB"/>
    <w:rsid w:val="00110062"/>
    <w:rsid w:val="0011038A"/>
    <w:rsid w:val="00110A05"/>
    <w:rsid w:val="00110C25"/>
    <w:rsid w:val="0011173B"/>
    <w:rsid w:val="001124BE"/>
    <w:rsid w:val="001144D5"/>
    <w:rsid w:val="001144F3"/>
    <w:rsid w:val="001156A4"/>
    <w:rsid w:val="001157A3"/>
    <w:rsid w:val="00115F82"/>
    <w:rsid w:val="00120B8C"/>
    <w:rsid w:val="0012163A"/>
    <w:rsid w:val="001220E0"/>
    <w:rsid w:val="00122105"/>
    <w:rsid w:val="00122125"/>
    <w:rsid w:val="00124E85"/>
    <w:rsid w:val="00125676"/>
    <w:rsid w:val="00127B0A"/>
    <w:rsid w:val="00127D50"/>
    <w:rsid w:val="00130112"/>
    <w:rsid w:val="00130269"/>
    <w:rsid w:val="00131DC2"/>
    <w:rsid w:val="00133AC1"/>
    <w:rsid w:val="00134DCA"/>
    <w:rsid w:val="00135414"/>
    <w:rsid w:val="001355AB"/>
    <w:rsid w:val="00135707"/>
    <w:rsid w:val="00135749"/>
    <w:rsid w:val="00137EB1"/>
    <w:rsid w:val="00140118"/>
    <w:rsid w:val="001416B2"/>
    <w:rsid w:val="001420D5"/>
    <w:rsid w:val="0014255B"/>
    <w:rsid w:val="001455B7"/>
    <w:rsid w:val="00145B33"/>
    <w:rsid w:val="0014704B"/>
    <w:rsid w:val="00147215"/>
    <w:rsid w:val="00147363"/>
    <w:rsid w:val="00147A59"/>
    <w:rsid w:val="0015070C"/>
    <w:rsid w:val="001508CE"/>
    <w:rsid w:val="00150EA3"/>
    <w:rsid w:val="00151354"/>
    <w:rsid w:val="00152585"/>
    <w:rsid w:val="00152922"/>
    <w:rsid w:val="00153513"/>
    <w:rsid w:val="0015513D"/>
    <w:rsid w:val="001551B0"/>
    <w:rsid w:val="0015624A"/>
    <w:rsid w:val="001569E9"/>
    <w:rsid w:val="00157405"/>
    <w:rsid w:val="00161442"/>
    <w:rsid w:val="0016197A"/>
    <w:rsid w:val="001625ED"/>
    <w:rsid w:val="00164C7C"/>
    <w:rsid w:val="00165265"/>
    <w:rsid w:val="00165DD2"/>
    <w:rsid w:val="00165E67"/>
    <w:rsid w:val="0016676A"/>
    <w:rsid w:val="00166B77"/>
    <w:rsid w:val="00167659"/>
    <w:rsid w:val="001702D6"/>
    <w:rsid w:val="00171801"/>
    <w:rsid w:val="00171B72"/>
    <w:rsid w:val="00171CE2"/>
    <w:rsid w:val="00171FD2"/>
    <w:rsid w:val="00172512"/>
    <w:rsid w:val="001726B5"/>
    <w:rsid w:val="00173910"/>
    <w:rsid w:val="001743D7"/>
    <w:rsid w:val="001765CD"/>
    <w:rsid w:val="001769EC"/>
    <w:rsid w:val="00177E82"/>
    <w:rsid w:val="00180D79"/>
    <w:rsid w:val="00181141"/>
    <w:rsid w:val="00181AF9"/>
    <w:rsid w:val="00181E33"/>
    <w:rsid w:val="00182E17"/>
    <w:rsid w:val="001836CE"/>
    <w:rsid w:val="00184310"/>
    <w:rsid w:val="00185B4F"/>
    <w:rsid w:val="0018709B"/>
    <w:rsid w:val="001916A2"/>
    <w:rsid w:val="00192E37"/>
    <w:rsid w:val="001930A6"/>
    <w:rsid w:val="00193700"/>
    <w:rsid w:val="0019509C"/>
    <w:rsid w:val="00195657"/>
    <w:rsid w:val="001965A7"/>
    <w:rsid w:val="00196E19"/>
    <w:rsid w:val="001A26D2"/>
    <w:rsid w:val="001A2CCB"/>
    <w:rsid w:val="001A4EC4"/>
    <w:rsid w:val="001A5B5C"/>
    <w:rsid w:val="001A65A9"/>
    <w:rsid w:val="001A7324"/>
    <w:rsid w:val="001A7918"/>
    <w:rsid w:val="001B0299"/>
    <w:rsid w:val="001B1635"/>
    <w:rsid w:val="001B181E"/>
    <w:rsid w:val="001B1A4A"/>
    <w:rsid w:val="001B235B"/>
    <w:rsid w:val="001B293F"/>
    <w:rsid w:val="001B3578"/>
    <w:rsid w:val="001B3FAA"/>
    <w:rsid w:val="001B424B"/>
    <w:rsid w:val="001B4421"/>
    <w:rsid w:val="001B4F74"/>
    <w:rsid w:val="001B4FBB"/>
    <w:rsid w:val="001B5397"/>
    <w:rsid w:val="001B56EF"/>
    <w:rsid w:val="001B6581"/>
    <w:rsid w:val="001B691C"/>
    <w:rsid w:val="001C09DD"/>
    <w:rsid w:val="001C0B25"/>
    <w:rsid w:val="001C1315"/>
    <w:rsid w:val="001C19E6"/>
    <w:rsid w:val="001C1AB6"/>
    <w:rsid w:val="001C1E35"/>
    <w:rsid w:val="001C222F"/>
    <w:rsid w:val="001C3197"/>
    <w:rsid w:val="001C4660"/>
    <w:rsid w:val="001C511E"/>
    <w:rsid w:val="001C7008"/>
    <w:rsid w:val="001C76F0"/>
    <w:rsid w:val="001C794B"/>
    <w:rsid w:val="001C7FA6"/>
    <w:rsid w:val="001D0248"/>
    <w:rsid w:val="001D0DFB"/>
    <w:rsid w:val="001D1E43"/>
    <w:rsid w:val="001D21D1"/>
    <w:rsid w:val="001D2A73"/>
    <w:rsid w:val="001D2FA8"/>
    <w:rsid w:val="001D4466"/>
    <w:rsid w:val="001D4801"/>
    <w:rsid w:val="001D4933"/>
    <w:rsid w:val="001D4BF5"/>
    <w:rsid w:val="001D4F2D"/>
    <w:rsid w:val="001D5CB6"/>
    <w:rsid w:val="001D63E0"/>
    <w:rsid w:val="001D697F"/>
    <w:rsid w:val="001D6C47"/>
    <w:rsid w:val="001D75FB"/>
    <w:rsid w:val="001D7A10"/>
    <w:rsid w:val="001D7A5A"/>
    <w:rsid w:val="001E1727"/>
    <w:rsid w:val="001E2158"/>
    <w:rsid w:val="001E2BB9"/>
    <w:rsid w:val="001E389E"/>
    <w:rsid w:val="001E38C0"/>
    <w:rsid w:val="001E5712"/>
    <w:rsid w:val="001E5777"/>
    <w:rsid w:val="001E602D"/>
    <w:rsid w:val="001E6155"/>
    <w:rsid w:val="001E6A9D"/>
    <w:rsid w:val="001E6ABF"/>
    <w:rsid w:val="001E7652"/>
    <w:rsid w:val="001F0C7C"/>
    <w:rsid w:val="001F1605"/>
    <w:rsid w:val="001F1D91"/>
    <w:rsid w:val="001F2ED8"/>
    <w:rsid w:val="001F36F9"/>
    <w:rsid w:val="001F4493"/>
    <w:rsid w:val="001F4CF3"/>
    <w:rsid w:val="001F62F0"/>
    <w:rsid w:val="00200518"/>
    <w:rsid w:val="00200E48"/>
    <w:rsid w:val="00201DF8"/>
    <w:rsid w:val="00203890"/>
    <w:rsid w:val="002040C4"/>
    <w:rsid w:val="002055A0"/>
    <w:rsid w:val="00205767"/>
    <w:rsid w:val="0020708F"/>
    <w:rsid w:val="002075D8"/>
    <w:rsid w:val="00207801"/>
    <w:rsid w:val="00207CB3"/>
    <w:rsid w:val="00207F71"/>
    <w:rsid w:val="00210301"/>
    <w:rsid w:val="00210896"/>
    <w:rsid w:val="00210AF0"/>
    <w:rsid w:val="00210CDA"/>
    <w:rsid w:val="0021125C"/>
    <w:rsid w:val="002124A4"/>
    <w:rsid w:val="00212A4E"/>
    <w:rsid w:val="00212F8B"/>
    <w:rsid w:val="00213D0A"/>
    <w:rsid w:val="00214478"/>
    <w:rsid w:val="0021468A"/>
    <w:rsid w:val="00223175"/>
    <w:rsid w:val="0022324F"/>
    <w:rsid w:val="0022381F"/>
    <w:rsid w:val="00223F92"/>
    <w:rsid w:val="00224132"/>
    <w:rsid w:val="0022443E"/>
    <w:rsid w:val="00224689"/>
    <w:rsid w:val="00225242"/>
    <w:rsid w:val="002259C4"/>
    <w:rsid w:val="002267D1"/>
    <w:rsid w:val="002274D8"/>
    <w:rsid w:val="00227CE8"/>
    <w:rsid w:val="00230D47"/>
    <w:rsid w:val="00231076"/>
    <w:rsid w:val="00231BBA"/>
    <w:rsid w:val="002321DC"/>
    <w:rsid w:val="00232505"/>
    <w:rsid w:val="002328CC"/>
    <w:rsid w:val="00233486"/>
    <w:rsid w:val="0023357F"/>
    <w:rsid w:val="00234EB8"/>
    <w:rsid w:val="00235131"/>
    <w:rsid w:val="00240083"/>
    <w:rsid w:val="00240896"/>
    <w:rsid w:val="0024146F"/>
    <w:rsid w:val="00241D48"/>
    <w:rsid w:val="00242D9D"/>
    <w:rsid w:val="00243B88"/>
    <w:rsid w:val="00244819"/>
    <w:rsid w:val="00245FD2"/>
    <w:rsid w:val="00246309"/>
    <w:rsid w:val="00246850"/>
    <w:rsid w:val="00246B29"/>
    <w:rsid w:val="00247984"/>
    <w:rsid w:val="00247E0A"/>
    <w:rsid w:val="002515C8"/>
    <w:rsid w:val="00252D09"/>
    <w:rsid w:val="00253541"/>
    <w:rsid w:val="0025361E"/>
    <w:rsid w:val="00253BA1"/>
    <w:rsid w:val="00254D2C"/>
    <w:rsid w:val="002552CD"/>
    <w:rsid w:val="00255ADB"/>
    <w:rsid w:val="00255B6E"/>
    <w:rsid w:val="00256B2A"/>
    <w:rsid w:val="00260EE9"/>
    <w:rsid w:val="00262594"/>
    <w:rsid w:val="002639FD"/>
    <w:rsid w:val="00264551"/>
    <w:rsid w:val="00264F04"/>
    <w:rsid w:val="00266B1E"/>
    <w:rsid w:val="00266D36"/>
    <w:rsid w:val="00267B8D"/>
    <w:rsid w:val="00270945"/>
    <w:rsid w:val="00271459"/>
    <w:rsid w:val="00271AA9"/>
    <w:rsid w:val="00271B65"/>
    <w:rsid w:val="0027249A"/>
    <w:rsid w:val="00272723"/>
    <w:rsid w:val="00273E16"/>
    <w:rsid w:val="002745EB"/>
    <w:rsid w:val="00275785"/>
    <w:rsid w:val="00276039"/>
    <w:rsid w:val="002762F8"/>
    <w:rsid w:val="00276D48"/>
    <w:rsid w:val="0027737A"/>
    <w:rsid w:val="0027784A"/>
    <w:rsid w:val="00277B28"/>
    <w:rsid w:val="00277C04"/>
    <w:rsid w:val="002811B4"/>
    <w:rsid w:val="00282651"/>
    <w:rsid w:val="00282A80"/>
    <w:rsid w:val="00284C26"/>
    <w:rsid w:val="00285002"/>
    <w:rsid w:val="002852E1"/>
    <w:rsid w:val="00286A76"/>
    <w:rsid w:val="00286DDB"/>
    <w:rsid w:val="002876D2"/>
    <w:rsid w:val="00287CE9"/>
    <w:rsid w:val="00287E02"/>
    <w:rsid w:val="002903B0"/>
    <w:rsid w:val="00290768"/>
    <w:rsid w:val="00290ADE"/>
    <w:rsid w:val="00290D67"/>
    <w:rsid w:val="00290F99"/>
    <w:rsid w:val="002911D0"/>
    <w:rsid w:val="002912B4"/>
    <w:rsid w:val="002937F6"/>
    <w:rsid w:val="00293A3A"/>
    <w:rsid w:val="00294DF7"/>
    <w:rsid w:val="00295B8C"/>
    <w:rsid w:val="002962F2"/>
    <w:rsid w:val="00296399"/>
    <w:rsid w:val="002966F7"/>
    <w:rsid w:val="00297856"/>
    <w:rsid w:val="00297E24"/>
    <w:rsid w:val="002A0655"/>
    <w:rsid w:val="002A0F8E"/>
    <w:rsid w:val="002A164E"/>
    <w:rsid w:val="002A1D69"/>
    <w:rsid w:val="002A4A2E"/>
    <w:rsid w:val="002A7C28"/>
    <w:rsid w:val="002B1E1A"/>
    <w:rsid w:val="002B4714"/>
    <w:rsid w:val="002B5D98"/>
    <w:rsid w:val="002B6CCF"/>
    <w:rsid w:val="002B7929"/>
    <w:rsid w:val="002B7978"/>
    <w:rsid w:val="002B7D9C"/>
    <w:rsid w:val="002C071B"/>
    <w:rsid w:val="002C07D6"/>
    <w:rsid w:val="002C0AD4"/>
    <w:rsid w:val="002C1926"/>
    <w:rsid w:val="002C1DE0"/>
    <w:rsid w:val="002C3853"/>
    <w:rsid w:val="002C3E04"/>
    <w:rsid w:val="002C401F"/>
    <w:rsid w:val="002C43C8"/>
    <w:rsid w:val="002C51A8"/>
    <w:rsid w:val="002C538E"/>
    <w:rsid w:val="002C689F"/>
    <w:rsid w:val="002C7599"/>
    <w:rsid w:val="002C7685"/>
    <w:rsid w:val="002C7B25"/>
    <w:rsid w:val="002D13AB"/>
    <w:rsid w:val="002D1DDF"/>
    <w:rsid w:val="002D1F40"/>
    <w:rsid w:val="002D2013"/>
    <w:rsid w:val="002D33A8"/>
    <w:rsid w:val="002D3F5F"/>
    <w:rsid w:val="002D4747"/>
    <w:rsid w:val="002D4C1A"/>
    <w:rsid w:val="002D5768"/>
    <w:rsid w:val="002D5A6A"/>
    <w:rsid w:val="002E2079"/>
    <w:rsid w:val="002E20B8"/>
    <w:rsid w:val="002E2A9C"/>
    <w:rsid w:val="002E41BC"/>
    <w:rsid w:val="002E553D"/>
    <w:rsid w:val="002E58B6"/>
    <w:rsid w:val="002E59ED"/>
    <w:rsid w:val="002E76B0"/>
    <w:rsid w:val="002E7AF8"/>
    <w:rsid w:val="002F071B"/>
    <w:rsid w:val="002F13AE"/>
    <w:rsid w:val="002F164E"/>
    <w:rsid w:val="002F2906"/>
    <w:rsid w:val="002F2911"/>
    <w:rsid w:val="002F6056"/>
    <w:rsid w:val="002F7669"/>
    <w:rsid w:val="0030070A"/>
    <w:rsid w:val="00300A4E"/>
    <w:rsid w:val="00302329"/>
    <w:rsid w:val="0030285A"/>
    <w:rsid w:val="00303572"/>
    <w:rsid w:val="003039A2"/>
    <w:rsid w:val="00304494"/>
    <w:rsid w:val="00304B96"/>
    <w:rsid w:val="00305CCA"/>
    <w:rsid w:val="00306916"/>
    <w:rsid w:val="003071A2"/>
    <w:rsid w:val="0031003D"/>
    <w:rsid w:val="0031017A"/>
    <w:rsid w:val="00310198"/>
    <w:rsid w:val="00310E95"/>
    <w:rsid w:val="00311080"/>
    <w:rsid w:val="0031111D"/>
    <w:rsid w:val="003117CD"/>
    <w:rsid w:val="00311B10"/>
    <w:rsid w:val="0031409E"/>
    <w:rsid w:val="0031476D"/>
    <w:rsid w:val="00314D2E"/>
    <w:rsid w:val="00315F24"/>
    <w:rsid w:val="00315F2F"/>
    <w:rsid w:val="00315FEE"/>
    <w:rsid w:val="003164C5"/>
    <w:rsid w:val="003165F9"/>
    <w:rsid w:val="0031672C"/>
    <w:rsid w:val="00316A1E"/>
    <w:rsid w:val="003172CE"/>
    <w:rsid w:val="003211CE"/>
    <w:rsid w:val="003218B1"/>
    <w:rsid w:val="0032254B"/>
    <w:rsid w:val="00323E4F"/>
    <w:rsid w:val="00323F3A"/>
    <w:rsid w:val="00323F8D"/>
    <w:rsid w:val="0032464B"/>
    <w:rsid w:val="00326701"/>
    <w:rsid w:val="00326A2E"/>
    <w:rsid w:val="00327B64"/>
    <w:rsid w:val="00330AF9"/>
    <w:rsid w:val="00331E52"/>
    <w:rsid w:val="003329E9"/>
    <w:rsid w:val="00333038"/>
    <w:rsid w:val="00335BF6"/>
    <w:rsid w:val="00335E12"/>
    <w:rsid w:val="00336C1F"/>
    <w:rsid w:val="003374D7"/>
    <w:rsid w:val="00337E68"/>
    <w:rsid w:val="00337F94"/>
    <w:rsid w:val="00340765"/>
    <w:rsid w:val="003415C1"/>
    <w:rsid w:val="00341846"/>
    <w:rsid w:val="00342736"/>
    <w:rsid w:val="00342DFC"/>
    <w:rsid w:val="00344D77"/>
    <w:rsid w:val="0034553B"/>
    <w:rsid w:val="00345AD4"/>
    <w:rsid w:val="00346D5D"/>
    <w:rsid w:val="00346E9B"/>
    <w:rsid w:val="003470C9"/>
    <w:rsid w:val="0034725C"/>
    <w:rsid w:val="003500B9"/>
    <w:rsid w:val="0035150B"/>
    <w:rsid w:val="00351B6C"/>
    <w:rsid w:val="003520B0"/>
    <w:rsid w:val="003520D7"/>
    <w:rsid w:val="00352986"/>
    <w:rsid w:val="003531BE"/>
    <w:rsid w:val="003542B6"/>
    <w:rsid w:val="0035583A"/>
    <w:rsid w:val="00356756"/>
    <w:rsid w:val="00357921"/>
    <w:rsid w:val="00360ACE"/>
    <w:rsid w:val="00360FA6"/>
    <w:rsid w:val="0036313D"/>
    <w:rsid w:val="0036381A"/>
    <w:rsid w:val="00363FEE"/>
    <w:rsid w:val="00364056"/>
    <w:rsid w:val="00367833"/>
    <w:rsid w:val="00367F2E"/>
    <w:rsid w:val="003704E4"/>
    <w:rsid w:val="003715C9"/>
    <w:rsid w:val="00371D2B"/>
    <w:rsid w:val="00372AA3"/>
    <w:rsid w:val="0037544C"/>
    <w:rsid w:val="00375A9C"/>
    <w:rsid w:val="00376F79"/>
    <w:rsid w:val="0037741A"/>
    <w:rsid w:val="00377668"/>
    <w:rsid w:val="0037792A"/>
    <w:rsid w:val="0038001E"/>
    <w:rsid w:val="003802E5"/>
    <w:rsid w:val="00381E35"/>
    <w:rsid w:val="003822AF"/>
    <w:rsid w:val="00382E67"/>
    <w:rsid w:val="00383133"/>
    <w:rsid w:val="00384A1A"/>
    <w:rsid w:val="003861FD"/>
    <w:rsid w:val="0039162E"/>
    <w:rsid w:val="00391680"/>
    <w:rsid w:val="00392681"/>
    <w:rsid w:val="0039447C"/>
    <w:rsid w:val="00395CDE"/>
    <w:rsid w:val="0039683D"/>
    <w:rsid w:val="003968C8"/>
    <w:rsid w:val="003A0844"/>
    <w:rsid w:val="003A176E"/>
    <w:rsid w:val="003A2076"/>
    <w:rsid w:val="003A5E96"/>
    <w:rsid w:val="003A6EAF"/>
    <w:rsid w:val="003A7895"/>
    <w:rsid w:val="003A7E7C"/>
    <w:rsid w:val="003B2718"/>
    <w:rsid w:val="003B2ADA"/>
    <w:rsid w:val="003B2E42"/>
    <w:rsid w:val="003B3BAF"/>
    <w:rsid w:val="003B45F6"/>
    <w:rsid w:val="003B5786"/>
    <w:rsid w:val="003B6252"/>
    <w:rsid w:val="003B76BA"/>
    <w:rsid w:val="003B7920"/>
    <w:rsid w:val="003C0069"/>
    <w:rsid w:val="003C0308"/>
    <w:rsid w:val="003C0362"/>
    <w:rsid w:val="003C06C1"/>
    <w:rsid w:val="003C24E2"/>
    <w:rsid w:val="003C2B01"/>
    <w:rsid w:val="003C2EFA"/>
    <w:rsid w:val="003C3BC4"/>
    <w:rsid w:val="003C465D"/>
    <w:rsid w:val="003C4BA3"/>
    <w:rsid w:val="003C4F34"/>
    <w:rsid w:val="003C654C"/>
    <w:rsid w:val="003C67F5"/>
    <w:rsid w:val="003C7BB5"/>
    <w:rsid w:val="003D06A2"/>
    <w:rsid w:val="003D1050"/>
    <w:rsid w:val="003D1717"/>
    <w:rsid w:val="003D207D"/>
    <w:rsid w:val="003D21F8"/>
    <w:rsid w:val="003D25FF"/>
    <w:rsid w:val="003D2C0E"/>
    <w:rsid w:val="003D2FFD"/>
    <w:rsid w:val="003D3351"/>
    <w:rsid w:val="003D3B3A"/>
    <w:rsid w:val="003D3BE7"/>
    <w:rsid w:val="003D4CB1"/>
    <w:rsid w:val="003D5225"/>
    <w:rsid w:val="003D5F3D"/>
    <w:rsid w:val="003D7BBE"/>
    <w:rsid w:val="003D7D53"/>
    <w:rsid w:val="003E0C97"/>
    <w:rsid w:val="003E1832"/>
    <w:rsid w:val="003E1A34"/>
    <w:rsid w:val="003E1A49"/>
    <w:rsid w:val="003E1F5F"/>
    <w:rsid w:val="003E34A7"/>
    <w:rsid w:val="003E34D9"/>
    <w:rsid w:val="003E556F"/>
    <w:rsid w:val="003E5C02"/>
    <w:rsid w:val="003E5E25"/>
    <w:rsid w:val="003E661B"/>
    <w:rsid w:val="003F057C"/>
    <w:rsid w:val="003F0687"/>
    <w:rsid w:val="003F0AAD"/>
    <w:rsid w:val="003F0B2E"/>
    <w:rsid w:val="003F1104"/>
    <w:rsid w:val="003F1320"/>
    <w:rsid w:val="003F2168"/>
    <w:rsid w:val="003F24AD"/>
    <w:rsid w:val="003F2AE0"/>
    <w:rsid w:val="003F606D"/>
    <w:rsid w:val="003F6592"/>
    <w:rsid w:val="0040042F"/>
    <w:rsid w:val="004012D3"/>
    <w:rsid w:val="004014C9"/>
    <w:rsid w:val="00402B67"/>
    <w:rsid w:val="00404021"/>
    <w:rsid w:val="00404C6F"/>
    <w:rsid w:val="00404C8F"/>
    <w:rsid w:val="00406D20"/>
    <w:rsid w:val="0040797B"/>
    <w:rsid w:val="00407B15"/>
    <w:rsid w:val="00407E23"/>
    <w:rsid w:val="004101F2"/>
    <w:rsid w:val="004105A3"/>
    <w:rsid w:val="004108F3"/>
    <w:rsid w:val="00411EE5"/>
    <w:rsid w:val="00414DFF"/>
    <w:rsid w:val="0041691C"/>
    <w:rsid w:val="00416A27"/>
    <w:rsid w:val="00416BCD"/>
    <w:rsid w:val="00417D8C"/>
    <w:rsid w:val="00420FC8"/>
    <w:rsid w:val="00421801"/>
    <w:rsid w:val="00422F70"/>
    <w:rsid w:val="00423308"/>
    <w:rsid w:val="00425996"/>
    <w:rsid w:val="00427309"/>
    <w:rsid w:val="0042789D"/>
    <w:rsid w:val="00427FAE"/>
    <w:rsid w:val="00430453"/>
    <w:rsid w:val="00431EF9"/>
    <w:rsid w:val="00431FFF"/>
    <w:rsid w:val="004324DC"/>
    <w:rsid w:val="00433CF6"/>
    <w:rsid w:val="004356DA"/>
    <w:rsid w:val="00436197"/>
    <w:rsid w:val="0043713F"/>
    <w:rsid w:val="0043751F"/>
    <w:rsid w:val="0043788E"/>
    <w:rsid w:val="00440014"/>
    <w:rsid w:val="0044069D"/>
    <w:rsid w:val="00440D60"/>
    <w:rsid w:val="00442114"/>
    <w:rsid w:val="0044323F"/>
    <w:rsid w:val="00444320"/>
    <w:rsid w:val="00444E3C"/>
    <w:rsid w:val="00445F93"/>
    <w:rsid w:val="004465C9"/>
    <w:rsid w:val="0044670D"/>
    <w:rsid w:val="004520C2"/>
    <w:rsid w:val="00452DA6"/>
    <w:rsid w:val="004535D8"/>
    <w:rsid w:val="0045526F"/>
    <w:rsid w:val="00455565"/>
    <w:rsid w:val="00456CCD"/>
    <w:rsid w:val="00456EEF"/>
    <w:rsid w:val="00456FFF"/>
    <w:rsid w:val="004572BA"/>
    <w:rsid w:val="004579B0"/>
    <w:rsid w:val="00457E3C"/>
    <w:rsid w:val="0046050D"/>
    <w:rsid w:val="004609D1"/>
    <w:rsid w:val="00460CC2"/>
    <w:rsid w:val="00461BF8"/>
    <w:rsid w:val="00461D2A"/>
    <w:rsid w:val="0046209D"/>
    <w:rsid w:val="004629C0"/>
    <w:rsid w:val="004629F4"/>
    <w:rsid w:val="00464879"/>
    <w:rsid w:val="00464FE8"/>
    <w:rsid w:val="0046528F"/>
    <w:rsid w:val="00465D83"/>
    <w:rsid w:val="004700E3"/>
    <w:rsid w:val="00470922"/>
    <w:rsid w:val="00470FE2"/>
    <w:rsid w:val="004714AB"/>
    <w:rsid w:val="004717F6"/>
    <w:rsid w:val="00471F21"/>
    <w:rsid w:val="00472BE8"/>
    <w:rsid w:val="00474075"/>
    <w:rsid w:val="004760CD"/>
    <w:rsid w:val="00477921"/>
    <w:rsid w:val="00477F22"/>
    <w:rsid w:val="00480134"/>
    <w:rsid w:val="00480637"/>
    <w:rsid w:val="00480A28"/>
    <w:rsid w:val="00480E61"/>
    <w:rsid w:val="00481C89"/>
    <w:rsid w:val="00484B63"/>
    <w:rsid w:val="00485EE0"/>
    <w:rsid w:val="00487685"/>
    <w:rsid w:val="004918E1"/>
    <w:rsid w:val="0049260C"/>
    <w:rsid w:val="0049448D"/>
    <w:rsid w:val="00494BC3"/>
    <w:rsid w:val="00494E8A"/>
    <w:rsid w:val="004951CC"/>
    <w:rsid w:val="004952BF"/>
    <w:rsid w:val="00496763"/>
    <w:rsid w:val="0049696D"/>
    <w:rsid w:val="00497FA5"/>
    <w:rsid w:val="004A108C"/>
    <w:rsid w:val="004A329A"/>
    <w:rsid w:val="004A41CC"/>
    <w:rsid w:val="004A465B"/>
    <w:rsid w:val="004A6F1D"/>
    <w:rsid w:val="004A6FB0"/>
    <w:rsid w:val="004A7C27"/>
    <w:rsid w:val="004B0D67"/>
    <w:rsid w:val="004B1463"/>
    <w:rsid w:val="004B21F2"/>
    <w:rsid w:val="004B273A"/>
    <w:rsid w:val="004B322A"/>
    <w:rsid w:val="004B540E"/>
    <w:rsid w:val="004B5945"/>
    <w:rsid w:val="004B5984"/>
    <w:rsid w:val="004B69B5"/>
    <w:rsid w:val="004B7C6D"/>
    <w:rsid w:val="004C0114"/>
    <w:rsid w:val="004C0233"/>
    <w:rsid w:val="004C0F9B"/>
    <w:rsid w:val="004C2AE7"/>
    <w:rsid w:val="004C2B29"/>
    <w:rsid w:val="004C34F5"/>
    <w:rsid w:val="004C47B6"/>
    <w:rsid w:val="004C4A52"/>
    <w:rsid w:val="004C4EAB"/>
    <w:rsid w:val="004C5368"/>
    <w:rsid w:val="004C735D"/>
    <w:rsid w:val="004C7B39"/>
    <w:rsid w:val="004D1466"/>
    <w:rsid w:val="004D219D"/>
    <w:rsid w:val="004D3302"/>
    <w:rsid w:val="004D3615"/>
    <w:rsid w:val="004D3EE5"/>
    <w:rsid w:val="004D46B7"/>
    <w:rsid w:val="004D470E"/>
    <w:rsid w:val="004D508F"/>
    <w:rsid w:val="004D5802"/>
    <w:rsid w:val="004D5A04"/>
    <w:rsid w:val="004E137F"/>
    <w:rsid w:val="004E3621"/>
    <w:rsid w:val="004E522F"/>
    <w:rsid w:val="004E5934"/>
    <w:rsid w:val="004E6853"/>
    <w:rsid w:val="004E6938"/>
    <w:rsid w:val="004E7FDB"/>
    <w:rsid w:val="004F0D58"/>
    <w:rsid w:val="004F1EF9"/>
    <w:rsid w:val="004F29F8"/>
    <w:rsid w:val="004F3F32"/>
    <w:rsid w:val="004F4088"/>
    <w:rsid w:val="004F4240"/>
    <w:rsid w:val="004F44BB"/>
    <w:rsid w:val="004F54D4"/>
    <w:rsid w:val="004F596B"/>
    <w:rsid w:val="004F5E3A"/>
    <w:rsid w:val="004F702C"/>
    <w:rsid w:val="004F706E"/>
    <w:rsid w:val="005047D6"/>
    <w:rsid w:val="00504B00"/>
    <w:rsid w:val="00504B71"/>
    <w:rsid w:val="00505D7F"/>
    <w:rsid w:val="00506620"/>
    <w:rsid w:val="00506716"/>
    <w:rsid w:val="00506CCC"/>
    <w:rsid w:val="00507943"/>
    <w:rsid w:val="00510395"/>
    <w:rsid w:val="005128C5"/>
    <w:rsid w:val="00513C6C"/>
    <w:rsid w:val="00513D56"/>
    <w:rsid w:val="0051472A"/>
    <w:rsid w:val="00514AA3"/>
    <w:rsid w:val="0051698E"/>
    <w:rsid w:val="00516F57"/>
    <w:rsid w:val="005209F7"/>
    <w:rsid w:val="00520E61"/>
    <w:rsid w:val="00520EF5"/>
    <w:rsid w:val="00521470"/>
    <w:rsid w:val="00522004"/>
    <w:rsid w:val="005243B2"/>
    <w:rsid w:val="00524BC6"/>
    <w:rsid w:val="00525633"/>
    <w:rsid w:val="00526952"/>
    <w:rsid w:val="005274A5"/>
    <w:rsid w:val="005302D9"/>
    <w:rsid w:val="00530A12"/>
    <w:rsid w:val="00530EFC"/>
    <w:rsid w:val="00531493"/>
    <w:rsid w:val="005333F7"/>
    <w:rsid w:val="0053478F"/>
    <w:rsid w:val="005360D1"/>
    <w:rsid w:val="00536252"/>
    <w:rsid w:val="0053683B"/>
    <w:rsid w:val="00536DDB"/>
    <w:rsid w:val="0053732C"/>
    <w:rsid w:val="005378A7"/>
    <w:rsid w:val="00537F14"/>
    <w:rsid w:val="005401F6"/>
    <w:rsid w:val="005410AE"/>
    <w:rsid w:val="0054118D"/>
    <w:rsid w:val="005419E7"/>
    <w:rsid w:val="00541ACB"/>
    <w:rsid w:val="00541E82"/>
    <w:rsid w:val="005424F2"/>
    <w:rsid w:val="0054323B"/>
    <w:rsid w:val="00543865"/>
    <w:rsid w:val="005440FD"/>
    <w:rsid w:val="005441F7"/>
    <w:rsid w:val="0054443D"/>
    <w:rsid w:val="005454AD"/>
    <w:rsid w:val="00546573"/>
    <w:rsid w:val="00547E33"/>
    <w:rsid w:val="00550103"/>
    <w:rsid w:val="00550760"/>
    <w:rsid w:val="0055083C"/>
    <w:rsid w:val="00550C18"/>
    <w:rsid w:val="00550EDD"/>
    <w:rsid w:val="00551012"/>
    <w:rsid w:val="00552307"/>
    <w:rsid w:val="00552ABB"/>
    <w:rsid w:val="00552F5F"/>
    <w:rsid w:val="00554A2A"/>
    <w:rsid w:val="00555080"/>
    <w:rsid w:val="005558DA"/>
    <w:rsid w:val="005567B6"/>
    <w:rsid w:val="00557217"/>
    <w:rsid w:val="005575FE"/>
    <w:rsid w:val="005609FF"/>
    <w:rsid w:val="00560DB2"/>
    <w:rsid w:val="0056219B"/>
    <w:rsid w:val="005627DC"/>
    <w:rsid w:val="00562E1F"/>
    <w:rsid w:val="00562F89"/>
    <w:rsid w:val="00562FFB"/>
    <w:rsid w:val="0056380A"/>
    <w:rsid w:val="00565531"/>
    <w:rsid w:val="0056748A"/>
    <w:rsid w:val="005677EB"/>
    <w:rsid w:val="00570416"/>
    <w:rsid w:val="005716A8"/>
    <w:rsid w:val="0057190E"/>
    <w:rsid w:val="00572E4D"/>
    <w:rsid w:val="00573CD1"/>
    <w:rsid w:val="00575490"/>
    <w:rsid w:val="00575549"/>
    <w:rsid w:val="00576384"/>
    <w:rsid w:val="0057647D"/>
    <w:rsid w:val="00577260"/>
    <w:rsid w:val="00577CBB"/>
    <w:rsid w:val="005804F3"/>
    <w:rsid w:val="005806D4"/>
    <w:rsid w:val="0058525D"/>
    <w:rsid w:val="00585A2B"/>
    <w:rsid w:val="005866CF"/>
    <w:rsid w:val="00587F47"/>
    <w:rsid w:val="0059045D"/>
    <w:rsid w:val="0059092A"/>
    <w:rsid w:val="00590C8A"/>
    <w:rsid w:val="00592D21"/>
    <w:rsid w:val="00592D5A"/>
    <w:rsid w:val="00595306"/>
    <w:rsid w:val="0059557E"/>
    <w:rsid w:val="005966D1"/>
    <w:rsid w:val="005972E0"/>
    <w:rsid w:val="005A0682"/>
    <w:rsid w:val="005A08DF"/>
    <w:rsid w:val="005A12BB"/>
    <w:rsid w:val="005A1BE0"/>
    <w:rsid w:val="005A1D43"/>
    <w:rsid w:val="005A2323"/>
    <w:rsid w:val="005A25C1"/>
    <w:rsid w:val="005A2911"/>
    <w:rsid w:val="005A37B2"/>
    <w:rsid w:val="005A3A31"/>
    <w:rsid w:val="005A441F"/>
    <w:rsid w:val="005A47B3"/>
    <w:rsid w:val="005A5699"/>
    <w:rsid w:val="005A574A"/>
    <w:rsid w:val="005A5B86"/>
    <w:rsid w:val="005A652B"/>
    <w:rsid w:val="005B1256"/>
    <w:rsid w:val="005B1671"/>
    <w:rsid w:val="005B259B"/>
    <w:rsid w:val="005B441F"/>
    <w:rsid w:val="005B6405"/>
    <w:rsid w:val="005B7976"/>
    <w:rsid w:val="005C0DC4"/>
    <w:rsid w:val="005C1043"/>
    <w:rsid w:val="005C23F8"/>
    <w:rsid w:val="005C3912"/>
    <w:rsid w:val="005C43B5"/>
    <w:rsid w:val="005C45DC"/>
    <w:rsid w:val="005C5C0A"/>
    <w:rsid w:val="005C6B33"/>
    <w:rsid w:val="005C7E9D"/>
    <w:rsid w:val="005D038E"/>
    <w:rsid w:val="005D18C6"/>
    <w:rsid w:val="005D27FE"/>
    <w:rsid w:val="005D5C27"/>
    <w:rsid w:val="005D5C7E"/>
    <w:rsid w:val="005E00DC"/>
    <w:rsid w:val="005E07EF"/>
    <w:rsid w:val="005E1594"/>
    <w:rsid w:val="005E33C8"/>
    <w:rsid w:val="005E4835"/>
    <w:rsid w:val="005E6658"/>
    <w:rsid w:val="005E7086"/>
    <w:rsid w:val="005E75A4"/>
    <w:rsid w:val="005E76B5"/>
    <w:rsid w:val="005E7D86"/>
    <w:rsid w:val="005E7DD7"/>
    <w:rsid w:val="005F0E6A"/>
    <w:rsid w:val="005F1C80"/>
    <w:rsid w:val="005F1DBC"/>
    <w:rsid w:val="005F2430"/>
    <w:rsid w:val="005F2665"/>
    <w:rsid w:val="005F2F33"/>
    <w:rsid w:val="005F4267"/>
    <w:rsid w:val="005F590C"/>
    <w:rsid w:val="005F598D"/>
    <w:rsid w:val="005F72FF"/>
    <w:rsid w:val="0060013B"/>
    <w:rsid w:val="00600425"/>
    <w:rsid w:val="0060202F"/>
    <w:rsid w:val="00602D06"/>
    <w:rsid w:val="006039E0"/>
    <w:rsid w:val="00603B8E"/>
    <w:rsid w:val="00603DCF"/>
    <w:rsid w:val="0060576F"/>
    <w:rsid w:val="00607058"/>
    <w:rsid w:val="00607496"/>
    <w:rsid w:val="00607500"/>
    <w:rsid w:val="00607FEF"/>
    <w:rsid w:val="006106FC"/>
    <w:rsid w:val="00613261"/>
    <w:rsid w:val="006146D3"/>
    <w:rsid w:val="00614DB9"/>
    <w:rsid w:val="00615AE3"/>
    <w:rsid w:val="00616F2B"/>
    <w:rsid w:val="00620144"/>
    <w:rsid w:val="0062035B"/>
    <w:rsid w:val="00621969"/>
    <w:rsid w:val="00621D1B"/>
    <w:rsid w:val="00622557"/>
    <w:rsid w:val="0062343D"/>
    <w:rsid w:val="00625AE0"/>
    <w:rsid w:val="00631A39"/>
    <w:rsid w:val="00632184"/>
    <w:rsid w:val="006331AD"/>
    <w:rsid w:val="006341F0"/>
    <w:rsid w:val="006344B2"/>
    <w:rsid w:val="00637D4E"/>
    <w:rsid w:val="0064003F"/>
    <w:rsid w:val="00640B44"/>
    <w:rsid w:val="006429AA"/>
    <w:rsid w:val="00642DA3"/>
    <w:rsid w:val="006439ED"/>
    <w:rsid w:val="00645072"/>
    <w:rsid w:val="00645D0C"/>
    <w:rsid w:val="006465F2"/>
    <w:rsid w:val="006467D3"/>
    <w:rsid w:val="00646ED3"/>
    <w:rsid w:val="00647EB1"/>
    <w:rsid w:val="00650C62"/>
    <w:rsid w:val="0065108B"/>
    <w:rsid w:val="00651CAF"/>
    <w:rsid w:val="006523E0"/>
    <w:rsid w:val="0065240C"/>
    <w:rsid w:val="006526DB"/>
    <w:rsid w:val="0065602D"/>
    <w:rsid w:val="006563CF"/>
    <w:rsid w:val="00656C43"/>
    <w:rsid w:val="00657E19"/>
    <w:rsid w:val="00660582"/>
    <w:rsid w:val="00660E08"/>
    <w:rsid w:val="00661F04"/>
    <w:rsid w:val="0066225D"/>
    <w:rsid w:val="006644D7"/>
    <w:rsid w:val="00664767"/>
    <w:rsid w:val="00664DF3"/>
    <w:rsid w:val="006653FC"/>
    <w:rsid w:val="00665BD0"/>
    <w:rsid w:val="006661EF"/>
    <w:rsid w:val="006664AA"/>
    <w:rsid w:val="00666A90"/>
    <w:rsid w:val="0066755D"/>
    <w:rsid w:val="00670A7B"/>
    <w:rsid w:val="0067170B"/>
    <w:rsid w:val="00673464"/>
    <w:rsid w:val="00674104"/>
    <w:rsid w:val="00674925"/>
    <w:rsid w:val="00674E63"/>
    <w:rsid w:val="00675BDC"/>
    <w:rsid w:val="00675EEF"/>
    <w:rsid w:val="00677F3A"/>
    <w:rsid w:val="00680FBD"/>
    <w:rsid w:val="006827AD"/>
    <w:rsid w:val="00682999"/>
    <w:rsid w:val="00682CAF"/>
    <w:rsid w:val="00684A48"/>
    <w:rsid w:val="0068549E"/>
    <w:rsid w:val="00685F2C"/>
    <w:rsid w:val="0068675D"/>
    <w:rsid w:val="006914B9"/>
    <w:rsid w:val="00693E57"/>
    <w:rsid w:val="006951FD"/>
    <w:rsid w:val="0069623F"/>
    <w:rsid w:val="0069625B"/>
    <w:rsid w:val="00697BF8"/>
    <w:rsid w:val="00697EC4"/>
    <w:rsid w:val="00697ED0"/>
    <w:rsid w:val="006A1711"/>
    <w:rsid w:val="006A19C4"/>
    <w:rsid w:val="006A1F31"/>
    <w:rsid w:val="006A2ACA"/>
    <w:rsid w:val="006A4247"/>
    <w:rsid w:val="006A42A1"/>
    <w:rsid w:val="006A439D"/>
    <w:rsid w:val="006A4A90"/>
    <w:rsid w:val="006A4C4F"/>
    <w:rsid w:val="006A5F77"/>
    <w:rsid w:val="006A6793"/>
    <w:rsid w:val="006A7505"/>
    <w:rsid w:val="006A7A7C"/>
    <w:rsid w:val="006B0BC0"/>
    <w:rsid w:val="006B2317"/>
    <w:rsid w:val="006B2FF9"/>
    <w:rsid w:val="006B4DA2"/>
    <w:rsid w:val="006B5047"/>
    <w:rsid w:val="006B52C4"/>
    <w:rsid w:val="006B6341"/>
    <w:rsid w:val="006B7C45"/>
    <w:rsid w:val="006C07FE"/>
    <w:rsid w:val="006C0B9A"/>
    <w:rsid w:val="006C126E"/>
    <w:rsid w:val="006C15DD"/>
    <w:rsid w:val="006C4A24"/>
    <w:rsid w:val="006C5D1E"/>
    <w:rsid w:val="006C6C34"/>
    <w:rsid w:val="006D09D7"/>
    <w:rsid w:val="006D0D15"/>
    <w:rsid w:val="006D122B"/>
    <w:rsid w:val="006D23D5"/>
    <w:rsid w:val="006D2735"/>
    <w:rsid w:val="006D33A7"/>
    <w:rsid w:val="006D37AC"/>
    <w:rsid w:val="006D4214"/>
    <w:rsid w:val="006D5CCD"/>
    <w:rsid w:val="006D63E4"/>
    <w:rsid w:val="006D649B"/>
    <w:rsid w:val="006D7010"/>
    <w:rsid w:val="006D7E12"/>
    <w:rsid w:val="006E008F"/>
    <w:rsid w:val="006E119A"/>
    <w:rsid w:val="006E1CA2"/>
    <w:rsid w:val="006E40D8"/>
    <w:rsid w:val="006E4F44"/>
    <w:rsid w:val="006E6EA3"/>
    <w:rsid w:val="006F01D7"/>
    <w:rsid w:val="006F0447"/>
    <w:rsid w:val="006F18C6"/>
    <w:rsid w:val="006F2DA5"/>
    <w:rsid w:val="006F31B6"/>
    <w:rsid w:val="006F3552"/>
    <w:rsid w:val="006F482C"/>
    <w:rsid w:val="006F4DCC"/>
    <w:rsid w:val="006F4EF9"/>
    <w:rsid w:val="006F743D"/>
    <w:rsid w:val="006F7A48"/>
    <w:rsid w:val="007005C1"/>
    <w:rsid w:val="0070102F"/>
    <w:rsid w:val="0070121A"/>
    <w:rsid w:val="00701B99"/>
    <w:rsid w:val="00702018"/>
    <w:rsid w:val="007028EB"/>
    <w:rsid w:val="007032AB"/>
    <w:rsid w:val="007034CA"/>
    <w:rsid w:val="00703508"/>
    <w:rsid w:val="0070400A"/>
    <w:rsid w:val="00705C43"/>
    <w:rsid w:val="00706045"/>
    <w:rsid w:val="00706499"/>
    <w:rsid w:val="00706F98"/>
    <w:rsid w:val="0071198A"/>
    <w:rsid w:val="00713FF0"/>
    <w:rsid w:val="007153DC"/>
    <w:rsid w:val="007158F3"/>
    <w:rsid w:val="00715DCB"/>
    <w:rsid w:val="007167C0"/>
    <w:rsid w:val="00717126"/>
    <w:rsid w:val="00717601"/>
    <w:rsid w:val="00720FCA"/>
    <w:rsid w:val="00721077"/>
    <w:rsid w:val="00723EA1"/>
    <w:rsid w:val="00723ED4"/>
    <w:rsid w:val="007246BD"/>
    <w:rsid w:val="0072483C"/>
    <w:rsid w:val="007249ED"/>
    <w:rsid w:val="00725197"/>
    <w:rsid w:val="00725CC6"/>
    <w:rsid w:val="00725F92"/>
    <w:rsid w:val="00730938"/>
    <w:rsid w:val="007313E3"/>
    <w:rsid w:val="00731AAD"/>
    <w:rsid w:val="007330AC"/>
    <w:rsid w:val="007335B0"/>
    <w:rsid w:val="00733AD6"/>
    <w:rsid w:val="00733C34"/>
    <w:rsid w:val="00736454"/>
    <w:rsid w:val="00737684"/>
    <w:rsid w:val="00740238"/>
    <w:rsid w:val="0074050A"/>
    <w:rsid w:val="007413EB"/>
    <w:rsid w:val="007417D9"/>
    <w:rsid w:val="007426B6"/>
    <w:rsid w:val="00742CB2"/>
    <w:rsid w:val="007432C2"/>
    <w:rsid w:val="0074373C"/>
    <w:rsid w:val="00743A15"/>
    <w:rsid w:val="00744227"/>
    <w:rsid w:val="00744825"/>
    <w:rsid w:val="00744D69"/>
    <w:rsid w:val="007459CA"/>
    <w:rsid w:val="00745CFA"/>
    <w:rsid w:val="00746059"/>
    <w:rsid w:val="00747162"/>
    <w:rsid w:val="00750048"/>
    <w:rsid w:val="00751846"/>
    <w:rsid w:val="00751BF0"/>
    <w:rsid w:val="00752FB0"/>
    <w:rsid w:val="0075389B"/>
    <w:rsid w:val="00753BAC"/>
    <w:rsid w:val="007541FE"/>
    <w:rsid w:val="00754B0A"/>
    <w:rsid w:val="0075509F"/>
    <w:rsid w:val="007550A4"/>
    <w:rsid w:val="00755462"/>
    <w:rsid w:val="00756FE0"/>
    <w:rsid w:val="0075731D"/>
    <w:rsid w:val="007575D2"/>
    <w:rsid w:val="00760337"/>
    <w:rsid w:val="00760771"/>
    <w:rsid w:val="007608B1"/>
    <w:rsid w:val="0076165E"/>
    <w:rsid w:val="0076283F"/>
    <w:rsid w:val="00763125"/>
    <w:rsid w:val="00763477"/>
    <w:rsid w:val="007634E6"/>
    <w:rsid w:val="00764095"/>
    <w:rsid w:val="007643D1"/>
    <w:rsid w:val="00765567"/>
    <w:rsid w:val="00766E2F"/>
    <w:rsid w:val="00771A85"/>
    <w:rsid w:val="007744DB"/>
    <w:rsid w:val="00774B0D"/>
    <w:rsid w:val="007757CF"/>
    <w:rsid w:val="00776FBC"/>
    <w:rsid w:val="007779BC"/>
    <w:rsid w:val="007779FB"/>
    <w:rsid w:val="00780521"/>
    <w:rsid w:val="00780B30"/>
    <w:rsid w:val="007813C3"/>
    <w:rsid w:val="00781705"/>
    <w:rsid w:val="00781A7C"/>
    <w:rsid w:val="0078457B"/>
    <w:rsid w:val="00784856"/>
    <w:rsid w:val="00784F04"/>
    <w:rsid w:val="00786010"/>
    <w:rsid w:val="00786202"/>
    <w:rsid w:val="007863EA"/>
    <w:rsid w:val="00787B66"/>
    <w:rsid w:val="0079028F"/>
    <w:rsid w:val="00790587"/>
    <w:rsid w:val="007919ED"/>
    <w:rsid w:val="00791F0A"/>
    <w:rsid w:val="00792D2A"/>
    <w:rsid w:val="00793CD4"/>
    <w:rsid w:val="00793F72"/>
    <w:rsid w:val="007945C1"/>
    <w:rsid w:val="007948FF"/>
    <w:rsid w:val="00797222"/>
    <w:rsid w:val="00797939"/>
    <w:rsid w:val="007A0C99"/>
    <w:rsid w:val="007A18FC"/>
    <w:rsid w:val="007A292E"/>
    <w:rsid w:val="007A34CE"/>
    <w:rsid w:val="007A3C11"/>
    <w:rsid w:val="007A4924"/>
    <w:rsid w:val="007A4E8D"/>
    <w:rsid w:val="007A50A5"/>
    <w:rsid w:val="007B0232"/>
    <w:rsid w:val="007B03A5"/>
    <w:rsid w:val="007B11C8"/>
    <w:rsid w:val="007B15BA"/>
    <w:rsid w:val="007B267A"/>
    <w:rsid w:val="007B28D1"/>
    <w:rsid w:val="007B2B7D"/>
    <w:rsid w:val="007B301C"/>
    <w:rsid w:val="007B3FB2"/>
    <w:rsid w:val="007B5619"/>
    <w:rsid w:val="007B70EF"/>
    <w:rsid w:val="007C07E6"/>
    <w:rsid w:val="007C1124"/>
    <w:rsid w:val="007C157B"/>
    <w:rsid w:val="007C267E"/>
    <w:rsid w:val="007C29B6"/>
    <w:rsid w:val="007C2EFE"/>
    <w:rsid w:val="007C39D1"/>
    <w:rsid w:val="007C3FA2"/>
    <w:rsid w:val="007C41F5"/>
    <w:rsid w:val="007C5C9B"/>
    <w:rsid w:val="007C665D"/>
    <w:rsid w:val="007C7EDD"/>
    <w:rsid w:val="007D0985"/>
    <w:rsid w:val="007D131A"/>
    <w:rsid w:val="007D146D"/>
    <w:rsid w:val="007D160B"/>
    <w:rsid w:val="007D1C4E"/>
    <w:rsid w:val="007D204C"/>
    <w:rsid w:val="007D311E"/>
    <w:rsid w:val="007D3660"/>
    <w:rsid w:val="007D3803"/>
    <w:rsid w:val="007D3C93"/>
    <w:rsid w:val="007D5DF6"/>
    <w:rsid w:val="007D6B33"/>
    <w:rsid w:val="007D702A"/>
    <w:rsid w:val="007D7B7E"/>
    <w:rsid w:val="007D7D63"/>
    <w:rsid w:val="007D7DEF"/>
    <w:rsid w:val="007E021A"/>
    <w:rsid w:val="007E0887"/>
    <w:rsid w:val="007E0A53"/>
    <w:rsid w:val="007E0E4B"/>
    <w:rsid w:val="007E10DF"/>
    <w:rsid w:val="007E3888"/>
    <w:rsid w:val="007E3A9B"/>
    <w:rsid w:val="007E3F77"/>
    <w:rsid w:val="007E4A15"/>
    <w:rsid w:val="007E7CE6"/>
    <w:rsid w:val="007F0420"/>
    <w:rsid w:val="007F0D45"/>
    <w:rsid w:val="007F10CA"/>
    <w:rsid w:val="007F2936"/>
    <w:rsid w:val="007F31C4"/>
    <w:rsid w:val="007F37AA"/>
    <w:rsid w:val="007F3E55"/>
    <w:rsid w:val="007F4ED7"/>
    <w:rsid w:val="007F57FD"/>
    <w:rsid w:val="007F7605"/>
    <w:rsid w:val="007F762B"/>
    <w:rsid w:val="007F79C8"/>
    <w:rsid w:val="007F7B5F"/>
    <w:rsid w:val="00800118"/>
    <w:rsid w:val="00800AAE"/>
    <w:rsid w:val="008029FB"/>
    <w:rsid w:val="00802C03"/>
    <w:rsid w:val="00802E72"/>
    <w:rsid w:val="0080376E"/>
    <w:rsid w:val="00805C7E"/>
    <w:rsid w:val="00806294"/>
    <w:rsid w:val="0081049E"/>
    <w:rsid w:val="008104DD"/>
    <w:rsid w:val="00811405"/>
    <w:rsid w:val="0081219D"/>
    <w:rsid w:val="008124CD"/>
    <w:rsid w:val="008133D0"/>
    <w:rsid w:val="0081514F"/>
    <w:rsid w:val="00815EF2"/>
    <w:rsid w:val="00816B27"/>
    <w:rsid w:val="00817EF8"/>
    <w:rsid w:val="008203EA"/>
    <w:rsid w:val="008204AD"/>
    <w:rsid w:val="0082183A"/>
    <w:rsid w:val="00823958"/>
    <w:rsid w:val="00824644"/>
    <w:rsid w:val="00831512"/>
    <w:rsid w:val="008337AE"/>
    <w:rsid w:val="00833FCE"/>
    <w:rsid w:val="008341F3"/>
    <w:rsid w:val="00834226"/>
    <w:rsid w:val="00834A29"/>
    <w:rsid w:val="0083619D"/>
    <w:rsid w:val="00836ACA"/>
    <w:rsid w:val="008370CB"/>
    <w:rsid w:val="0084033D"/>
    <w:rsid w:val="00840972"/>
    <w:rsid w:val="00840C11"/>
    <w:rsid w:val="008418BA"/>
    <w:rsid w:val="00841926"/>
    <w:rsid w:val="00843E79"/>
    <w:rsid w:val="0084586C"/>
    <w:rsid w:val="00846411"/>
    <w:rsid w:val="00847EC8"/>
    <w:rsid w:val="0085009A"/>
    <w:rsid w:val="00850468"/>
    <w:rsid w:val="00850B27"/>
    <w:rsid w:val="00853C60"/>
    <w:rsid w:val="00854ACE"/>
    <w:rsid w:val="00854E53"/>
    <w:rsid w:val="00855607"/>
    <w:rsid w:val="0085581E"/>
    <w:rsid w:val="00855D58"/>
    <w:rsid w:val="00856543"/>
    <w:rsid w:val="00856804"/>
    <w:rsid w:val="00856B2C"/>
    <w:rsid w:val="00857876"/>
    <w:rsid w:val="00857ADB"/>
    <w:rsid w:val="00857C3E"/>
    <w:rsid w:val="00860A4A"/>
    <w:rsid w:val="00860EFC"/>
    <w:rsid w:val="008610F7"/>
    <w:rsid w:val="00861A7C"/>
    <w:rsid w:val="0086232B"/>
    <w:rsid w:val="00863598"/>
    <w:rsid w:val="00863E89"/>
    <w:rsid w:val="0086443E"/>
    <w:rsid w:val="0086479F"/>
    <w:rsid w:val="008654AD"/>
    <w:rsid w:val="00866069"/>
    <w:rsid w:val="0086683E"/>
    <w:rsid w:val="00867038"/>
    <w:rsid w:val="008670D4"/>
    <w:rsid w:val="00867333"/>
    <w:rsid w:val="00867432"/>
    <w:rsid w:val="00871F69"/>
    <w:rsid w:val="00871FCB"/>
    <w:rsid w:val="008727E0"/>
    <w:rsid w:val="008736BC"/>
    <w:rsid w:val="0087426E"/>
    <w:rsid w:val="00874464"/>
    <w:rsid w:val="00874B3F"/>
    <w:rsid w:val="0087579A"/>
    <w:rsid w:val="00877A30"/>
    <w:rsid w:val="0088023A"/>
    <w:rsid w:val="00880DB1"/>
    <w:rsid w:val="008817AB"/>
    <w:rsid w:val="00885F21"/>
    <w:rsid w:val="00885FA0"/>
    <w:rsid w:val="0089006F"/>
    <w:rsid w:val="00890535"/>
    <w:rsid w:val="008908BB"/>
    <w:rsid w:val="00890F78"/>
    <w:rsid w:val="0089252A"/>
    <w:rsid w:val="0089295F"/>
    <w:rsid w:val="00892FE3"/>
    <w:rsid w:val="0089386A"/>
    <w:rsid w:val="008938FB"/>
    <w:rsid w:val="00893D13"/>
    <w:rsid w:val="0089489D"/>
    <w:rsid w:val="0089695B"/>
    <w:rsid w:val="008A0871"/>
    <w:rsid w:val="008A2DF6"/>
    <w:rsid w:val="008A3228"/>
    <w:rsid w:val="008A3C40"/>
    <w:rsid w:val="008A4EAA"/>
    <w:rsid w:val="008A587E"/>
    <w:rsid w:val="008A69DB"/>
    <w:rsid w:val="008B10D4"/>
    <w:rsid w:val="008B18E4"/>
    <w:rsid w:val="008B2085"/>
    <w:rsid w:val="008B35B9"/>
    <w:rsid w:val="008B3A89"/>
    <w:rsid w:val="008B42D0"/>
    <w:rsid w:val="008B43C7"/>
    <w:rsid w:val="008B640D"/>
    <w:rsid w:val="008B6710"/>
    <w:rsid w:val="008B6FCF"/>
    <w:rsid w:val="008B7114"/>
    <w:rsid w:val="008C02BC"/>
    <w:rsid w:val="008C1601"/>
    <w:rsid w:val="008C23E3"/>
    <w:rsid w:val="008C2C76"/>
    <w:rsid w:val="008C38FD"/>
    <w:rsid w:val="008C73F9"/>
    <w:rsid w:val="008D0F57"/>
    <w:rsid w:val="008D115A"/>
    <w:rsid w:val="008D122F"/>
    <w:rsid w:val="008D14A2"/>
    <w:rsid w:val="008D1AA6"/>
    <w:rsid w:val="008D277F"/>
    <w:rsid w:val="008D28F4"/>
    <w:rsid w:val="008D2A5B"/>
    <w:rsid w:val="008D45EC"/>
    <w:rsid w:val="008D5C55"/>
    <w:rsid w:val="008D63EA"/>
    <w:rsid w:val="008D7A9C"/>
    <w:rsid w:val="008E0C9B"/>
    <w:rsid w:val="008E19D0"/>
    <w:rsid w:val="008E3823"/>
    <w:rsid w:val="008E4D45"/>
    <w:rsid w:val="008E5062"/>
    <w:rsid w:val="008E5229"/>
    <w:rsid w:val="008E5DDD"/>
    <w:rsid w:val="008E6A5F"/>
    <w:rsid w:val="008E6CB6"/>
    <w:rsid w:val="008E76B1"/>
    <w:rsid w:val="008E7DB4"/>
    <w:rsid w:val="008F0376"/>
    <w:rsid w:val="008F05C5"/>
    <w:rsid w:val="008F0DA8"/>
    <w:rsid w:val="008F2F7B"/>
    <w:rsid w:val="008F350D"/>
    <w:rsid w:val="008F3B70"/>
    <w:rsid w:val="008F51AD"/>
    <w:rsid w:val="008F6AC7"/>
    <w:rsid w:val="008F7580"/>
    <w:rsid w:val="009015ED"/>
    <w:rsid w:val="0090351E"/>
    <w:rsid w:val="00905188"/>
    <w:rsid w:val="00905C3F"/>
    <w:rsid w:val="009069D9"/>
    <w:rsid w:val="0090765A"/>
    <w:rsid w:val="00907782"/>
    <w:rsid w:val="00910439"/>
    <w:rsid w:val="00911B93"/>
    <w:rsid w:val="00912A14"/>
    <w:rsid w:val="009143EB"/>
    <w:rsid w:val="00914B77"/>
    <w:rsid w:val="00914BA4"/>
    <w:rsid w:val="0091590F"/>
    <w:rsid w:val="00916B72"/>
    <w:rsid w:val="00916CB7"/>
    <w:rsid w:val="0091737F"/>
    <w:rsid w:val="00920E13"/>
    <w:rsid w:val="00921BC3"/>
    <w:rsid w:val="009228E3"/>
    <w:rsid w:val="00923219"/>
    <w:rsid w:val="00924431"/>
    <w:rsid w:val="00926669"/>
    <w:rsid w:val="00926960"/>
    <w:rsid w:val="00927FF6"/>
    <w:rsid w:val="00930333"/>
    <w:rsid w:val="009307EC"/>
    <w:rsid w:val="009309AA"/>
    <w:rsid w:val="00930B28"/>
    <w:rsid w:val="00931155"/>
    <w:rsid w:val="0093239A"/>
    <w:rsid w:val="00933C5E"/>
    <w:rsid w:val="00933DA8"/>
    <w:rsid w:val="00934DEA"/>
    <w:rsid w:val="00935C40"/>
    <w:rsid w:val="009366E3"/>
    <w:rsid w:val="00940257"/>
    <w:rsid w:val="00940A5A"/>
    <w:rsid w:val="009416A3"/>
    <w:rsid w:val="0094231E"/>
    <w:rsid w:val="009433AC"/>
    <w:rsid w:val="0094383A"/>
    <w:rsid w:val="00943DF1"/>
    <w:rsid w:val="00944110"/>
    <w:rsid w:val="009448C9"/>
    <w:rsid w:val="00945543"/>
    <w:rsid w:val="00945A1D"/>
    <w:rsid w:val="00945D70"/>
    <w:rsid w:val="00945FB5"/>
    <w:rsid w:val="00946D58"/>
    <w:rsid w:val="0094714A"/>
    <w:rsid w:val="009471BE"/>
    <w:rsid w:val="009518C1"/>
    <w:rsid w:val="00951981"/>
    <w:rsid w:val="009520BE"/>
    <w:rsid w:val="00953889"/>
    <w:rsid w:val="00953F70"/>
    <w:rsid w:val="00953FE6"/>
    <w:rsid w:val="009541D8"/>
    <w:rsid w:val="0095436D"/>
    <w:rsid w:val="00954512"/>
    <w:rsid w:val="0095536D"/>
    <w:rsid w:val="00955E92"/>
    <w:rsid w:val="009561AD"/>
    <w:rsid w:val="0095693A"/>
    <w:rsid w:val="00956C9E"/>
    <w:rsid w:val="00957034"/>
    <w:rsid w:val="0095778C"/>
    <w:rsid w:val="00957ABC"/>
    <w:rsid w:val="009622F7"/>
    <w:rsid w:val="009629B4"/>
    <w:rsid w:val="0096313C"/>
    <w:rsid w:val="00963371"/>
    <w:rsid w:val="009638DD"/>
    <w:rsid w:val="00964897"/>
    <w:rsid w:val="00965159"/>
    <w:rsid w:val="009651A1"/>
    <w:rsid w:val="00965C81"/>
    <w:rsid w:val="00967066"/>
    <w:rsid w:val="00967F8F"/>
    <w:rsid w:val="00970055"/>
    <w:rsid w:val="00970686"/>
    <w:rsid w:val="009717E1"/>
    <w:rsid w:val="00971B01"/>
    <w:rsid w:val="00972211"/>
    <w:rsid w:val="009728C2"/>
    <w:rsid w:val="00975B76"/>
    <w:rsid w:val="0097685D"/>
    <w:rsid w:val="00976981"/>
    <w:rsid w:val="00977745"/>
    <w:rsid w:val="009804D1"/>
    <w:rsid w:val="00980EA8"/>
    <w:rsid w:val="009817E9"/>
    <w:rsid w:val="00981F98"/>
    <w:rsid w:val="00982400"/>
    <w:rsid w:val="00982F35"/>
    <w:rsid w:val="009832A4"/>
    <w:rsid w:val="00984771"/>
    <w:rsid w:val="00986456"/>
    <w:rsid w:val="0098755B"/>
    <w:rsid w:val="009876A5"/>
    <w:rsid w:val="00990D95"/>
    <w:rsid w:val="00991B22"/>
    <w:rsid w:val="009926B9"/>
    <w:rsid w:val="00992913"/>
    <w:rsid w:val="009942EA"/>
    <w:rsid w:val="00994514"/>
    <w:rsid w:val="00994653"/>
    <w:rsid w:val="00995955"/>
    <w:rsid w:val="009966B0"/>
    <w:rsid w:val="00996797"/>
    <w:rsid w:val="00997FA5"/>
    <w:rsid w:val="00997FC3"/>
    <w:rsid w:val="009A0323"/>
    <w:rsid w:val="009A0C57"/>
    <w:rsid w:val="009A2D6A"/>
    <w:rsid w:val="009A5444"/>
    <w:rsid w:val="009A5B2D"/>
    <w:rsid w:val="009A6522"/>
    <w:rsid w:val="009A7223"/>
    <w:rsid w:val="009B0B94"/>
    <w:rsid w:val="009B15D1"/>
    <w:rsid w:val="009B1949"/>
    <w:rsid w:val="009B1D20"/>
    <w:rsid w:val="009B22F3"/>
    <w:rsid w:val="009B3977"/>
    <w:rsid w:val="009B43CC"/>
    <w:rsid w:val="009B4EF1"/>
    <w:rsid w:val="009B5291"/>
    <w:rsid w:val="009B6073"/>
    <w:rsid w:val="009B607E"/>
    <w:rsid w:val="009B6D2B"/>
    <w:rsid w:val="009B7627"/>
    <w:rsid w:val="009B7C63"/>
    <w:rsid w:val="009C15DE"/>
    <w:rsid w:val="009C2004"/>
    <w:rsid w:val="009C2FF2"/>
    <w:rsid w:val="009C31E0"/>
    <w:rsid w:val="009C37A2"/>
    <w:rsid w:val="009C41AD"/>
    <w:rsid w:val="009C420D"/>
    <w:rsid w:val="009C473E"/>
    <w:rsid w:val="009C48C5"/>
    <w:rsid w:val="009C5128"/>
    <w:rsid w:val="009C6597"/>
    <w:rsid w:val="009C65C1"/>
    <w:rsid w:val="009C758B"/>
    <w:rsid w:val="009C7815"/>
    <w:rsid w:val="009C7FFA"/>
    <w:rsid w:val="009D015E"/>
    <w:rsid w:val="009D0B0C"/>
    <w:rsid w:val="009D0C05"/>
    <w:rsid w:val="009D1A49"/>
    <w:rsid w:val="009D424F"/>
    <w:rsid w:val="009D45C2"/>
    <w:rsid w:val="009D4C26"/>
    <w:rsid w:val="009D5A1B"/>
    <w:rsid w:val="009D69C0"/>
    <w:rsid w:val="009D6AD7"/>
    <w:rsid w:val="009D719F"/>
    <w:rsid w:val="009D745E"/>
    <w:rsid w:val="009D7CAC"/>
    <w:rsid w:val="009E089B"/>
    <w:rsid w:val="009E0E91"/>
    <w:rsid w:val="009E18BA"/>
    <w:rsid w:val="009E197D"/>
    <w:rsid w:val="009E2861"/>
    <w:rsid w:val="009E30F3"/>
    <w:rsid w:val="009E3359"/>
    <w:rsid w:val="009E4199"/>
    <w:rsid w:val="009E4414"/>
    <w:rsid w:val="009E4908"/>
    <w:rsid w:val="009E4D87"/>
    <w:rsid w:val="009E4DC3"/>
    <w:rsid w:val="009E4DC8"/>
    <w:rsid w:val="009E4EC0"/>
    <w:rsid w:val="009E5307"/>
    <w:rsid w:val="009E5962"/>
    <w:rsid w:val="009E66DA"/>
    <w:rsid w:val="009E6D26"/>
    <w:rsid w:val="009E7D8F"/>
    <w:rsid w:val="009F068E"/>
    <w:rsid w:val="009F374C"/>
    <w:rsid w:val="009F4B13"/>
    <w:rsid w:val="009F563E"/>
    <w:rsid w:val="009F6F15"/>
    <w:rsid w:val="009F71B3"/>
    <w:rsid w:val="009F7B9E"/>
    <w:rsid w:val="00A00EC7"/>
    <w:rsid w:val="00A01825"/>
    <w:rsid w:val="00A02200"/>
    <w:rsid w:val="00A03724"/>
    <w:rsid w:val="00A03BD9"/>
    <w:rsid w:val="00A043EF"/>
    <w:rsid w:val="00A046B0"/>
    <w:rsid w:val="00A05255"/>
    <w:rsid w:val="00A054F6"/>
    <w:rsid w:val="00A0668F"/>
    <w:rsid w:val="00A109CC"/>
    <w:rsid w:val="00A121EC"/>
    <w:rsid w:val="00A12315"/>
    <w:rsid w:val="00A12FD6"/>
    <w:rsid w:val="00A131E9"/>
    <w:rsid w:val="00A133C1"/>
    <w:rsid w:val="00A1469D"/>
    <w:rsid w:val="00A21110"/>
    <w:rsid w:val="00A2156A"/>
    <w:rsid w:val="00A2157E"/>
    <w:rsid w:val="00A215FA"/>
    <w:rsid w:val="00A2198C"/>
    <w:rsid w:val="00A3042B"/>
    <w:rsid w:val="00A3096E"/>
    <w:rsid w:val="00A3139A"/>
    <w:rsid w:val="00A32434"/>
    <w:rsid w:val="00A32487"/>
    <w:rsid w:val="00A324E7"/>
    <w:rsid w:val="00A32AAA"/>
    <w:rsid w:val="00A3374D"/>
    <w:rsid w:val="00A33CBD"/>
    <w:rsid w:val="00A33F75"/>
    <w:rsid w:val="00A34298"/>
    <w:rsid w:val="00A354CE"/>
    <w:rsid w:val="00A36787"/>
    <w:rsid w:val="00A369A0"/>
    <w:rsid w:val="00A36F7F"/>
    <w:rsid w:val="00A37E63"/>
    <w:rsid w:val="00A40A29"/>
    <w:rsid w:val="00A44252"/>
    <w:rsid w:val="00A46957"/>
    <w:rsid w:val="00A476A3"/>
    <w:rsid w:val="00A47860"/>
    <w:rsid w:val="00A51482"/>
    <w:rsid w:val="00A51973"/>
    <w:rsid w:val="00A51FE4"/>
    <w:rsid w:val="00A5267C"/>
    <w:rsid w:val="00A52B66"/>
    <w:rsid w:val="00A53027"/>
    <w:rsid w:val="00A53BC5"/>
    <w:rsid w:val="00A54007"/>
    <w:rsid w:val="00A54F74"/>
    <w:rsid w:val="00A553AB"/>
    <w:rsid w:val="00A56A92"/>
    <w:rsid w:val="00A60AC8"/>
    <w:rsid w:val="00A622FC"/>
    <w:rsid w:val="00A629B0"/>
    <w:rsid w:val="00A6330B"/>
    <w:rsid w:val="00A63547"/>
    <w:rsid w:val="00A6530D"/>
    <w:rsid w:val="00A66494"/>
    <w:rsid w:val="00A6650B"/>
    <w:rsid w:val="00A668ED"/>
    <w:rsid w:val="00A66C0C"/>
    <w:rsid w:val="00A6711D"/>
    <w:rsid w:val="00A70460"/>
    <w:rsid w:val="00A70619"/>
    <w:rsid w:val="00A708DF"/>
    <w:rsid w:val="00A72203"/>
    <w:rsid w:val="00A7343E"/>
    <w:rsid w:val="00A7346A"/>
    <w:rsid w:val="00A73A5F"/>
    <w:rsid w:val="00A73CAB"/>
    <w:rsid w:val="00A75128"/>
    <w:rsid w:val="00A75F3C"/>
    <w:rsid w:val="00A7664F"/>
    <w:rsid w:val="00A76AEF"/>
    <w:rsid w:val="00A80BE2"/>
    <w:rsid w:val="00A813D5"/>
    <w:rsid w:val="00A818D9"/>
    <w:rsid w:val="00A81D4A"/>
    <w:rsid w:val="00A851A1"/>
    <w:rsid w:val="00A85599"/>
    <w:rsid w:val="00A85E1C"/>
    <w:rsid w:val="00A85FDE"/>
    <w:rsid w:val="00A868A5"/>
    <w:rsid w:val="00A879D2"/>
    <w:rsid w:val="00A9186A"/>
    <w:rsid w:val="00A91C77"/>
    <w:rsid w:val="00A91DAF"/>
    <w:rsid w:val="00A92405"/>
    <w:rsid w:val="00A92D47"/>
    <w:rsid w:val="00A93803"/>
    <w:rsid w:val="00A9408C"/>
    <w:rsid w:val="00A940A3"/>
    <w:rsid w:val="00A94A84"/>
    <w:rsid w:val="00A95AFB"/>
    <w:rsid w:val="00A95C3F"/>
    <w:rsid w:val="00A95C8C"/>
    <w:rsid w:val="00A97C06"/>
    <w:rsid w:val="00AA1F66"/>
    <w:rsid w:val="00AA227E"/>
    <w:rsid w:val="00AA237F"/>
    <w:rsid w:val="00AA2446"/>
    <w:rsid w:val="00AA278C"/>
    <w:rsid w:val="00AA2822"/>
    <w:rsid w:val="00AA29D1"/>
    <w:rsid w:val="00AA2DC8"/>
    <w:rsid w:val="00AA3BA9"/>
    <w:rsid w:val="00AA3F07"/>
    <w:rsid w:val="00AA46C1"/>
    <w:rsid w:val="00AA5E15"/>
    <w:rsid w:val="00AA615D"/>
    <w:rsid w:val="00AA627A"/>
    <w:rsid w:val="00AA7B4B"/>
    <w:rsid w:val="00AB1CA8"/>
    <w:rsid w:val="00AB4A71"/>
    <w:rsid w:val="00AB4ABE"/>
    <w:rsid w:val="00AB68BA"/>
    <w:rsid w:val="00AB6AE5"/>
    <w:rsid w:val="00AB7FA2"/>
    <w:rsid w:val="00AC0192"/>
    <w:rsid w:val="00AC01FD"/>
    <w:rsid w:val="00AC184E"/>
    <w:rsid w:val="00AC3058"/>
    <w:rsid w:val="00AC37DC"/>
    <w:rsid w:val="00AC3FDF"/>
    <w:rsid w:val="00AC4628"/>
    <w:rsid w:val="00AC5365"/>
    <w:rsid w:val="00AC5AD8"/>
    <w:rsid w:val="00AC7219"/>
    <w:rsid w:val="00AD0023"/>
    <w:rsid w:val="00AD009D"/>
    <w:rsid w:val="00AD0686"/>
    <w:rsid w:val="00AD069F"/>
    <w:rsid w:val="00AD1952"/>
    <w:rsid w:val="00AD1FB3"/>
    <w:rsid w:val="00AD2D27"/>
    <w:rsid w:val="00AD52A6"/>
    <w:rsid w:val="00AD5E3E"/>
    <w:rsid w:val="00AD65A0"/>
    <w:rsid w:val="00AD7108"/>
    <w:rsid w:val="00AD7247"/>
    <w:rsid w:val="00AD7365"/>
    <w:rsid w:val="00AD7FDE"/>
    <w:rsid w:val="00AE0C6C"/>
    <w:rsid w:val="00AE174C"/>
    <w:rsid w:val="00AE29C6"/>
    <w:rsid w:val="00AE2E2F"/>
    <w:rsid w:val="00AE39A6"/>
    <w:rsid w:val="00AE4996"/>
    <w:rsid w:val="00AE5707"/>
    <w:rsid w:val="00AE7953"/>
    <w:rsid w:val="00AF0766"/>
    <w:rsid w:val="00AF0E33"/>
    <w:rsid w:val="00AF25A1"/>
    <w:rsid w:val="00AF3B09"/>
    <w:rsid w:val="00AF3D07"/>
    <w:rsid w:val="00AF479F"/>
    <w:rsid w:val="00AF4E6F"/>
    <w:rsid w:val="00AF6F43"/>
    <w:rsid w:val="00AF712B"/>
    <w:rsid w:val="00B02C72"/>
    <w:rsid w:val="00B02FB5"/>
    <w:rsid w:val="00B0408C"/>
    <w:rsid w:val="00B0428A"/>
    <w:rsid w:val="00B04CE9"/>
    <w:rsid w:val="00B06097"/>
    <w:rsid w:val="00B06287"/>
    <w:rsid w:val="00B06503"/>
    <w:rsid w:val="00B07B7A"/>
    <w:rsid w:val="00B10177"/>
    <w:rsid w:val="00B109B1"/>
    <w:rsid w:val="00B10B6C"/>
    <w:rsid w:val="00B12182"/>
    <w:rsid w:val="00B13465"/>
    <w:rsid w:val="00B13BAB"/>
    <w:rsid w:val="00B142A4"/>
    <w:rsid w:val="00B148BD"/>
    <w:rsid w:val="00B1523C"/>
    <w:rsid w:val="00B152B4"/>
    <w:rsid w:val="00B15845"/>
    <w:rsid w:val="00B158CC"/>
    <w:rsid w:val="00B15EA6"/>
    <w:rsid w:val="00B164A5"/>
    <w:rsid w:val="00B165D1"/>
    <w:rsid w:val="00B17E72"/>
    <w:rsid w:val="00B200ED"/>
    <w:rsid w:val="00B22E32"/>
    <w:rsid w:val="00B24999"/>
    <w:rsid w:val="00B258FD"/>
    <w:rsid w:val="00B259E2"/>
    <w:rsid w:val="00B274AC"/>
    <w:rsid w:val="00B312A9"/>
    <w:rsid w:val="00B312F1"/>
    <w:rsid w:val="00B313E8"/>
    <w:rsid w:val="00B3190A"/>
    <w:rsid w:val="00B33AE6"/>
    <w:rsid w:val="00B341B7"/>
    <w:rsid w:val="00B3494C"/>
    <w:rsid w:val="00B34BD1"/>
    <w:rsid w:val="00B34D34"/>
    <w:rsid w:val="00B3549B"/>
    <w:rsid w:val="00B40201"/>
    <w:rsid w:val="00B40212"/>
    <w:rsid w:val="00B410EA"/>
    <w:rsid w:val="00B41309"/>
    <w:rsid w:val="00B42AF0"/>
    <w:rsid w:val="00B4332F"/>
    <w:rsid w:val="00B43BC2"/>
    <w:rsid w:val="00B44257"/>
    <w:rsid w:val="00B44F73"/>
    <w:rsid w:val="00B46380"/>
    <w:rsid w:val="00B467AF"/>
    <w:rsid w:val="00B4692C"/>
    <w:rsid w:val="00B46FD7"/>
    <w:rsid w:val="00B47F26"/>
    <w:rsid w:val="00B502DE"/>
    <w:rsid w:val="00B51C02"/>
    <w:rsid w:val="00B5342F"/>
    <w:rsid w:val="00B53580"/>
    <w:rsid w:val="00B554C4"/>
    <w:rsid w:val="00B557BF"/>
    <w:rsid w:val="00B55B10"/>
    <w:rsid w:val="00B55FC6"/>
    <w:rsid w:val="00B569FF"/>
    <w:rsid w:val="00B579E7"/>
    <w:rsid w:val="00B57BD2"/>
    <w:rsid w:val="00B6055C"/>
    <w:rsid w:val="00B61BAA"/>
    <w:rsid w:val="00B61E4F"/>
    <w:rsid w:val="00B62708"/>
    <w:rsid w:val="00B62DD7"/>
    <w:rsid w:val="00B631D4"/>
    <w:rsid w:val="00B63330"/>
    <w:rsid w:val="00B63629"/>
    <w:rsid w:val="00B63B03"/>
    <w:rsid w:val="00B63C53"/>
    <w:rsid w:val="00B64E3F"/>
    <w:rsid w:val="00B672FF"/>
    <w:rsid w:val="00B677C4"/>
    <w:rsid w:val="00B67AB5"/>
    <w:rsid w:val="00B67BC4"/>
    <w:rsid w:val="00B7011B"/>
    <w:rsid w:val="00B7040E"/>
    <w:rsid w:val="00B70ACE"/>
    <w:rsid w:val="00B70F8B"/>
    <w:rsid w:val="00B72AA6"/>
    <w:rsid w:val="00B72EFE"/>
    <w:rsid w:val="00B76AA7"/>
    <w:rsid w:val="00B76C83"/>
    <w:rsid w:val="00B77AD0"/>
    <w:rsid w:val="00B81F8F"/>
    <w:rsid w:val="00B82976"/>
    <w:rsid w:val="00B83474"/>
    <w:rsid w:val="00B83F34"/>
    <w:rsid w:val="00B85CFD"/>
    <w:rsid w:val="00B85E1C"/>
    <w:rsid w:val="00B869BD"/>
    <w:rsid w:val="00B86E33"/>
    <w:rsid w:val="00B9008C"/>
    <w:rsid w:val="00B91E46"/>
    <w:rsid w:val="00B924E6"/>
    <w:rsid w:val="00B94548"/>
    <w:rsid w:val="00B95373"/>
    <w:rsid w:val="00B957E5"/>
    <w:rsid w:val="00B96579"/>
    <w:rsid w:val="00B96D96"/>
    <w:rsid w:val="00BA068C"/>
    <w:rsid w:val="00BA0B4C"/>
    <w:rsid w:val="00BA1BB4"/>
    <w:rsid w:val="00BA270A"/>
    <w:rsid w:val="00BA403F"/>
    <w:rsid w:val="00BA42F9"/>
    <w:rsid w:val="00BA43FE"/>
    <w:rsid w:val="00BA4B65"/>
    <w:rsid w:val="00BA53A5"/>
    <w:rsid w:val="00BA60C6"/>
    <w:rsid w:val="00BA627A"/>
    <w:rsid w:val="00BB114D"/>
    <w:rsid w:val="00BB19C2"/>
    <w:rsid w:val="00BB1B07"/>
    <w:rsid w:val="00BB2AA3"/>
    <w:rsid w:val="00BB323B"/>
    <w:rsid w:val="00BB402C"/>
    <w:rsid w:val="00BB4EB1"/>
    <w:rsid w:val="00BB5852"/>
    <w:rsid w:val="00BB69E8"/>
    <w:rsid w:val="00BB7213"/>
    <w:rsid w:val="00BB7389"/>
    <w:rsid w:val="00BB7F0F"/>
    <w:rsid w:val="00BC0D91"/>
    <w:rsid w:val="00BC135D"/>
    <w:rsid w:val="00BC1501"/>
    <w:rsid w:val="00BC206E"/>
    <w:rsid w:val="00BC208F"/>
    <w:rsid w:val="00BC3A41"/>
    <w:rsid w:val="00BC3C34"/>
    <w:rsid w:val="00BC4B78"/>
    <w:rsid w:val="00BC50AA"/>
    <w:rsid w:val="00BC6351"/>
    <w:rsid w:val="00BC635F"/>
    <w:rsid w:val="00BC64D2"/>
    <w:rsid w:val="00BC7AA2"/>
    <w:rsid w:val="00BD0003"/>
    <w:rsid w:val="00BD0394"/>
    <w:rsid w:val="00BD10C8"/>
    <w:rsid w:val="00BD121B"/>
    <w:rsid w:val="00BD17BA"/>
    <w:rsid w:val="00BD1839"/>
    <w:rsid w:val="00BD1C20"/>
    <w:rsid w:val="00BD2039"/>
    <w:rsid w:val="00BD2A5D"/>
    <w:rsid w:val="00BD33CB"/>
    <w:rsid w:val="00BD3816"/>
    <w:rsid w:val="00BD5B85"/>
    <w:rsid w:val="00BD5D42"/>
    <w:rsid w:val="00BD7221"/>
    <w:rsid w:val="00BE01B9"/>
    <w:rsid w:val="00BE038C"/>
    <w:rsid w:val="00BE1D19"/>
    <w:rsid w:val="00BE2007"/>
    <w:rsid w:val="00BE274F"/>
    <w:rsid w:val="00BE2F53"/>
    <w:rsid w:val="00BE3298"/>
    <w:rsid w:val="00BE349F"/>
    <w:rsid w:val="00BE5227"/>
    <w:rsid w:val="00BE5A13"/>
    <w:rsid w:val="00BE6F37"/>
    <w:rsid w:val="00BE7651"/>
    <w:rsid w:val="00BF11D3"/>
    <w:rsid w:val="00BF186B"/>
    <w:rsid w:val="00BF1947"/>
    <w:rsid w:val="00BF451F"/>
    <w:rsid w:val="00BF5299"/>
    <w:rsid w:val="00BF54DF"/>
    <w:rsid w:val="00BF579E"/>
    <w:rsid w:val="00BF5D29"/>
    <w:rsid w:val="00BF6167"/>
    <w:rsid w:val="00BF6B22"/>
    <w:rsid w:val="00BF7253"/>
    <w:rsid w:val="00BF7902"/>
    <w:rsid w:val="00C016A4"/>
    <w:rsid w:val="00C0199E"/>
    <w:rsid w:val="00C01A7E"/>
    <w:rsid w:val="00C03580"/>
    <w:rsid w:val="00C0368F"/>
    <w:rsid w:val="00C050F0"/>
    <w:rsid w:val="00C06520"/>
    <w:rsid w:val="00C07205"/>
    <w:rsid w:val="00C0733A"/>
    <w:rsid w:val="00C10209"/>
    <w:rsid w:val="00C1207F"/>
    <w:rsid w:val="00C13E0F"/>
    <w:rsid w:val="00C1463A"/>
    <w:rsid w:val="00C14EBA"/>
    <w:rsid w:val="00C159A1"/>
    <w:rsid w:val="00C167D7"/>
    <w:rsid w:val="00C1768B"/>
    <w:rsid w:val="00C17DF9"/>
    <w:rsid w:val="00C20768"/>
    <w:rsid w:val="00C212C6"/>
    <w:rsid w:val="00C2239E"/>
    <w:rsid w:val="00C22497"/>
    <w:rsid w:val="00C239FF"/>
    <w:rsid w:val="00C243A4"/>
    <w:rsid w:val="00C24777"/>
    <w:rsid w:val="00C24E95"/>
    <w:rsid w:val="00C25767"/>
    <w:rsid w:val="00C2586B"/>
    <w:rsid w:val="00C25FDA"/>
    <w:rsid w:val="00C26B2D"/>
    <w:rsid w:val="00C26D33"/>
    <w:rsid w:val="00C30237"/>
    <w:rsid w:val="00C3036E"/>
    <w:rsid w:val="00C31ECF"/>
    <w:rsid w:val="00C33B97"/>
    <w:rsid w:val="00C33E6E"/>
    <w:rsid w:val="00C34FF2"/>
    <w:rsid w:val="00C3543E"/>
    <w:rsid w:val="00C357AD"/>
    <w:rsid w:val="00C36965"/>
    <w:rsid w:val="00C4003D"/>
    <w:rsid w:val="00C421CB"/>
    <w:rsid w:val="00C423C7"/>
    <w:rsid w:val="00C4262C"/>
    <w:rsid w:val="00C44210"/>
    <w:rsid w:val="00C445E1"/>
    <w:rsid w:val="00C453B2"/>
    <w:rsid w:val="00C45511"/>
    <w:rsid w:val="00C45726"/>
    <w:rsid w:val="00C45953"/>
    <w:rsid w:val="00C45B56"/>
    <w:rsid w:val="00C45E2A"/>
    <w:rsid w:val="00C46515"/>
    <w:rsid w:val="00C476C0"/>
    <w:rsid w:val="00C5037D"/>
    <w:rsid w:val="00C5286F"/>
    <w:rsid w:val="00C53B54"/>
    <w:rsid w:val="00C551C9"/>
    <w:rsid w:val="00C55520"/>
    <w:rsid w:val="00C56D60"/>
    <w:rsid w:val="00C56EE3"/>
    <w:rsid w:val="00C570D2"/>
    <w:rsid w:val="00C571CB"/>
    <w:rsid w:val="00C57486"/>
    <w:rsid w:val="00C607EE"/>
    <w:rsid w:val="00C60E3D"/>
    <w:rsid w:val="00C6252F"/>
    <w:rsid w:val="00C6291A"/>
    <w:rsid w:val="00C62DD3"/>
    <w:rsid w:val="00C63C9F"/>
    <w:rsid w:val="00C63F3B"/>
    <w:rsid w:val="00C64069"/>
    <w:rsid w:val="00C64BCC"/>
    <w:rsid w:val="00C6677E"/>
    <w:rsid w:val="00C6694E"/>
    <w:rsid w:val="00C66CEB"/>
    <w:rsid w:val="00C6735E"/>
    <w:rsid w:val="00C67C84"/>
    <w:rsid w:val="00C70D8E"/>
    <w:rsid w:val="00C7193C"/>
    <w:rsid w:val="00C7350B"/>
    <w:rsid w:val="00C7426D"/>
    <w:rsid w:val="00C748F7"/>
    <w:rsid w:val="00C75473"/>
    <w:rsid w:val="00C75BA4"/>
    <w:rsid w:val="00C762CB"/>
    <w:rsid w:val="00C76C8C"/>
    <w:rsid w:val="00C76DEC"/>
    <w:rsid w:val="00C8016D"/>
    <w:rsid w:val="00C8207D"/>
    <w:rsid w:val="00C824AD"/>
    <w:rsid w:val="00C82577"/>
    <w:rsid w:val="00C83960"/>
    <w:rsid w:val="00C87471"/>
    <w:rsid w:val="00C87662"/>
    <w:rsid w:val="00C87C67"/>
    <w:rsid w:val="00C87D2C"/>
    <w:rsid w:val="00C91102"/>
    <w:rsid w:val="00C92A12"/>
    <w:rsid w:val="00C9375D"/>
    <w:rsid w:val="00C93CDD"/>
    <w:rsid w:val="00C94A14"/>
    <w:rsid w:val="00C9521A"/>
    <w:rsid w:val="00C956C3"/>
    <w:rsid w:val="00C96768"/>
    <w:rsid w:val="00C97728"/>
    <w:rsid w:val="00CA0A61"/>
    <w:rsid w:val="00CA0D35"/>
    <w:rsid w:val="00CA1956"/>
    <w:rsid w:val="00CA23B6"/>
    <w:rsid w:val="00CA31C2"/>
    <w:rsid w:val="00CA4340"/>
    <w:rsid w:val="00CA5E01"/>
    <w:rsid w:val="00CA75E9"/>
    <w:rsid w:val="00CA768C"/>
    <w:rsid w:val="00CA7A95"/>
    <w:rsid w:val="00CB0A2C"/>
    <w:rsid w:val="00CB147B"/>
    <w:rsid w:val="00CB1692"/>
    <w:rsid w:val="00CB1B35"/>
    <w:rsid w:val="00CB247F"/>
    <w:rsid w:val="00CB26F8"/>
    <w:rsid w:val="00CB2B31"/>
    <w:rsid w:val="00CB3A88"/>
    <w:rsid w:val="00CB3E44"/>
    <w:rsid w:val="00CB4C7B"/>
    <w:rsid w:val="00CB4E71"/>
    <w:rsid w:val="00CB5161"/>
    <w:rsid w:val="00CB51BC"/>
    <w:rsid w:val="00CB5F00"/>
    <w:rsid w:val="00CB61D8"/>
    <w:rsid w:val="00CB6397"/>
    <w:rsid w:val="00CB70A5"/>
    <w:rsid w:val="00CB70C9"/>
    <w:rsid w:val="00CC1936"/>
    <w:rsid w:val="00CC1CAD"/>
    <w:rsid w:val="00CC430D"/>
    <w:rsid w:val="00CC63FC"/>
    <w:rsid w:val="00CD1645"/>
    <w:rsid w:val="00CD1D02"/>
    <w:rsid w:val="00CD25FA"/>
    <w:rsid w:val="00CD2A69"/>
    <w:rsid w:val="00CD2DF4"/>
    <w:rsid w:val="00CD3462"/>
    <w:rsid w:val="00CD3C42"/>
    <w:rsid w:val="00CD4028"/>
    <w:rsid w:val="00CD615D"/>
    <w:rsid w:val="00CD631D"/>
    <w:rsid w:val="00CD64AA"/>
    <w:rsid w:val="00CD6A68"/>
    <w:rsid w:val="00CD6F03"/>
    <w:rsid w:val="00CD731B"/>
    <w:rsid w:val="00CD76F6"/>
    <w:rsid w:val="00CE0125"/>
    <w:rsid w:val="00CE1551"/>
    <w:rsid w:val="00CE34A2"/>
    <w:rsid w:val="00CE34BA"/>
    <w:rsid w:val="00CE366A"/>
    <w:rsid w:val="00CE40AC"/>
    <w:rsid w:val="00CE5266"/>
    <w:rsid w:val="00CE610E"/>
    <w:rsid w:val="00CE7A7E"/>
    <w:rsid w:val="00CF10E8"/>
    <w:rsid w:val="00CF1452"/>
    <w:rsid w:val="00CF227A"/>
    <w:rsid w:val="00CF4CF6"/>
    <w:rsid w:val="00CF590E"/>
    <w:rsid w:val="00CF6184"/>
    <w:rsid w:val="00CF7F20"/>
    <w:rsid w:val="00D00F84"/>
    <w:rsid w:val="00D02162"/>
    <w:rsid w:val="00D02A3E"/>
    <w:rsid w:val="00D03706"/>
    <w:rsid w:val="00D03810"/>
    <w:rsid w:val="00D041F3"/>
    <w:rsid w:val="00D04360"/>
    <w:rsid w:val="00D04C49"/>
    <w:rsid w:val="00D057FC"/>
    <w:rsid w:val="00D05AD4"/>
    <w:rsid w:val="00D06379"/>
    <w:rsid w:val="00D064F4"/>
    <w:rsid w:val="00D06F77"/>
    <w:rsid w:val="00D10155"/>
    <w:rsid w:val="00D10A21"/>
    <w:rsid w:val="00D113C2"/>
    <w:rsid w:val="00D11F8B"/>
    <w:rsid w:val="00D12471"/>
    <w:rsid w:val="00D124D4"/>
    <w:rsid w:val="00D12DB8"/>
    <w:rsid w:val="00D13BC5"/>
    <w:rsid w:val="00D14BA3"/>
    <w:rsid w:val="00D14DD0"/>
    <w:rsid w:val="00D1525D"/>
    <w:rsid w:val="00D15CAD"/>
    <w:rsid w:val="00D15D75"/>
    <w:rsid w:val="00D1603E"/>
    <w:rsid w:val="00D165DF"/>
    <w:rsid w:val="00D16797"/>
    <w:rsid w:val="00D171B5"/>
    <w:rsid w:val="00D20A89"/>
    <w:rsid w:val="00D20CA7"/>
    <w:rsid w:val="00D20E4E"/>
    <w:rsid w:val="00D21030"/>
    <w:rsid w:val="00D2240B"/>
    <w:rsid w:val="00D22876"/>
    <w:rsid w:val="00D2288D"/>
    <w:rsid w:val="00D22D59"/>
    <w:rsid w:val="00D23421"/>
    <w:rsid w:val="00D2459E"/>
    <w:rsid w:val="00D24AA2"/>
    <w:rsid w:val="00D2560B"/>
    <w:rsid w:val="00D279FA"/>
    <w:rsid w:val="00D27A27"/>
    <w:rsid w:val="00D307A4"/>
    <w:rsid w:val="00D30DED"/>
    <w:rsid w:val="00D31104"/>
    <w:rsid w:val="00D33480"/>
    <w:rsid w:val="00D3419F"/>
    <w:rsid w:val="00D34D32"/>
    <w:rsid w:val="00D34F99"/>
    <w:rsid w:val="00D35349"/>
    <w:rsid w:val="00D35BE0"/>
    <w:rsid w:val="00D35F3E"/>
    <w:rsid w:val="00D372E6"/>
    <w:rsid w:val="00D377CC"/>
    <w:rsid w:val="00D4060B"/>
    <w:rsid w:val="00D4085C"/>
    <w:rsid w:val="00D418B4"/>
    <w:rsid w:val="00D41D0F"/>
    <w:rsid w:val="00D42935"/>
    <w:rsid w:val="00D43349"/>
    <w:rsid w:val="00D4385E"/>
    <w:rsid w:val="00D447B9"/>
    <w:rsid w:val="00D45AF6"/>
    <w:rsid w:val="00D46559"/>
    <w:rsid w:val="00D50C0F"/>
    <w:rsid w:val="00D50E51"/>
    <w:rsid w:val="00D50E79"/>
    <w:rsid w:val="00D5139B"/>
    <w:rsid w:val="00D517A7"/>
    <w:rsid w:val="00D517F5"/>
    <w:rsid w:val="00D51B30"/>
    <w:rsid w:val="00D51B5D"/>
    <w:rsid w:val="00D55FF0"/>
    <w:rsid w:val="00D5654D"/>
    <w:rsid w:val="00D5786E"/>
    <w:rsid w:val="00D57880"/>
    <w:rsid w:val="00D60381"/>
    <w:rsid w:val="00D60567"/>
    <w:rsid w:val="00D61611"/>
    <w:rsid w:val="00D616FA"/>
    <w:rsid w:val="00D61970"/>
    <w:rsid w:val="00D6367F"/>
    <w:rsid w:val="00D64BEE"/>
    <w:rsid w:val="00D651E3"/>
    <w:rsid w:val="00D657EA"/>
    <w:rsid w:val="00D658D3"/>
    <w:rsid w:val="00D66F34"/>
    <w:rsid w:val="00D6763D"/>
    <w:rsid w:val="00D6774E"/>
    <w:rsid w:val="00D67924"/>
    <w:rsid w:val="00D67F74"/>
    <w:rsid w:val="00D7079E"/>
    <w:rsid w:val="00D711C7"/>
    <w:rsid w:val="00D71CFA"/>
    <w:rsid w:val="00D734BC"/>
    <w:rsid w:val="00D73CDA"/>
    <w:rsid w:val="00D755AE"/>
    <w:rsid w:val="00D75E2E"/>
    <w:rsid w:val="00D77939"/>
    <w:rsid w:val="00D77B8A"/>
    <w:rsid w:val="00D81203"/>
    <w:rsid w:val="00D8341D"/>
    <w:rsid w:val="00D83E83"/>
    <w:rsid w:val="00D84847"/>
    <w:rsid w:val="00D85010"/>
    <w:rsid w:val="00D8788C"/>
    <w:rsid w:val="00D87B18"/>
    <w:rsid w:val="00D92554"/>
    <w:rsid w:val="00D93D43"/>
    <w:rsid w:val="00D94CB6"/>
    <w:rsid w:val="00D952B6"/>
    <w:rsid w:val="00D95B0A"/>
    <w:rsid w:val="00D95BC2"/>
    <w:rsid w:val="00D9614E"/>
    <w:rsid w:val="00D9629A"/>
    <w:rsid w:val="00DA28FA"/>
    <w:rsid w:val="00DA2ED3"/>
    <w:rsid w:val="00DA3F27"/>
    <w:rsid w:val="00DA539E"/>
    <w:rsid w:val="00DA5A39"/>
    <w:rsid w:val="00DA61DF"/>
    <w:rsid w:val="00DA6335"/>
    <w:rsid w:val="00DA7615"/>
    <w:rsid w:val="00DA7CCA"/>
    <w:rsid w:val="00DB0EA1"/>
    <w:rsid w:val="00DB37D5"/>
    <w:rsid w:val="00DB40DD"/>
    <w:rsid w:val="00DB4EE9"/>
    <w:rsid w:val="00DB54AC"/>
    <w:rsid w:val="00DB5E25"/>
    <w:rsid w:val="00DB5E8E"/>
    <w:rsid w:val="00DB604D"/>
    <w:rsid w:val="00DB6DBA"/>
    <w:rsid w:val="00DB72A2"/>
    <w:rsid w:val="00DB76D7"/>
    <w:rsid w:val="00DC0216"/>
    <w:rsid w:val="00DC1192"/>
    <w:rsid w:val="00DC1619"/>
    <w:rsid w:val="00DC20A0"/>
    <w:rsid w:val="00DC2B99"/>
    <w:rsid w:val="00DC35AA"/>
    <w:rsid w:val="00DC3F03"/>
    <w:rsid w:val="00DC588E"/>
    <w:rsid w:val="00DC7E01"/>
    <w:rsid w:val="00DD00DE"/>
    <w:rsid w:val="00DD0C33"/>
    <w:rsid w:val="00DD35F7"/>
    <w:rsid w:val="00DD38B5"/>
    <w:rsid w:val="00DD42E5"/>
    <w:rsid w:val="00DD443E"/>
    <w:rsid w:val="00DD568D"/>
    <w:rsid w:val="00DD6701"/>
    <w:rsid w:val="00DD68D1"/>
    <w:rsid w:val="00DD6D3A"/>
    <w:rsid w:val="00DD6F7F"/>
    <w:rsid w:val="00DE0AD9"/>
    <w:rsid w:val="00DE11B1"/>
    <w:rsid w:val="00DE11CE"/>
    <w:rsid w:val="00DE34C4"/>
    <w:rsid w:val="00DE3505"/>
    <w:rsid w:val="00DE3929"/>
    <w:rsid w:val="00DE429C"/>
    <w:rsid w:val="00DE60AC"/>
    <w:rsid w:val="00DE696C"/>
    <w:rsid w:val="00DE6A26"/>
    <w:rsid w:val="00DE6B63"/>
    <w:rsid w:val="00DE6F11"/>
    <w:rsid w:val="00DE6FB9"/>
    <w:rsid w:val="00DE76CE"/>
    <w:rsid w:val="00DE7FDE"/>
    <w:rsid w:val="00DF06E2"/>
    <w:rsid w:val="00DF1662"/>
    <w:rsid w:val="00DF23E2"/>
    <w:rsid w:val="00DF3A59"/>
    <w:rsid w:val="00DF4580"/>
    <w:rsid w:val="00DF4EC0"/>
    <w:rsid w:val="00DF5F07"/>
    <w:rsid w:val="00DF6696"/>
    <w:rsid w:val="00DF703F"/>
    <w:rsid w:val="00DF71AD"/>
    <w:rsid w:val="00DF74BC"/>
    <w:rsid w:val="00DF7500"/>
    <w:rsid w:val="00DF77F6"/>
    <w:rsid w:val="00E00123"/>
    <w:rsid w:val="00E002EC"/>
    <w:rsid w:val="00E01E87"/>
    <w:rsid w:val="00E02346"/>
    <w:rsid w:val="00E033D5"/>
    <w:rsid w:val="00E03462"/>
    <w:rsid w:val="00E03607"/>
    <w:rsid w:val="00E0398E"/>
    <w:rsid w:val="00E03D1A"/>
    <w:rsid w:val="00E049A5"/>
    <w:rsid w:val="00E0548E"/>
    <w:rsid w:val="00E05D0C"/>
    <w:rsid w:val="00E079CE"/>
    <w:rsid w:val="00E07D8E"/>
    <w:rsid w:val="00E1035D"/>
    <w:rsid w:val="00E105D0"/>
    <w:rsid w:val="00E106EC"/>
    <w:rsid w:val="00E10B9C"/>
    <w:rsid w:val="00E121CD"/>
    <w:rsid w:val="00E12EF1"/>
    <w:rsid w:val="00E132BF"/>
    <w:rsid w:val="00E13AED"/>
    <w:rsid w:val="00E14367"/>
    <w:rsid w:val="00E1577D"/>
    <w:rsid w:val="00E157BA"/>
    <w:rsid w:val="00E1694A"/>
    <w:rsid w:val="00E20736"/>
    <w:rsid w:val="00E20BAD"/>
    <w:rsid w:val="00E22AE3"/>
    <w:rsid w:val="00E24176"/>
    <w:rsid w:val="00E242D9"/>
    <w:rsid w:val="00E25029"/>
    <w:rsid w:val="00E254DF"/>
    <w:rsid w:val="00E26F04"/>
    <w:rsid w:val="00E31F1C"/>
    <w:rsid w:val="00E32436"/>
    <w:rsid w:val="00E324CC"/>
    <w:rsid w:val="00E345AC"/>
    <w:rsid w:val="00E36EBB"/>
    <w:rsid w:val="00E36F56"/>
    <w:rsid w:val="00E3787F"/>
    <w:rsid w:val="00E42863"/>
    <w:rsid w:val="00E429C0"/>
    <w:rsid w:val="00E437A4"/>
    <w:rsid w:val="00E43894"/>
    <w:rsid w:val="00E43E8F"/>
    <w:rsid w:val="00E44258"/>
    <w:rsid w:val="00E44D3C"/>
    <w:rsid w:val="00E44EC3"/>
    <w:rsid w:val="00E479A1"/>
    <w:rsid w:val="00E50690"/>
    <w:rsid w:val="00E51EB3"/>
    <w:rsid w:val="00E5292C"/>
    <w:rsid w:val="00E5329B"/>
    <w:rsid w:val="00E53A78"/>
    <w:rsid w:val="00E55137"/>
    <w:rsid w:val="00E56302"/>
    <w:rsid w:val="00E568FC"/>
    <w:rsid w:val="00E56E4D"/>
    <w:rsid w:val="00E57198"/>
    <w:rsid w:val="00E57A78"/>
    <w:rsid w:val="00E57BAC"/>
    <w:rsid w:val="00E6176F"/>
    <w:rsid w:val="00E63AED"/>
    <w:rsid w:val="00E63C92"/>
    <w:rsid w:val="00E66987"/>
    <w:rsid w:val="00E7125A"/>
    <w:rsid w:val="00E7171B"/>
    <w:rsid w:val="00E71E00"/>
    <w:rsid w:val="00E72002"/>
    <w:rsid w:val="00E72015"/>
    <w:rsid w:val="00E73308"/>
    <w:rsid w:val="00E73671"/>
    <w:rsid w:val="00E73B8A"/>
    <w:rsid w:val="00E74AB9"/>
    <w:rsid w:val="00E74D9A"/>
    <w:rsid w:val="00E74DFA"/>
    <w:rsid w:val="00E7509F"/>
    <w:rsid w:val="00E77A2F"/>
    <w:rsid w:val="00E77FB7"/>
    <w:rsid w:val="00E80384"/>
    <w:rsid w:val="00E842E6"/>
    <w:rsid w:val="00E84603"/>
    <w:rsid w:val="00E86FC0"/>
    <w:rsid w:val="00E87D83"/>
    <w:rsid w:val="00E87E2A"/>
    <w:rsid w:val="00E91333"/>
    <w:rsid w:val="00E9150C"/>
    <w:rsid w:val="00E91766"/>
    <w:rsid w:val="00E917A2"/>
    <w:rsid w:val="00E91C69"/>
    <w:rsid w:val="00E91F03"/>
    <w:rsid w:val="00E92B88"/>
    <w:rsid w:val="00E92F27"/>
    <w:rsid w:val="00E93DF9"/>
    <w:rsid w:val="00E95949"/>
    <w:rsid w:val="00E96552"/>
    <w:rsid w:val="00E96732"/>
    <w:rsid w:val="00E9787C"/>
    <w:rsid w:val="00EA06A3"/>
    <w:rsid w:val="00EA0D82"/>
    <w:rsid w:val="00EA13B2"/>
    <w:rsid w:val="00EA1D19"/>
    <w:rsid w:val="00EA3111"/>
    <w:rsid w:val="00EA389D"/>
    <w:rsid w:val="00EA40D5"/>
    <w:rsid w:val="00EA49AF"/>
    <w:rsid w:val="00EA4EB9"/>
    <w:rsid w:val="00EA5C25"/>
    <w:rsid w:val="00EA5FC9"/>
    <w:rsid w:val="00EA70EF"/>
    <w:rsid w:val="00EA760D"/>
    <w:rsid w:val="00EB1ED6"/>
    <w:rsid w:val="00EB23D8"/>
    <w:rsid w:val="00EB2EA7"/>
    <w:rsid w:val="00EB4DC0"/>
    <w:rsid w:val="00EB58FA"/>
    <w:rsid w:val="00EB6030"/>
    <w:rsid w:val="00EB6224"/>
    <w:rsid w:val="00EC08F9"/>
    <w:rsid w:val="00EC1C7B"/>
    <w:rsid w:val="00EC25CF"/>
    <w:rsid w:val="00EC31DA"/>
    <w:rsid w:val="00EC39E1"/>
    <w:rsid w:val="00EC3E56"/>
    <w:rsid w:val="00EC4857"/>
    <w:rsid w:val="00EC4AC9"/>
    <w:rsid w:val="00EC69ED"/>
    <w:rsid w:val="00EC6FB9"/>
    <w:rsid w:val="00EC77D6"/>
    <w:rsid w:val="00EC792F"/>
    <w:rsid w:val="00EC7E64"/>
    <w:rsid w:val="00ED0112"/>
    <w:rsid w:val="00ED02C1"/>
    <w:rsid w:val="00ED4569"/>
    <w:rsid w:val="00ED54B1"/>
    <w:rsid w:val="00ED57F8"/>
    <w:rsid w:val="00ED6CEF"/>
    <w:rsid w:val="00ED7650"/>
    <w:rsid w:val="00ED7F42"/>
    <w:rsid w:val="00EE0175"/>
    <w:rsid w:val="00EE071D"/>
    <w:rsid w:val="00EE0D03"/>
    <w:rsid w:val="00EE10E7"/>
    <w:rsid w:val="00EE286E"/>
    <w:rsid w:val="00EE3415"/>
    <w:rsid w:val="00EE37DE"/>
    <w:rsid w:val="00EE3EA3"/>
    <w:rsid w:val="00EE487D"/>
    <w:rsid w:val="00EE4926"/>
    <w:rsid w:val="00EE4A67"/>
    <w:rsid w:val="00EE4E2F"/>
    <w:rsid w:val="00EE569A"/>
    <w:rsid w:val="00EF091F"/>
    <w:rsid w:val="00EF19FF"/>
    <w:rsid w:val="00EF274C"/>
    <w:rsid w:val="00EF436B"/>
    <w:rsid w:val="00EF5085"/>
    <w:rsid w:val="00EF58DF"/>
    <w:rsid w:val="00EF5ED0"/>
    <w:rsid w:val="00EF61D1"/>
    <w:rsid w:val="00EF7DEA"/>
    <w:rsid w:val="00F009B6"/>
    <w:rsid w:val="00F01053"/>
    <w:rsid w:val="00F03584"/>
    <w:rsid w:val="00F03AB7"/>
    <w:rsid w:val="00F03E4A"/>
    <w:rsid w:val="00F049FF"/>
    <w:rsid w:val="00F055A8"/>
    <w:rsid w:val="00F05CEA"/>
    <w:rsid w:val="00F05D08"/>
    <w:rsid w:val="00F06115"/>
    <w:rsid w:val="00F07569"/>
    <w:rsid w:val="00F1029C"/>
    <w:rsid w:val="00F10785"/>
    <w:rsid w:val="00F10C27"/>
    <w:rsid w:val="00F11525"/>
    <w:rsid w:val="00F117E7"/>
    <w:rsid w:val="00F118BD"/>
    <w:rsid w:val="00F11960"/>
    <w:rsid w:val="00F14544"/>
    <w:rsid w:val="00F14916"/>
    <w:rsid w:val="00F14AB0"/>
    <w:rsid w:val="00F1510A"/>
    <w:rsid w:val="00F15C78"/>
    <w:rsid w:val="00F16B8E"/>
    <w:rsid w:val="00F177C5"/>
    <w:rsid w:val="00F17966"/>
    <w:rsid w:val="00F208D3"/>
    <w:rsid w:val="00F22C14"/>
    <w:rsid w:val="00F235C1"/>
    <w:rsid w:val="00F235E9"/>
    <w:rsid w:val="00F24157"/>
    <w:rsid w:val="00F26992"/>
    <w:rsid w:val="00F26A8B"/>
    <w:rsid w:val="00F26D82"/>
    <w:rsid w:val="00F30E4A"/>
    <w:rsid w:val="00F31596"/>
    <w:rsid w:val="00F31897"/>
    <w:rsid w:val="00F3194F"/>
    <w:rsid w:val="00F31CB9"/>
    <w:rsid w:val="00F33345"/>
    <w:rsid w:val="00F34FF3"/>
    <w:rsid w:val="00F3543D"/>
    <w:rsid w:val="00F35C62"/>
    <w:rsid w:val="00F371D0"/>
    <w:rsid w:val="00F37D10"/>
    <w:rsid w:val="00F406CC"/>
    <w:rsid w:val="00F40F25"/>
    <w:rsid w:val="00F411A7"/>
    <w:rsid w:val="00F4190A"/>
    <w:rsid w:val="00F41C2C"/>
    <w:rsid w:val="00F42522"/>
    <w:rsid w:val="00F430E5"/>
    <w:rsid w:val="00F44025"/>
    <w:rsid w:val="00F444C8"/>
    <w:rsid w:val="00F44A08"/>
    <w:rsid w:val="00F4699E"/>
    <w:rsid w:val="00F501AC"/>
    <w:rsid w:val="00F50FFC"/>
    <w:rsid w:val="00F5267F"/>
    <w:rsid w:val="00F528A1"/>
    <w:rsid w:val="00F52972"/>
    <w:rsid w:val="00F530B2"/>
    <w:rsid w:val="00F53104"/>
    <w:rsid w:val="00F541A6"/>
    <w:rsid w:val="00F546B9"/>
    <w:rsid w:val="00F548F0"/>
    <w:rsid w:val="00F54DA2"/>
    <w:rsid w:val="00F561DF"/>
    <w:rsid w:val="00F56D02"/>
    <w:rsid w:val="00F5758E"/>
    <w:rsid w:val="00F57E50"/>
    <w:rsid w:val="00F6175B"/>
    <w:rsid w:val="00F61F46"/>
    <w:rsid w:val="00F62150"/>
    <w:rsid w:val="00F621BC"/>
    <w:rsid w:val="00F623D5"/>
    <w:rsid w:val="00F62792"/>
    <w:rsid w:val="00F63563"/>
    <w:rsid w:val="00F63BF5"/>
    <w:rsid w:val="00F63D93"/>
    <w:rsid w:val="00F64C9A"/>
    <w:rsid w:val="00F65191"/>
    <w:rsid w:val="00F656B2"/>
    <w:rsid w:val="00F65B8A"/>
    <w:rsid w:val="00F67127"/>
    <w:rsid w:val="00F67401"/>
    <w:rsid w:val="00F67AC9"/>
    <w:rsid w:val="00F707E6"/>
    <w:rsid w:val="00F70A17"/>
    <w:rsid w:val="00F70D34"/>
    <w:rsid w:val="00F713C0"/>
    <w:rsid w:val="00F72A8A"/>
    <w:rsid w:val="00F734CA"/>
    <w:rsid w:val="00F7427E"/>
    <w:rsid w:val="00F7525A"/>
    <w:rsid w:val="00F761E2"/>
    <w:rsid w:val="00F76654"/>
    <w:rsid w:val="00F77957"/>
    <w:rsid w:val="00F77FDD"/>
    <w:rsid w:val="00F80847"/>
    <w:rsid w:val="00F80FCE"/>
    <w:rsid w:val="00F813F5"/>
    <w:rsid w:val="00F82506"/>
    <w:rsid w:val="00F84A32"/>
    <w:rsid w:val="00F84A89"/>
    <w:rsid w:val="00F84D49"/>
    <w:rsid w:val="00F84D8D"/>
    <w:rsid w:val="00F8605E"/>
    <w:rsid w:val="00F86B59"/>
    <w:rsid w:val="00F904F3"/>
    <w:rsid w:val="00F91266"/>
    <w:rsid w:val="00F91280"/>
    <w:rsid w:val="00F91624"/>
    <w:rsid w:val="00F91A7C"/>
    <w:rsid w:val="00F91FD0"/>
    <w:rsid w:val="00F94307"/>
    <w:rsid w:val="00F94343"/>
    <w:rsid w:val="00F94538"/>
    <w:rsid w:val="00F94951"/>
    <w:rsid w:val="00F9608B"/>
    <w:rsid w:val="00F97764"/>
    <w:rsid w:val="00F97FA1"/>
    <w:rsid w:val="00FA00C8"/>
    <w:rsid w:val="00FA037A"/>
    <w:rsid w:val="00FA1777"/>
    <w:rsid w:val="00FA380B"/>
    <w:rsid w:val="00FA475E"/>
    <w:rsid w:val="00FA5A54"/>
    <w:rsid w:val="00FA60FF"/>
    <w:rsid w:val="00FA6442"/>
    <w:rsid w:val="00FA70D5"/>
    <w:rsid w:val="00FB1531"/>
    <w:rsid w:val="00FB2845"/>
    <w:rsid w:val="00FB4756"/>
    <w:rsid w:val="00FB5300"/>
    <w:rsid w:val="00FB5AA9"/>
    <w:rsid w:val="00FB6581"/>
    <w:rsid w:val="00FB6F41"/>
    <w:rsid w:val="00FC37DF"/>
    <w:rsid w:val="00FC48D6"/>
    <w:rsid w:val="00FC4F97"/>
    <w:rsid w:val="00FC60EB"/>
    <w:rsid w:val="00FC7000"/>
    <w:rsid w:val="00FC7A58"/>
    <w:rsid w:val="00FD3981"/>
    <w:rsid w:val="00FD3A28"/>
    <w:rsid w:val="00FD3AD2"/>
    <w:rsid w:val="00FD3DE9"/>
    <w:rsid w:val="00FD40B2"/>
    <w:rsid w:val="00FD59F2"/>
    <w:rsid w:val="00FD65AC"/>
    <w:rsid w:val="00FD6A9F"/>
    <w:rsid w:val="00FD726B"/>
    <w:rsid w:val="00FD7410"/>
    <w:rsid w:val="00FD758D"/>
    <w:rsid w:val="00FD7AC2"/>
    <w:rsid w:val="00FD7B2B"/>
    <w:rsid w:val="00FE3BDE"/>
    <w:rsid w:val="00FE3CEF"/>
    <w:rsid w:val="00FE41FD"/>
    <w:rsid w:val="00FE68A2"/>
    <w:rsid w:val="00FE6E80"/>
    <w:rsid w:val="00FE74C5"/>
    <w:rsid w:val="00FF0474"/>
    <w:rsid w:val="00FF25B9"/>
    <w:rsid w:val="00FF33FA"/>
    <w:rsid w:val="00FF34CB"/>
    <w:rsid w:val="00FF4ADE"/>
    <w:rsid w:val="00FF4B71"/>
    <w:rsid w:val="00FF5EE9"/>
    <w:rsid w:val="00FF62DE"/>
    <w:rsid w:val="00FF6F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4D2A28"/>
  <w15:chartTrackingRefBased/>
  <w15:docId w15:val="{65F2D182-7DCD-4EF7-AE27-55143C1AD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A5E96"/>
    <w:pPr>
      <w:widowControl w:val="0"/>
    </w:pPr>
    <w:rPr>
      <w:rFonts w:ascii="Times New Roman" w:eastAsia="Times New Roman" w:hAnsi="Times New Roman"/>
      <w:sz w:val="24"/>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1"/>
    <w:qFormat/>
    <w:rsid w:val="007575D2"/>
    <w:pPr>
      <w:keepNext/>
      <w:overflowPunct w:val="0"/>
      <w:autoSpaceDE w:val="0"/>
      <w:autoSpaceDN w:val="0"/>
      <w:adjustRightInd w:val="0"/>
      <w:outlineLvl w:val="0"/>
    </w:pPr>
    <w:rPr>
      <w:rFonts w:eastAsia="Arial Unicode MS"/>
      <w:b/>
      <w:lang w:val="x-none"/>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F"/>
    <w:basedOn w:val="Normln"/>
    <w:next w:val="Normln"/>
    <w:link w:val="Nadpis2Char1"/>
    <w:uiPriority w:val="9"/>
    <w:qFormat/>
    <w:rsid w:val="004C34F5"/>
    <w:pPr>
      <w:keepNext/>
      <w:spacing w:before="240" w:after="60"/>
      <w:outlineLvl w:val="1"/>
    </w:pPr>
    <w:rPr>
      <w:rFonts w:ascii="Cambria" w:hAnsi="Cambria"/>
      <w:b/>
      <w:bCs/>
      <w:i/>
      <w:iCs/>
      <w:sz w:val="28"/>
      <w:szCs w:val="28"/>
      <w:lang w:val="x-none" w:eastAsia="x-none"/>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qFormat/>
    <w:rsid w:val="0054323B"/>
    <w:pPr>
      <w:keepNext/>
      <w:spacing w:before="240" w:after="60"/>
      <w:outlineLvl w:val="2"/>
    </w:pPr>
    <w:rPr>
      <w:rFonts w:ascii="Arial" w:hAnsi="Arial" w:cs="Arial"/>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54323B"/>
    <w:pPr>
      <w:keepNext/>
      <w:tabs>
        <w:tab w:val="num" w:pos="1080"/>
      </w:tabs>
      <w:spacing w:before="240" w:after="240"/>
      <w:outlineLvl w:val="3"/>
    </w:pPr>
    <w:rPr>
      <w:rFonts w:ascii="NimbusSanNovTEE" w:hAnsi="NimbusSanNovTEE"/>
      <w:b/>
      <w:sz w:val="22"/>
      <w:lang w:val="en-GB"/>
    </w:rPr>
  </w:style>
  <w:style w:type="paragraph" w:styleId="Nadpis5">
    <w:name w:val="heading 5"/>
    <w:aliases w:val="H5,Level 3 - i"/>
    <w:basedOn w:val="Normln"/>
    <w:next w:val="Normln"/>
    <w:qFormat/>
    <w:rsid w:val="0054323B"/>
    <w:pPr>
      <w:tabs>
        <w:tab w:val="num" w:pos="0"/>
      </w:tabs>
      <w:spacing w:before="240" w:after="60"/>
      <w:outlineLvl w:val="4"/>
    </w:pPr>
    <w:rPr>
      <w:rFonts w:ascii="Arial" w:hAnsi="Arial"/>
      <w:sz w:val="22"/>
    </w:rPr>
  </w:style>
  <w:style w:type="paragraph" w:styleId="Nadpis6">
    <w:name w:val="heading 6"/>
    <w:aliases w:val="H6"/>
    <w:basedOn w:val="Normln"/>
    <w:next w:val="Normln"/>
    <w:link w:val="Nadpis6Char"/>
    <w:qFormat/>
    <w:rsid w:val="0054323B"/>
    <w:pPr>
      <w:keepNext/>
      <w:outlineLvl w:val="5"/>
    </w:pPr>
    <w:rPr>
      <w:rFonts w:ascii="Calibri" w:eastAsia="Calibri" w:hAnsi="Calibri"/>
      <w:sz w:val="28"/>
      <w:lang w:val="x-none" w:eastAsia="x-none"/>
    </w:rPr>
  </w:style>
  <w:style w:type="paragraph" w:styleId="Nadpis7">
    <w:name w:val="heading 7"/>
    <w:aliases w:val="H7"/>
    <w:basedOn w:val="Normln"/>
    <w:next w:val="Normln"/>
    <w:link w:val="Nadpis7Char"/>
    <w:qFormat/>
    <w:rsid w:val="007575D2"/>
    <w:pPr>
      <w:keepNext/>
      <w:tabs>
        <w:tab w:val="left" w:pos="1701"/>
        <w:tab w:val="left" w:pos="4678"/>
      </w:tabs>
      <w:jc w:val="center"/>
      <w:outlineLvl w:val="6"/>
    </w:pPr>
    <w:rPr>
      <w:b/>
      <w:snapToGrid w:val="0"/>
      <w:sz w:val="26"/>
      <w:lang w:val="x-none"/>
    </w:rPr>
  </w:style>
  <w:style w:type="paragraph" w:styleId="Nadpis8">
    <w:name w:val="heading 8"/>
    <w:aliases w:val="H8"/>
    <w:basedOn w:val="Normln"/>
    <w:next w:val="Normln"/>
    <w:qFormat/>
    <w:rsid w:val="0054323B"/>
    <w:pPr>
      <w:keepNext/>
      <w:spacing w:after="60"/>
      <w:jc w:val="both"/>
      <w:outlineLvl w:val="7"/>
    </w:pPr>
    <w:rPr>
      <w:sz w:val="28"/>
    </w:rPr>
  </w:style>
  <w:style w:type="paragraph" w:styleId="Nadpis9">
    <w:name w:val="heading 9"/>
    <w:aliases w:val="h9,heading9,H9,App Heading"/>
    <w:basedOn w:val="Normln"/>
    <w:next w:val="Normln"/>
    <w:qFormat/>
    <w:rsid w:val="0054323B"/>
    <w:pPr>
      <w:keepNext/>
      <w:jc w:val="both"/>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aliases w:val="Chapter Char1,H1 Char1,1 Char1,section Char1,ASAPHeading 1 Char1,Celého textu Char1,V_Head1 Char1,Záhlaví 1 Char1,h1 Char1,1. Char1,Kapitola1 Char1,Kapitola2 Char1,Kapitola3 Char1,Kapitola4 Char1,Kapitola5 Char1,Kapitola11 Char1"/>
    <w:link w:val="Nadpis1"/>
    <w:rsid w:val="007575D2"/>
    <w:rPr>
      <w:rFonts w:ascii="Times New Roman" w:eastAsia="Arial Unicode MS" w:hAnsi="Times New Roman" w:cs="Times New Roman"/>
      <w:b/>
      <w:sz w:val="24"/>
      <w:szCs w:val="20"/>
      <w:lang w:eastAsia="cs-CZ"/>
    </w:rPr>
  </w:style>
  <w:style w:type="character" w:customStyle="1" w:styleId="Nadpis7Char">
    <w:name w:val="Nadpis 7 Char"/>
    <w:aliases w:val="H7 Char"/>
    <w:link w:val="Nadpis7"/>
    <w:rsid w:val="007575D2"/>
    <w:rPr>
      <w:rFonts w:ascii="Times New Roman" w:eastAsia="Times New Roman" w:hAnsi="Times New Roman" w:cs="Times New Roman"/>
      <w:b/>
      <w:snapToGrid w:val="0"/>
      <w:sz w:val="26"/>
      <w:szCs w:val="24"/>
      <w:lang w:eastAsia="cs-CZ"/>
    </w:rPr>
  </w:style>
  <w:style w:type="paragraph" w:styleId="Zkladntext">
    <w:name w:val="Body Text"/>
    <w:aliases w:val="subtitle2,Základní tZákladní text,b"/>
    <w:basedOn w:val="Normln"/>
    <w:link w:val="ZkladntextChar1"/>
    <w:rsid w:val="007575D2"/>
    <w:pPr>
      <w:jc w:val="both"/>
    </w:pPr>
    <w:rPr>
      <w:lang w:val="x-none"/>
    </w:rPr>
  </w:style>
  <w:style w:type="character" w:customStyle="1" w:styleId="ZkladntextChar1">
    <w:name w:val="Základní text Char1"/>
    <w:aliases w:val="subtitle2 Char1,Základní tZákladní text Char1,b Char"/>
    <w:link w:val="Zkladntext"/>
    <w:rsid w:val="007575D2"/>
    <w:rPr>
      <w:rFonts w:ascii="Times New Roman" w:eastAsia="Times New Roman" w:hAnsi="Times New Roman" w:cs="Times New Roman"/>
      <w:sz w:val="24"/>
      <w:szCs w:val="24"/>
      <w:lang w:eastAsia="cs-CZ"/>
    </w:rPr>
  </w:style>
  <w:style w:type="paragraph" w:styleId="Nzev">
    <w:name w:val="Title"/>
    <w:basedOn w:val="Normln"/>
    <w:link w:val="NzevChar1"/>
    <w:qFormat/>
    <w:rsid w:val="007575D2"/>
    <w:pPr>
      <w:jc w:val="center"/>
    </w:pPr>
    <w:rPr>
      <w:b/>
      <w:bCs/>
      <w:sz w:val="44"/>
      <w:lang w:val="x-none"/>
    </w:rPr>
  </w:style>
  <w:style w:type="character" w:customStyle="1" w:styleId="NzevChar1">
    <w:name w:val="Název Char1"/>
    <w:link w:val="Nzev"/>
    <w:rsid w:val="007575D2"/>
    <w:rPr>
      <w:rFonts w:ascii="Times New Roman" w:eastAsia="Times New Roman" w:hAnsi="Times New Roman" w:cs="Times New Roman"/>
      <w:b/>
      <w:bCs/>
      <w:sz w:val="44"/>
      <w:szCs w:val="24"/>
      <w:lang w:eastAsia="cs-CZ"/>
    </w:rPr>
  </w:style>
  <w:style w:type="paragraph" w:styleId="Zkladntextodsazen">
    <w:name w:val="Body Text Indent"/>
    <w:basedOn w:val="Normln"/>
    <w:link w:val="ZkladntextodsazenChar"/>
    <w:rsid w:val="007575D2"/>
    <w:pPr>
      <w:ind w:firstLine="708"/>
    </w:pPr>
    <w:rPr>
      <w:lang w:val="x-none"/>
    </w:rPr>
  </w:style>
  <w:style w:type="character" w:customStyle="1" w:styleId="ZkladntextodsazenChar">
    <w:name w:val="Základní text odsazený Char"/>
    <w:link w:val="Zkladntextodsazen"/>
    <w:rsid w:val="007575D2"/>
    <w:rPr>
      <w:rFonts w:ascii="Times New Roman" w:eastAsia="Times New Roman" w:hAnsi="Times New Roman" w:cs="Times New Roman"/>
      <w:sz w:val="24"/>
      <w:szCs w:val="24"/>
      <w:lang w:eastAsia="cs-CZ"/>
    </w:rPr>
  </w:style>
  <w:style w:type="paragraph" w:customStyle="1" w:styleId="Podtitul">
    <w:name w:val="Podtitul"/>
    <w:basedOn w:val="Normln"/>
    <w:link w:val="PodtitulChar1"/>
    <w:qFormat/>
    <w:rsid w:val="00F61F46"/>
    <w:pPr>
      <w:jc w:val="center"/>
    </w:pPr>
    <w:rPr>
      <w:b/>
      <w:color w:val="000000"/>
      <w:sz w:val="28"/>
      <w:lang w:val="x-none"/>
    </w:rPr>
  </w:style>
  <w:style w:type="character" w:customStyle="1" w:styleId="PodtitulChar1">
    <w:name w:val="Podtitul Char1"/>
    <w:link w:val="Podtitul"/>
    <w:rsid w:val="00F61F46"/>
    <w:rPr>
      <w:rFonts w:ascii="Times New Roman" w:eastAsia="Times New Roman" w:hAnsi="Times New Roman"/>
      <w:b/>
      <w:color w:val="000000"/>
      <w:sz w:val="28"/>
      <w:lang w:val="x-none"/>
    </w:rPr>
  </w:style>
  <w:style w:type="paragraph" w:styleId="Zhlav">
    <w:name w:val="header"/>
    <w:aliases w:val="záhlaví,Příjmy,zisk,optimum"/>
    <w:basedOn w:val="Normln"/>
    <w:link w:val="ZhlavChar1"/>
    <w:uiPriority w:val="99"/>
    <w:unhideWhenUsed/>
    <w:rsid w:val="007575D2"/>
    <w:pPr>
      <w:tabs>
        <w:tab w:val="center" w:pos="4536"/>
        <w:tab w:val="right" w:pos="9072"/>
      </w:tabs>
    </w:pPr>
    <w:rPr>
      <w:lang w:val="x-none"/>
    </w:rPr>
  </w:style>
  <w:style w:type="character" w:customStyle="1" w:styleId="ZhlavChar1">
    <w:name w:val="Záhlaví Char1"/>
    <w:aliases w:val="záhlaví Char,Příjmy Char,zisk Char,optimum Char"/>
    <w:link w:val="Zhlav"/>
    <w:uiPriority w:val="99"/>
    <w:rsid w:val="007575D2"/>
    <w:rPr>
      <w:rFonts w:ascii="Times New Roman" w:eastAsia="Times New Roman" w:hAnsi="Times New Roman" w:cs="Times New Roman"/>
      <w:sz w:val="24"/>
      <w:szCs w:val="24"/>
      <w:lang w:eastAsia="cs-CZ"/>
    </w:rPr>
  </w:style>
  <w:style w:type="paragraph" w:styleId="Zpat">
    <w:name w:val="footer"/>
    <w:basedOn w:val="Normln"/>
    <w:link w:val="ZpatChar1"/>
    <w:uiPriority w:val="99"/>
    <w:unhideWhenUsed/>
    <w:rsid w:val="007575D2"/>
    <w:pPr>
      <w:tabs>
        <w:tab w:val="center" w:pos="4536"/>
        <w:tab w:val="right" w:pos="9072"/>
      </w:tabs>
    </w:pPr>
    <w:rPr>
      <w:lang w:val="x-none"/>
    </w:rPr>
  </w:style>
  <w:style w:type="character" w:customStyle="1" w:styleId="ZpatChar1">
    <w:name w:val="Zápatí Char1"/>
    <w:link w:val="Zpat"/>
    <w:uiPriority w:val="99"/>
    <w:rsid w:val="007575D2"/>
    <w:rPr>
      <w:rFonts w:ascii="Times New Roman" w:eastAsia="Times New Roman" w:hAnsi="Times New Roman" w:cs="Times New Roman"/>
      <w:sz w:val="24"/>
      <w:szCs w:val="24"/>
      <w:lang w:eastAsia="cs-CZ"/>
    </w:rPr>
  </w:style>
  <w:style w:type="character" w:customStyle="1" w:styleId="spiszn">
    <w:name w:val="spiszn"/>
    <w:rsid w:val="007B28D1"/>
  </w:style>
  <w:style w:type="paragraph" w:customStyle="1" w:styleId="Smlouva2">
    <w:name w:val="Smlouva2"/>
    <w:basedOn w:val="Normln"/>
    <w:rsid w:val="007B28D1"/>
    <w:pPr>
      <w:jc w:val="center"/>
    </w:pPr>
    <w:rPr>
      <w:b/>
    </w:rPr>
  </w:style>
  <w:style w:type="paragraph" w:customStyle="1" w:styleId="OdstavecSmlouvy">
    <w:name w:val="OdstavecSmlouvy"/>
    <w:basedOn w:val="Normln"/>
    <w:rsid w:val="007B28D1"/>
    <w:pPr>
      <w:keepLines/>
      <w:numPr>
        <w:numId w:val="4"/>
      </w:numPr>
      <w:tabs>
        <w:tab w:val="left" w:pos="426"/>
        <w:tab w:val="left" w:pos="1701"/>
      </w:tabs>
      <w:spacing w:after="120"/>
      <w:jc w:val="both"/>
    </w:pPr>
  </w:style>
  <w:style w:type="character" w:styleId="Odkaznakoment">
    <w:name w:val="annotation reference"/>
    <w:uiPriority w:val="99"/>
    <w:unhideWhenUsed/>
    <w:rsid w:val="007B28D1"/>
    <w:rPr>
      <w:sz w:val="16"/>
      <w:szCs w:val="16"/>
    </w:rPr>
  </w:style>
  <w:style w:type="paragraph" w:styleId="Textkomente">
    <w:name w:val="annotation text"/>
    <w:basedOn w:val="Normln"/>
    <w:link w:val="TextkomenteChar2"/>
    <w:unhideWhenUsed/>
    <w:rsid w:val="007B28D1"/>
    <w:rPr>
      <w:sz w:val="20"/>
      <w:lang w:val="x-none" w:eastAsia="x-none"/>
    </w:rPr>
  </w:style>
  <w:style w:type="character" w:customStyle="1" w:styleId="TextkomenteChar2">
    <w:name w:val="Text komentáře Char2"/>
    <w:link w:val="Textkomente"/>
    <w:rsid w:val="007B28D1"/>
    <w:rPr>
      <w:rFonts w:ascii="Times New Roman" w:eastAsia="Times New Roman" w:hAnsi="Times New Roman"/>
    </w:rPr>
  </w:style>
  <w:style w:type="paragraph" w:styleId="Textbubliny">
    <w:name w:val="Balloon Text"/>
    <w:basedOn w:val="Normln"/>
    <w:link w:val="TextbublinyChar1"/>
    <w:uiPriority w:val="99"/>
    <w:semiHidden/>
    <w:unhideWhenUsed/>
    <w:rsid w:val="007B28D1"/>
    <w:rPr>
      <w:rFonts w:ascii="Tahoma" w:hAnsi="Tahoma"/>
      <w:sz w:val="16"/>
      <w:szCs w:val="16"/>
      <w:lang w:val="x-none" w:eastAsia="x-none"/>
    </w:rPr>
  </w:style>
  <w:style w:type="character" w:customStyle="1" w:styleId="TextbublinyChar1">
    <w:name w:val="Text bubliny Char1"/>
    <w:link w:val="Textbubliny"/>
    <w:uiPriority w:val="99"/>
    <w:semiHidden/>
    <w:rsid w:val="007B28D1"/>
    <w:rPr>
      <w:rFonts w:ascii="Tahoma" w:eastAsia="Times New Roman" w:hAnsi="Tahoma" w:cs="Tahoma"/>
      <w:sz w:val="16"/>
      <w:szCs w:val="16"/>
    </w:rPr>
  </w:style>
  <w:style w:type="paragraph" w:styleId="Pedmtkomente">
    <w:name w:val="annotation subject"/>
    <w:basedOn w:val="Textkomente"/>
    <w:next w:val="Textkomente"/>
    <w:link w:val="PedmtkomenteChar1"/>
    <w:uiPriority w:val="99"/>
    <w:semiHidden/>
    <w:unhideWhenUsed/>
    <w:rsid w:val="007C665D"/>
    <w:rPr>
      <w:b/>
      <w:bCs/>
    </w:rPr>
  </w:style>
  <w:style w:type="character" w:customStyle="1" w:styleId="PedmtkomenteChar1">
    <w:name w:val="Předmět komentáře Char1"/>
    <w:link w:val="Pedmtkomente"/>
    <w:uiPriority w:val="99"/>
    <w:semiHidden/>
    <w:rsid w:val="007C665D"/>
    <w:rPr>
      <w:rFonts w:ascii="Times New Roman" w:eastAsia="Times New Roman" w:hAnsi="Times New Roman"/>
      <w:b/>
      <w:bCs/>
    </w:rPr>
  </w:style>
  <w:style w:type="paragraph" w:customStyle="1" w:styleId="Smlouva-slo">
    <w:name w:val="Smlouva-číslo"/>
    <w:basedOn w:val="Normln"/>
    <w:uiPriority w:val="99"/>
    <w:rsid w:val="00431EF9"/>
    <w:pPr>
      <w:spacing w:before="120" w:line="240" w:lineRule="atLeast"/>
      <w:jc w:val="both"/>
    </w:pPr>
    <w:rPr>
      <w:snapToGrid w:val="0"/>
    </w:rPr>
  </w:style>
  <w:style w:type="paragraph" w:styleId="Revize">
    <w:name w:val="Revision"/>
    <w:hidden/>
    <w:uiPriority w:val="99"/>
    <w:semiHidden/>
    <w:rsid w:val="00431EF9"/>
    <w:rPr>
      <w:rFonts w:ascii="Times New Roman" w:eastAsia="Times New Roman" w:hAnsi="Times New Roman"/>
      <w:sz w:val="24"/>
      <w:szCs w:val="24"/>
    </w:rPr>
  </w:style>
  <w:style w:type="paragraph" w:customStyle="1" w:styleId="slovnvSOD">
    <w:name w:val="číslování v SOD"/>
    <w:basedOn w:val="Zkladntext"/>
    <w:rsid w:val="00B34D34"/>
    <w:pPr>
      <w:numPr>
        <w:numId w:val="7"/>
      </w:numPr>
      <w:spacing w:after="120"/>
    </w:pPr>
    <w:rPr>
      <w:rFonts w:ascii="Arial" w:hAnsi="Arial"/>
      <w:sz w:val="22"/>
      <w:lang w:eastAsia="x-none"/>
    </w:rPr>
  </w:style>
  <w:style w:type="paragraph" w:styleId="Odstavecseseznamem">
    <w:name w:val="List Paragraph"/>
    <w:basedOn w:val="Normln"/>
    <w:link w:val="OdstavecseseznamemChar"/>
    <w:qFormat/>
    <w:rsid w:val="00FB5AA9"/>
    <w:pPr>
      <w:ind w:left="708"/>
    </w:pPr>
    <w:rPr>
      <w:rFonts w:ascii="Calibri" w:eastAsia="Calibri" w:hAnsi="Calibri"/>
      <w:sz w:val="20"/>
    </w:rPr>
  </w:style>
  <w:style w:type="paragraph" w:customStyle="1" w:styleId="NoSpacing1">
    <w:name w:val="No Spacing1"/>
    <w:aliases w:val="Text"/>
    <w:link w:val="BezmezerChar"/>
    <w:uiPriority w:val="1"/>
    <w:qFormat/>
    <w:rsid w:val="00F61F46"/>
    <w:pPr>
      <w:ind w:firstLine="709"/>
    </w:pPr>
    <w:rPr>
      <w:sz w:val="22"/>
      <w:szCs w:val="22"/>
      <w:lang w:eastAsia="en-US"/>
    </w:rPr>
  </w:style>
  <w:style w:type="character" w:customStyle="1" w:styleId="BezmezerChar">
    <w:name w:val="Bez mezer Char"/>
    <w:aliases w:val="Text Char"/>
    <w:link w:val="NoSpacing1"/>
    <w:uiPriority w:val="1"/>
    <w:rsid w:val="00F61F46"/>
    <w:rPr>
      <w:sz w:val="22"/>
      <w:szCs w:val="22"/>
      <w:lang w:eastAsia="en-US"/>
    </w:rPr>
  </w:style>
  <w:style w:type="character" w:styleId="Hypertextovodkaz">
    <w:name w:val="Hyperlink"/>
    <w:uiPriority w:val="99"/>
    <w:unhideWhenUsed/>
    <w:rsid w:val="00180D79"/>
    <w:rPr>
      <w:color w:val="0000FF"/>
      <w:u w:val="single"/>
    </w:rPr>
  </w:style>
  <w:style w:type="paragraph" w:customStyle="1" w:styleId="Textodstavce">
    <w:name w:val="Text odstavce"/>
    <w:basedOn w:val="Normln"/>
    <w:rsid w:val="00916CB7"/>
    <w:pPr>
      <w:numPr>
        <w:ilvl w:val="6"/>
        <w:numId w:val="10"/>
      </w:numPr>
    </w:pPr>
  </w:style>
  <w:style w:type="paragraph" w:customStyle="1" w:styleId="Textpsmene">
    <w:name w:val="Text písmene"/>
    <w:basedOn w:val="Normln"/>
    <w:rsid w:val="00916CB7"/>
    <w:pPr>
      <w:numPr>
        <w:ilvl w:val="7"/>
        <w:numId w:val="10"/>
      </w:numPr>
    </w:pPr>
  </w:style>
  <w:style w:type="paragraph" w:customStyle="1" w:styleId="Textbodu">
    <w:name w:val="Text bodu"/>
    <w:basedOn w:val="Normln"/>
    <w:rsid w:val="00916CB7"/>
    <w:pPr>
      <w:numPr>
        <w:ilvl w:val="8"/>
        <w:numId w:val="10"/>
      </w:numPr>
    </w:pPr>
  </w:style>
  <w:style w:type="paragraph" w:customStyle="1" w:styleId="Import6">
    <w:name w:val="Import 6"/>
    <w:basedOn w:val="Normln"/>
    <w:rsid w:val="0011006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rPr>
  </w:style>
  <w:style w:type="paragraph" w:customStyle="1" w:styleId="Import7">
    <w:name w:val="Import 7"/>
    <w:basedOn w:val="Normln"/>
    <w:rsid w:val="0011006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rPr>
  </w:style>
  <w:style w:type="character" w:customStyle="1" w:styleId="TextkomenteChar1">
    <w:name w:val="Text komentáře Char1"/>
    <w:basedOn w:val="Standardnpsmoodstavce"/>
    <w:uiPriority w:val="99"/>
    <w:locked/>
    <w:rsid w:val="002E553D"/>
  </w:style>
  <w:style w:type="character" w:customStyle="1" w:styleId="Nadpis2Char1">
    <w:name w:val="Nadpis 2 Char1"/>
    <w:aliases w:val="Podkapitola1 Char2,hlavicka Char2,l2 Char2,h2 Char2,list2 Char2,head2 Char2,G2 Char2,PA Major Section Char1,hlavní odstavec Char1,Nadpis 21 Char2,H2 Char,Nadpis_2_úroveň Char,Podkapitola 1 Char,Podkapitola 11 Char,Podkapitola 12 Char"/>
    <w:link w:val="Nadpis2"/>
    <w:uiPriority w:val="9"/>
    <w:semiHidden/>
    <w:rsid w:val="004C34F5"/>
    <w:rPr>
      <w:rFonts w:ascii="Cambria" w:eastAsia="Times New Roman" w:hAnsi="Cambria"/>
      <w:b/>
      <w:bCs/>
      <w:i/>
      <w:iCs/>
      <w:sz w:val="28"/>
      <w:szCs w:val="28"/>
      <w:lang w:val="x-none" w:eastAsia="x-none"/>
    </w:rPr>
  </w:style>
  <w:style w:type="character" w:customStyle="1" w:styleId="apple-converted-space">
    <w:name w:val="apple-converted-space"/>
    <w:basedOn w:val="Standardnpsmoodstavce"/>
    <w:rsid w:val="005360D1"/>
  </w:style>
  <w:style w:type="character" w:styleId="Siln">
    <w:name w:val="Strong"/>
    <w:qFormat/>
    <w:rsid w:val="0056380A"/>
    <w:rPr>
      <w:b/>
      <w:bCs/>
    </w:rPr>
  </w:style>
  <w:style w:type="character" w:customStyle="1" w:styleId="Zvraznn">
    <w:name w:val="Zvýraznění"/>
    <w:uiPriority w:val="20"/>
    <w:qFormat/>
    <w:rsid w:val="00F61F46"/>
    <w:rPr>
      <w:i/>
      <w:iCs/>
    </w:rPr>
  </w:style>
  <w:style w:type="paragraph" w:styleId="Rozloendokumentu">
    <w:name w:val="Document Map"/>
    <w:basedOn w:val="Normln"/>
    <w:link w:val="RozloendokumentuChar"/>
    <w:uiPriority w:val="99"/>
    <w:semiHidden/>
    <w:unhideWhenUsed/>
    <w:rsid w:val="00072A15"/>
    <w:rPr>
      <w:rFonts w:ascii="Tahoma" w:hAnsi="Tahoma"/>
      <w:sz w:val="16"/>
      <w:szCs w:val="16"/>
      <w:lang w:val="x-none" w:eastAsia="x-none"/>
    </w:rPr>
  </w:style>
  <w:style w:type="character" w:customStyle="1" w:styleId="RozloendokumentuChar">
    <w:name w:val="Rozložení dokumentu Char"/>
    <w:link w:val="Rozloendokumentu"/>
    <w:uiPriority w:val="99"/>
    <w:semiHidden/>
    <w:rsid w:val="00072A15"/>
    <w:rPr>
      <w:rFonts w:ascii="Tahoma" w:eastAsia="Times New Roman" w:hAnsi="Tahoma" w:cs="Tahoma"/>
      <w:sz w:val="16"/>
      <w:szCs w:val="16"/>
    </w:rPr>
  </w:style>
  <w:style w:type="paragraph" w:customStyle="1" w:styleId="Default">
    <w:name w:val="Default"/>
    <w:rsid w:val="00FA1777"/>
    <w:pPr>
      <w:autoSpaceDE w:val="0"/>
      <w:autoSpaceDN w:val="0"/>
      <w:adjustRightInd w:val="0"/>
    </w:pPr>
    <w:rPr>
      <w:rFonts w:ascii="Arial" w:hAnsi="Arial" w:cs="Arial"/>
      <w:color w:val="000000"/>
      <w:sz w:val="24"/>
      <w:szCs w:val="24"/>
    </w:rPr>
  </w:style>
  <w:style w:type="numbering" w:customStyle="1" w:styleId="WW8Num49">
    <w:name w:val="WW8Num49"/>
    <w:basedOn w:val="Bezseznamu"/>
    <w:rsid w:val="00D77B8A"/>
    <w:pPr>
      <w:numPr>
        <w:numId w:val="22"/>
      </w:numPr>
    </w:pPr>
  </w:style>
  <w:style w:type="paragraph" w:styleId="Zkladntext3">
    <w:name w:val="Body Text 3"/>
    <w:basedOn w:val="Normln"/>
    <w:rsid w:val="003C7BB5"/>
    <w:pPr>
      <w:spacing w:after="120"/>
    </w:pPr>
    <w:rPr>
      <w:sz w:val="16"/>
      <w:szCs w:val="16"/>
    </w:rPr>
  </w:style>
  <w:style w:type="numbering" w:customStyle="1" w:styleId="WW8Num2">
    <w:name w:val="WW8Num2"/>
    <w:basedOn w:val="Bezseznamu"/>
    <w:rsid w:val="003C7BB5"/>
    <w:pPr>
      <w:numPr>
        <w:numId w:val="24"/>
      </w:numPr>
    </w:pPr>
  </w:style>
  <w:style w:type="character" w:customStyle="1" w:styleId="OdstavecseseznamemChar">
    <w:name w:val="Odstavec se seznamem Char"/>
    <w:link w:val="Odstavecseseznamem"/>
    <w:rsid w:val="003C7BB5"/>
    <w:rPr>
      <w:lang w:val="cs-CZ" w:eastAsia="cs-CZ" w:bidi="ar-SA"/>
    </w:rPr>
  </w:style>
  <w:style w:type="paragraph" w:styleId="Zkladntextodsazen3">
    <w:name w:val="Body Text Indent 3"/>
    <w:basedOn w:val="Normln"/>
    <w:rsid w:val="0054323B"/>
    <w:pPr>
      <w:spacing w:after="120"/>
      <w:ind w:left="283"/>
    </w:pPr>
    <w:rPr>
      <w:sz w:val="16"/>
      <w:szCs w:val="16"/>
    </w:rPr>
  </w:style>
  <w:style w:type="paragraph" w:customStyle="1" w:styleId="Zkladntext21">
    <w:name w:val="Základní text 21"/>
    <w:basedOn w:val="Normln"/>
    <w:rsid w:val="0054323B"/>
  </w:style>
  <w:style w:type="paragraph" w:customStyle="1" w:styleId="dopis">
    <w:name w:val="dopis"/>
    <w:basedOn w:val="Normln"/>
    <w:rsid w:val="0054323B"/>
    <w:pPr>
      <w:ind w:firstLine="284"/>
      <w:jc w:val="both"/>
    </w:pPr>
    <w:rPr>
      <w:rFonts w:ascii="Arial" w:hAnsi="Arial"/>
      <w:sz w:val="20"/>
    </w:rPr>
  </w:style>
  <w:style w:type="paragraph" w:styleId="Obsah1">
    <w:name w:val="toc 1"/>
    <w:basedOn w:val="Normln"/>
    <w:next w:val="Normln"/>
    <w:autoRedefine/>
    <w:rsid w:val="0054323B"/>
    <w:pPr>
      <w:tabs>
        <w:tab w:val="left" w:pos="502"/>
        <w:tab w:val="right" w:leader="dot" w:pos="9627"/>
      </w:tabs>
      <w:spacing w:before="360" w:after="360"/>
    </w:pPr>
    <w:rPr>
      <w:rFonts w:ascii="Palatino Linotype" w:hAnsi="Palatino Linotype"/>
      <w:b/>
      <w:bCs/>
      <w:caps/>
      <w:noProof/>
      <w:sz w:val="22"/>
      <w:szCs w:val="22"/>
      <w:u w:val="single"/>
    </w:rPr>
  </w:style>
  <w:style w:type="character" w:styleId="slostrnky">
    <w:name w:val="page number"/>
    <w:basedOn w:val="Standardnpsmoodstavce"/>
    <w:rsid w:val="0054323B"/>
  </w:style>
  <w:style w:type="character" w:customStyle="1" w:styleId="TextkomenteChar">
    <w:name w:val="Text komentáře Char"/>
    <w:basedOn w:val="Standardnpsmoodstavce"/>
    <w:uiPriority w:val="99"/>
    <w:rsid w:val="0054323B"/>
  </w:style>
  <w:style w:type="character" w:customStyle="1" w:styleId="PedmtkomenteChar">
    <w:name w:val="Předmět komentáře Char"/>
    <w:rsid w:val="0054323B"/>
    <w:rPr>
      <w:b/>
      <w:bCs/>
    </w:rPr>
  </w:style>
  <w:style w:type="character" w:customStyle="1" w:styleId="TextbublinyChar">
    <w:name w:val="Text bubliny Char"/>
    <w:semiHidden/>
    <w:rsid w:val="0054323B"/>
    <w:rPr>
      <w:rFonts w:ascii="Tahoma" w:hAnsi="Tahoma" w:cs="Tahoma"/>
      <w:sz w:val="16"/>
      <w:szCs w:val="16"/>
    </w:rPr>
  </w:style>
  <w:style w:type="character" w:customStyle="1" w:styleId="ZhlavChar">
    <w:name w:val="Záhlaví Char"/>
    <w:basedOn w:val="Standardnpsmoodstavce"/>
    <w:rsid w:val="0054323B"/>
  </w:style>
  <w:style w:type="character" w:customStyle="1" w:styleId="ZpatChar">
    <w:name w:val="Zápatí Char"/>
    <w:basedOn w:val="Standardnpsmoodstavce"/>
    <w:rsid w:val="0054323B"/>
  </w:style>
  <w:style w:type="paragraph" w:styleId="Zkladntext2">
    <w:name w:val="Body Text 2"/>
    <w:basedOn w:val="Normln"/>
    <w:unhideWhenUsed/>
    <w:rsid w:val="0054323B"/>
    <w:pPr>
      <w:spacing w:after="120" w:line="480" w:lineRule="auto"/>
    </w:pPr>
    <w:rPr>
      <w:sz w:val="20"/>
    </w:rPr>
  </w:style>
  <w:style w:type="character" w:customStyle="1" w:styleId="Zkladntext2Char">
    <w:name w:val="Základní text 2 Char"/>
    <w:basedOn w:val="Standardnpsmoodstavce"/>
    <w:rsid w:val="0054323B"/>
  </w:style>
  <w:style w:type="paragraph" w:customStyle="1" w:styleId="Styl2">
    <w:name w:val="Styl2"/>
    <w:basedOn w:val="Normln"/>
    <w:rsid w:val="0054323B"/>
    <w:pPr>
      <w:numPr>
        <w:numId w:val="33"/>
      </w:numPr>
      <w:spacing w:before="120"/>
      <w:jc w:val="both"/>
    </w:pPr>
    <w:rPr>
      <w:b/>
      <w:bCs/>
      <w:sz w:val="28"/>
    </w:rPr>
  </w:style>
  <w:style w:type="paragraph" w:customStyle="1" w:styleId="Styl3">
    <w:name w:val="Styl3"/>
    <w:basedOn w:val="Normln"/>
    <w:rsid w:val="0054323B"/>
    <w:pPr>
      <w:numPr>
        <w:ilvl w:val="1"/>
        <w:numId w:val="33"/>
      </w:numPr>
      <w:spacing w:before="120"/>
      <w:jc w:val="both"/>
    </w:pPr>
    <w:rPr>
      <w:b/>
      <w:bCs/>
    </w:rPr>
  </w:style>
  <w:style w:type="paragraph" w:customStyle="1" w:styleId="Tabulka">
    <w:name w:val="Tabulka"/>
    <w:basedOn w:val="Normln"/>
    <w:autoRedefine/>
    <w:rsid w:val="0054323B"/>
    <w:pPr>
      <w:spacing w:line="276" w:lineRule="auto"/>
      <w:jc w:val="center"/>
    </w:pPr>
    <w:rPr>
      <w:rFonts w:ascii="Palatino Linotype" w:hAnsi="Palatino Linotype" w:cs="Arial"/>
      <w:sz w:val="22"/>
      <w:szCs w:val="22"/>
    </w:rPr>
  </w:style>
  <w:style w:type="paragraph" w:customStyle="1" w:styleId="Odstavecseseznamem1">
    <w:name w:val="Odstavec se seznamem1"/>
    <w:basedOn w:val="Normln"/>
    <w:qFormat/>
    <w:rsid w:val="0054323B"/>
    <w:pPr>
      <w:spacing w:before="120" w:after="120" w:line="276" w:lineRule="auto"/>
      <w:ind w:left="720"/>
      <w:contextualSpacing/>
    </w:pPr>
    <w:rPr>
      <w:rFonts w:ascii="Calibri" w:hAnsi="Calibri"/>
      <w:noProof/>
      <w:color w:val="595959"/>
      <w:sz w:val="22"/>
      <w:szCs w:val="22"/>
      <w:lang w:eastAsia="en-US" w:bidi="en-US"/>
    </w:rPr>
  </w:style>
  <w:style w:type="paragraph" w:customStyle="1" w:styleId="listsmall">
    <w:name w:val="list_small"/>
    <w:basedOn w:val="Normln"/>
    <w:rsid w:val="0054323B"/>
    <w:pPr>
      <w:numPr>
        <w:numId w:val="34"/>
      </w:numPr>
      <w:jc w:val="both"/>
    </w:pPr>
    <w:rPr>
      <w:rFonts w:ascii="Arial" w:hAnsi="Arial"/>
      <w:sz w:val="20"/>
    </w:rPr>
  </w:style>
  <w:style w:type="paragraph" w:styleId="Rejstk1">
    <w:name w:val="index 1"/>
    <w:basedOn w:val="Normln"/>
    <w:next w:val="Normln"/>
    <w:autoRedefine/>
    <w:semiHidden/>
    <w:rsid w:val="0054323B"/>
    <w:pPr>
      <w:ind w:left="200" w:hanging="200"/>
    </w:pPr>
    <w:rPr>
      <w:rFonts w:ascii="Arial" w:hAnsi="Arial"/>
      <w:sz w:val="20"/>
    </w:rPr>
  </w:style>
  <w:style w:type="paragraph" w:customStyle="1" w:styleId="Style13">
    <w:name w:val="Style 13"/>
    <w:basedOn w:val="Normln"/>
    <w:rsid w:val="0054323B"/>
    <w:pPr>
      <w:autoSpaceDE w:val="0"/>
      <w:autoSpaceDN w:val="0"/>
      <w:ind w:right="72"/>
      <w:jc w:val="both"/>
    </w:pPr>
    <w:rPr>
      <w:rFonts w:ascii="Courier New" w:hAnsi="Courier New" w:cs="Courier New"/>
      <w:sz w:val="20"/>
    </w:rPr>
  </w:style>
  <w:style w:type="character" w:customStyle="1" w:styleId="CharacterStyle2">
    <w:name w:val="Character Style 2"/>
    <w:rsid w:val="0054323B"/>
    <w:rPr>
      <w:rFonts w:ascii="Courier New" w:hAnsi="Courier New"/>
      <w:sz w:val="20"/>
    </w:rPr>
  </w:style>
  <w:style w:type="paragraph" w:customStyle="1" w:styleId="Style3">
    <w:name w:val="Style 3"/>
    <w:basedOn w:val="Normln"/>
    <w:rsid w:val="0054323B"/>
    <w:pPr>
      <w:autoSpaceDE w:val="0"/>
      <w:autoSpaceDN w:val="0"/>
      <w:spacing w:before="144" w:line="182" w:lineRule="auto"/>
      <w:ind w:left="216"/>
    </w:pPr>
    <w:rPr>
      <w:rFonts w:ascii="Courier New" w:hAnsi="Courier New" w:cs="Courier New"/>
      <w:sz w:val="20"/>
    </w:rPr>
  </w:style>
  <w:style w:type="paragraph" w:styleId="Obsah2">
    <w:name w:val="toc 2"/>
    <w:basedOn w:val="Normln"/>
    <w:next w:val="Normln"/>
    <w:autoRedefine/>
    <w:semiHidden/>
    <w:unhideWhenUsed/>
    <w:rsid w:val="0054323B"/>
    <w:rPr>
      <w:rFonts w:ascii="Calibri" w:hAnsi="Calibri"/>
      <w:b/>
      <w:bCs/>
      <w:smallCaps/>
      <w:sz w:val="22"/>
      <w:szCs w:val="22"/>
    </w:rPr>
  </w:style>
  <w:style w:type="paragraph" w:styleId="Obsah3">
    <w:name w:val="toc 3"/>
    <w:basedOn w:val="Normln"/>
    <w:next w:val="Normln"/>
    <w:autoRedefine/>
    <w:semiHidden/>
    <w:unhideWhenUsed/>
    <w:rsid w:val="0054323B"/>
    <w:rPr>
      <w:rFonts w:ascii="Calibri" w:hAnsi="Calibri"/>
      <w:smallCaps/>
      <w:sz w:val="22"/>
      <w:szCs w:val="22"/>
    </w:rPr>
  </w:style>
  <w:style w:type="paragraph" w:styleId="Obsah4">
    <w:name w:val="toc 4"/>
    <w:basedOn w:val="Normln"/>
    <w:next w:val="Normln"/>
    <w:autoRedefine/>
    <w:semiHidden/>
    <w:unhideWhenUsed/>
    <w:rsid w:val="0054323B"/>
    <w:rPr>
      <w:rFonts w:ascii="Calibri" w:hAnsi="Calibri"/>
      <w:sz w:val="22"/>
      <w:szCs w:val="22"/>
    </w:rPr>
  </w:style>
  <w:style w:type="paragraph" w:styleId="Obsah5">
    <w:name w:val="toc 5"/>
    <w:basedOn w:val="Normln"/>
    <w:next w:val="Normln"/>
    <w:autoRedefine/>
    <w:semiHidden/>
    <w:unhideWhenUsed/>
    <w:rsid w:val="0054323B"/>
    <w:rPr>
      <w:rFonts w:ascii="Calibri" w:hAnsi="Calibri"/>
      <w:sz w:val="22"/>
      <w:szCs w:val="22"/>
    </w:rPr>
  </w:style>
  <w:style w:type="paragraph" w:styleId="Obsah6">
    <w:name w:val="toc 6"/>
    <w:basedOn w:val="Normln"/>
    <w:next w:val="Normln"/>
    <w:autoRedefine/>
    <w:semiHidden/>
    <w:unhideWhenUsed/>
    <w:rsid w:val="0054323B"/>
    <w:rPr>
      <w:rFonts w:ascii="Calibri" w:hAnsi="Calibri"/>
      <w:sz w:val="22"/>
      <w:szCs w:val="22"/>
    </w:rPr>
  </w:style>
  <w:style w:type="paragraph" w:styleId="Obsah7">
    <w:name w:val="toc 7"/>
    <w:basedOn w:val="Normln"/>
    <w:next w:val="Normln"/>
    <w:autoRedefine/>
    <w:semiHidden/>
    <w:unhideWhenUsed/>
    <w:rsid w:val="0054323B"/>
    <w:rPr>
      <w:rFonts w:ascii="Calibri" w:hAnsi="Calibri"/>
      <w:sz w:val="22"/>
      <w:szCs w:val="22"/>
    </w:rPr>
  </w:style>
  <w:style w:type="paragraph" w:styleId="Obsah8">
    <w:name w:val="toc 8"/>
    <w:basedOn w:val="Normln"/>
    <w:next w:val="Normln"/>
    <w:autoRedefine/>
    <w:semiHidden/>
    <w:unhideWhenUsed/>
    <w:rsid w:val="0054323B"/>
    <w:rPr>
      <w:rFonts w:ascii="Calibri" w:hAnsi="Calibri"/>
      <w:sz w:val="22"/>
      <w:szCs w:val="22"/>
    </w:rPr>
  </w:style>
  <w:style w:type="paragraph" w:styleId="Obsah9">
    <w:name w:val="toc 9"/>
    <w:basedOn w:val="Normln"/>
    <w:next w:val="Normln"/>
    <w:autoRedefine/>
    <w:semiHidden/>
    <w:unhideWhenUsed/>
    <w:rsid w:val="0054323B"/>
    <w:rPr>
      <w:rFonts w:ascii="Calibri" w:hAnsi="Calibri"/>
      <w:sz w:val="22"/>
      <w:szCs w:val="22"/>
    </w:rPr>
  </w:style>
  <w:style w:type="paragraph" w:styleId="Nadpisobsahu">
    <w:name w:val="TOC Heading"/>
    <w:basedOn w:val="Nadpis1"/>
    <w:next w:val="Normln"/>
    <w:qFormat/>
    <w:rsid w:val="0054323B"/>
    <w:pPr>
      <w:keepLines/>
      <w:overflowPunct/>
      <w:autoSpaceDE/>
      <w:autoSpaceDN/>
      <w:adjustRightInd/>
      <w:spacing w:before="480" w:line="276" w:lineRule="auto"/>
      <w:outlineLvl w:val="9"/>
    </w:pPr>
    <w:rPr>
      <w:rFonts w:ascii="Cambria" w:eastAsia="Times New Roman" w:hAnsi="Cambria"/>
      <w:bCs/>
      <w:color w:val="365F91"/>
      <w:sz w:val="28"/>
      <w:szCs w:val="28"/>
      <w:lang w:val="cs-CZ" w:eastAsia="en-US"/>
    </w:rPr>
  </w:style>
  <w:style w:type="character" w:customStyle="1" w:styleId="Nadpis4Char">
    <w:name w:val="Nadpis 4 Char"/>
    <w:rsid w:val="0054323B"/>
    <w:rPr>
      <w:rFonts w:ascii="NimbusSanNovTEE" w:hAnsi="NimbusSanNovTEE"/>
      <w:b/>
      <w:sz w:val="22"/>
      <w:lang w:val="en-GB"/>
    </w:rPr>
  </w:style>
  <w:style w:type="character" w:customStyle="1" w:styleId="Nadpis5Char">
    <w:name w:val="Nadpis 5 Char"/>
    <w:rsid w:val="0054323B"/>
    <w:rPr>
      <w:rFonts w:ascii="Arial" w:hAnsi="Arial"/>
      <w:sz w:val="22"/>
    </w:rPr>
  </w:style>
  <w:style w:type="paragraph" w:customStyle="1" w:styleId="ListParagraph1">
    <w:name w:val="List Paragraph1"/>
    <w:basedOn w:val="Normln"/>
    <w:qFormat/>
    <w:rsid w:val="0054323B"/>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character" w:customStyle="1" w:styleId="platne1">
    <w:name w:val="platne1"/>
    <w:basedOn w:val="Standardnpsmoodstavce"/>
    <w:rsid w:val="0054323B"/>
  </w:style>
  <w:style w:type="character" w:customStyle="1" w:styleId="Nadpis2Char">
    <w:name w:val="Nadpis 2 Char"/>
    <w:aliases w:val="Podkapitola1 Char,hlavicka Char,l2 Char,h2 Char,list2 Char,head2 Char,G2 Char,PA Major Section Char,hlavní odstavec Char,Nadpis 21 Char,Podkapitola1 Char1,hlavicka Char1,l2 Char1,h2 Char1,list2 Char1,head2 Char1,G2 Char1,Nadpis 21 Char1"/>
    <w:rsid w:val="0054323B"/>
    <w:rPr>
      <w:sz w:val="24"/>
    </w:rPr>
  </w:style>
  <w:style w:type="paragraph" w:styleId="Zkladntextodsazen2">
    <w:name w:val="Body Text Indent 2"/>
    <w:basedOn w:val="Normln"/>
    <w:unhideWhenUsed/>
    <w:rsid w:val="0054323B"/>
    <w:pPr>
      <w:spacing w:after="120" w:line="480" w:lineRule="auto"/>
      <w:ind w:left="283"/>
    </w:pPr>
    <w:rPr>
      <w:sz w:val="20"/>
    </w:rPr>
  </w:style>
  <w:style w:type="character" w:customStyle="1" w:styleId="Zkladntextodsazen2Char">
    <w:name w:val="Základní text odsazený 2 Char"/>
    <w:basedOn w:val="Standardnpsmoodstavce"/>
    <w:rsid w:val="0054323B"/>
  </w:style>
  <w:style w:type="paragraph" w:styleId="Prosttext">
    <w:name w:val="Plain Text"/>
    <w:basedOn w:val="Normln"/>
    <w:semiHidden/>
    <w:unhideWhenUsed/>
    <w:rsid w:val="0054323B"/>
    <w:rPr>
      <w:rFonts w:ascii="Consolas" w:eastAsia="Calibri" w:hAnsi="Consolas"/>
      <w:sz w:val="21"/>
      <w:szCs w:val="21"/>
      <w:lang w:eastAsia="en-US"/>
    </w:rPr>
  </w:style>
  <w:style w:type="character" w:customStyle="1" w:styleId="ProsttextChar">
    <w:name w:val="Prostý text Char"/>
    <w:semiHidden/>
    <w:rsid w:val="0054323B"/>
    <w:rPr>
      <w:rFonts w:ascii="Consolas" w:eastAsia="Calibri" w:hAnsi="Consolas"/>
      <w:sz w:val="21"/>
      <w:szCs w:val="21"/>
      <w:lang w:eastAsia="en-US"/>
    </w:rPr>
  </w:style>
  <w:style w:type="paragraph" w:customStyle="1" w:styleId="1GleissUeberschriftA">
    <w:name w:val="1. Gleiss Ueberschrift A."/>
    <w:basedOn w:val="Normln"/>
    <w:next w:val="Normln"/>
    <w:rsid w:val="0054323B"/>
    <w:pPr>
      <w:keepNext/>
      <w:tabs>
        <w:tab w:val="num" w:pos="567"/>
      </w:tabs>
      <w:spacing w:before="720" w:after="360" w:line="340" w:lineRule="atLeast"/>
      <w:ind w:left="567" w:hanging="567"/>
      <w:jc w:val="center"/>
      <w:outlineLvl w:val="0"/>
    </w:pPr>
    <w:rPr>
      <w:b/>
      <w:lang w:eastAsia="de-DE"/>
    </w:rPr>
  </w:style>
  <w:style w:type="paragraph" w:customStyle="1" w:styleId="2GleissUeberschriftI">
    <w:name w:val="2. Gleiss Ueberschrift I."/>
    <w:basedOn w:val="Normln"/>
    <w:next w:val="Normln"/>
    <w:rsid w:val="0054323B"/>
    <w:pPr>
      <w:keepNext/>
      <w:tabs>
        <w:tab w:val="num" w:pos="567"/>
      </w:tabs>
      <w:spacing w:before="480" w:after="240" w:line="340" w:lineRule="atLeast"/>
      <w:ind w:left="567" w:hanging="567"/>
      <w:outlineLvl w:val="1"/>
    </w:pPr>
    <w:rPr>
      <w:b/>
      <w:lang w:eastAsia="de-DE"/>
    </w:rPr>
  </w:style>
  <w:style w:type="paragraph" w:customStyle="1" w:styleId="3GleissUeberschrift1">
    <w:name w:val="3. Gleiss Ueberschrift 1."/>
    <w:basedOn w:val="Normln"/>
    <w:next w:val="Normln"/>
    <w:rsid w:val="0054323B"/>
    <w:pPr>
      <w:keepNext/>
      <w:tabs>
        <w:tab w:val="num" w:pos="567"/>
      </w:tabs>
      <w:spacing w:before="240" w:after="240" w:line="340" w:lineRule="atLeast"/>
      <w:ind w:left="567" w:hanging="567"/>
      <w:jc w:val="both"/>
      <w:outlineLvl w:val="2"/>
    </w:pPr>
    <w:rPr>
      <w:b/>
      <w:lang w:eastAsia="de-DE"/>
    </w:rPr>
  </w:style>
  <w:style w:type="paragraph" w:customStyle="1" w:styleId="4GleissUeberschrift11">
    <w:name w:val="4. Gleiss Ueberschrift 1.1"/>
    <w:basedOn w:val="Normln"/>
    <w:next w:val="Normln"/>
    <w:rsid w:val="0054323B"/>
    <w:pPr>
      <w:keepNext/>
      <w:tabs>
        <w:tab w:val="num" w:pos="567"/>
      </w:tabs>
      <w:spacing w:before="120" w:after="240" w:line="340" w:lineRule="atLeast"/>
      <w:ind w:left="567" w:hanging="567"/>
      <w:jc w:val="both"/>
      <w:outlineLvl w:val="3"/>
    </w:pPr>
    <w:rPr>
      <w:lang w:eastAsia="de-DE"/>
    </w:rPr>
  </w:style>
  <w:style w:type="paragraph" w:customStyle="1" w:styleId="5GleissUeberschrifta">
    <w:name w:val="5. Gleiss Ueberschrift a."/>
    <w:basedOn w:val="Normln"/>
    <w:next w:val="Normln"/>
    <w:rsid w:val="0054323B"/>
    <w:pPr>
      <w:keepNext/>
      <w:tabs>
        <w:tab w:val="num" w:pos="1134"/>
      </w:tabs>
      <w:spacing w:before="120" w:after="240" w:line="340" w:lineRule="atLeast"/>
      <w:ind w:left="1134" w:hanging="567"/>
      <w:jc w:val="both"/>
      <w:outlineLvl w:val="4"/>
    </w:pPr>
    <w:rPr>
      <w:lang w:eastAsia="de-DE"/>
    </w:rPr>
  </w:style>
  <w:style w:type="paragraph" w:customStyle="1" w:styleId="6GleissUeberschriftaa">
    <w:name w:val="6. Gleiss Ueberschrift aa."/>
    <w:basedOn w:val="Normln"/>
    <w:next w:val="Normln"/>
    <w:rsid w:val="0054323B"/>
    <w:pPr>
      <w:keepNext/>
      <w:tabs>
        <w:tab w:val="num" w:pos="1701"/>
      </w:tabs>
      <w:spacing w:after="240" w:line="340" w:lineRule="atLeast"/>
      <w:ind w:left="1701" w:hanging="567"/>
      <w:jc w:val="both"/>
      <w:outlineLvl w:val="5"/>
    </w:pPr>
    <w:rPr>
      <w:lang w:eastAsia="de-DE"/>
    </w:rPr>
  </w:style>
  <w:style w:type="paragraph" w:customStyle="1" w:styleId="7GleissUeberschrift1">
    <w:name w:val="7. Gleiss Ueberschrift (1)"/>
    <w:basedOn w:val="Normln"/>
    <w:next w:val="Normln"/>
    <w:rsid w:val="0054323B"/>
    <w:pPr>
      <w:keepNext/>
      <w:tabs>
        <w:tab w:val="num" w:pos="2268"/>
      </w:tabs>
      <w:spacing w:after="240" w:line="340" w:lineRule="atLeast"/>
      <w:ind w:left="2268" w:hanging="567"/>
      <w:jc w:val="both"/>
      <w:outlineLvl w:val="6"/>
    </w:pPr>
    <w:rPr>
      <w:lang w:eastAsia="de-DE"/>
    </w:rPr>
  </w:style>
  <w:style w:type="paragraph" w:customStyle="1" w:styleId="8GleissUeberschrifta">
    <w:name w:val="8. Gleiss Ueberschrift (a)"/>
    <w:basedOn w:val="Normln"/>
    <w:next w:val="Normln"/>
    <w:rsid w:val="0054323B"/>
    <w:pPr>
      <w:keepNext/>
      <w:tabs>
        <w:tab w:val="num" w:pos="2835"/>
      </w:tabs>
      <w:spacing w:after="240" w:line="340" w:lineRule="atLeast"/>
      <w:ind w:left="2835" w:hanging="567"/>
      <w:jc w:val="both"/>
      <w:outlineLvl w:val="7"/>
    </w:pPr>
    <w:rPr>
      <w:lang w:eastAsia="de-DE"/>
    </w:rPr>
  </w:style>
  <w:style w:type="paragraph" w:customStyle="1" w:styleId="9GleissUeberschriftaa">
    <w:name w:val="9. Gleiss Ueberschrift (aa)"/>
    <w:basedOn w:val="Normln"/>
    <w:next w:val="Normln"/>
    <w:rsid w:val="0054323B"/>
    <w:pPr>
      <w:keepNext/>
      <w:tabs>
        <w:tab w:val="num" w:pos="3402"/>
      </w:tabs>
      <w:spacing w:after="240" w:line="340" w:lineRule="atLeast"/>
      <w:ind w:left="3402" w:hanging="567"/>
      <w:jc w:val="both"/>
      <w:outlineLvl w:val="8"/>
    </w:pPr>
    <w:rPr>
      <w:lang w:eastAsia="de-DE"/>
    </w:rPr>
  </w:style>
  <w:style w:type="paragraph" w:customStyle="1" w:styleId="Odrky1">
    <w:name w:val="Odrážky 1"/>
    <w:basedOn w:val="Zkladntext"/>
    <w:rsid w:val="0054323B"/>
    <w:pPr>
      <w:overflowPunct w:val="0"/>
      <w:autoSpaceDE w:val="0"/>
      <w:autoSpaceDN w:val="0"/>
      <w:adjustRightInd w:val="0"/>
      <w:ind w:left="1425" w:hanging="360"/>
      <w:textAlignment w:val="baseline"/>
    </w:pPr>
    <w:rPr>
      <w:rFonts w:ascii="Arial" w:hAnsi="Arial" w:cs="Arial"/>
      <w:lang w:eastAsia="x-none"/>
    </w:rPr>
  </w:style>
  <w:style w:type="paragraph" w:styleId="Titulek">
    <w:name w:val="caption"/>
    <w:basedOn w:val="Normln"/>
    <w:next w:val="Normln"/>
    <w:qFormat/>
    <w:rsid w:val="0054323B"/>
    <w:pPr>
      <w:keepNext/>
      <w:jc w:val="both"/>
    </w:pPr>
    <w:rPr>
      <w:rFonts w:ascii="Tahoma" w:hAnsi="Tahoma" w:cs="Tahoma"/>
      <w:b/>
      <w:bCs/>
      <w:i/>
      <w:color w:val="000000"/>
      <w:sz w:val="16"/>
      <w:szCs w:val="16"/>
    </w:rPr>
  </w:style>
  <w:style w:type="paragraph" w:customStyle="1" w:styleId="StylTitulekZarovnatdobloku">
    <w:name w:val="Styl Titulek + Zarovnat do bloku"/>
    <w:basedOn w:val="Titulek"/>
    <w:rsid w:val="0054323B"/>
  </w:style>
  <w:style w:type="paragraph" w:customStyle="1" w:styleId="ACNormln">
    <w:name w:val="AC Normální"/>
    <w:basedOn w:val="Normln"/>
    <w:qFormat/>
    <w:rsid w:val="0054323B"/>
    <w:pPr>
      <w:spacing w:before="60" w:after="60" w:line="288" w:lineRule="auto"/>
      <w:jc w:val="both"/>
    </w:pPr>
    <w:rPr>
      <w:rFonts w:ascii="Tahoma" w:hAnsi="Tahoma" w:cs="Tahoma"/>
      <w:color w:val="000000"/>
      <w:sz w:val="22"/>
      <w:szCs w:val="22"/>
    </w:rPr>
  </w:style>
  <w:style w:type="character" w:customStyle="1" w:styleId="ACNormlnChar">
    <w:name w:val="AC Normální Char"/>
    <w:locked/>
    <w:rsid w:val="0054323B"/>
    <w:rPr>
      <w:rFonts w:ascii="Tahoma" w:hAnsi="Tahoma" w:cs="Tahoma"/>
      <w:color w:val="000000"/>
      <w:sz w:val="22"/>
      <w:szCs w:val="22"/>
    </w:rPr>
  </w:style>
  <w:style w:type="paragraph" w:customStyle="1" w:styleId="xl38">
    <w:name w:val="xl38"/>
    <w:basedOn w:val="Normln"/>
    <w:rsid w:val="0054323B"/>
    <w:pPr>
      <w:pBdr>
        <w:left w:val="single" w:sz="4" w:space="0" w:color="auto"/>
        <w:bottom w:val="single" w:sz="8" w:space="0" w:color="auto"/>
      </w:pBdr>
      <w:spacing w:before="100" w:beforeAutospacing="1" w:after="100" w:afterAutospacing="1"/>
      <w:textAlignment w:val="center"/>
    </w:pPr>
    <w:rPr>
      <w:sz w:val="22"/>
      <w:szCs w:val="22"/>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rsid w:val="0054323B"/>
    <w:rPr>
      <w:b/>
      <w:sz w:val="24"/>
    </w:rPr>
  </w:style>
  <w:style w:type="character" w:customStyle="1" w:styleId="ZkladntextChar">
    <w:name w:val="Základní text Char"/>
    <w:rsid w:val="0054323B"/>
    <w:rPr>
      <w:sz w:val="24"/>
    </w:rPr>
  </w:style>
  <w:style w:type="character" w:customStyle="1" w:styleId="NzevChar">
    <w:name w:val="Název Char"/>
    <w:rsid w:val="0054323B"/>
    <w:rPr>
      <w:rFonts w:ascii="Arial" w:hAnsi="Arial" w:cs="Arial"/>
      <w:b/>
      <w:bCs/>
      <w:kern w:val="28"/>
      <w:sz w:val="32"/>
      <w:szCs w:val="32"/>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rsid w:val="0054323B"/>
    <w:rPr>
      <w:sz w:val="28"/>
    </w:rPr>
  </w:style>
  <w:style w:type="paragraph" w:customStyle="1" w:styleId="Smlouva-eslo">
    <w:name w:val="Smlouva-eíslo"/>
    <w:basedOn w:val="Normln"/>
    <w:rsid w:val="0054323B"/>
    <w:pPr>
      <w:spacing w:before="120" w:line="240" w:lineRule="atLeast"/>
      <w:jc w:val="both"/>
    </w:pPr>
  </w:style>
  <w:style w:type="paragraph" w:customStyle="1" w:styleId="Smlouva-slo0">
    <w:name w:val="Smlouva-èíslo"/>
    <w:basedOn w:val="Normln"/>
    <w:rsid w:val="0054323B"/>
    <w:pPr>
      <w:spacing w:before="120" w:line="240" w:lineRule="atLeast"/>
      <w:jc w:val="both"/>
    </w:pPr>
  </w:style>
  <w:style w:type="paragraph" w:customStyle="1" w:styleId="Smlouva3">
    <w:name w:val="Smlouva3"/>
    <w:basedOn w:val="Normln"/>
    <w:rsid w:val="0054323B"/>
    <w:pPr>
      <w:spacing w:before="120"/>
      <w:jc w:val="both"/>
    </w:pPr>
    <w:rPr>
      <w:snapToGrid w:val="0"/>
    </w:rPr>
  </w:style>
  <w:style w:type="paragraph" w:customStyle="1" w:styleId="dajeOSmluvnStran">
    <w:name w:val="ÚdajeOSmluvníStraně"/>
    <w:basedOn w:val="Normln"/>
    <w:rsid w:val="0054323B"/>
    <w:pPr>
      <w:numPr>
        <w:ilvl w:val="12"/>
      </w:numPr>
      <w:ind w:left="357"/>
    </w:pPr>
  </w:style>
  <w:style w:type="character" w:customStyle="1" w:styleId="PodtitulChar">
    <w:name w:val="Podtitul Char"/>
    <w:rsid w:val="0054323B"/>
    <w:rPr>
      <w:b/>
      <w:color w:val="000000"/>
      <w:sz w:val="28"/>
    </w:rPr>
  </w:style>
  <w:style w:type="paragraph" w:customStyle="1" w:styleId="Normln0">
    <w:name w:val="Norm‡ln’"/>
    <w:rsid w:val="0054323B"/>
    <w:rPr>
      <w:rFonts w:ascii="Times New Roman" w:eastAsia="Times New Roman" w:hAnsi="Times New Roman"/>
      <w:sz w:val="24"/>
      <w:szCs w:val="24"/>
    </w:rPr>
  </w:style>
  <w:style w:type="paragraph" w:customStyle="1" w:styleId="JVS2">
    <w:name w:val="JVS_2"/>
    <w:basedOn w:val="Normln"/>
    <w:rsid w:val="0054323B"/>
    <w:pPr>
      <w:tabs>
        <w:tab w:val="left" w:pos="1440"/>
      </w:tabs>
      <w:spacing w:line="360" w:lineRule="auto"/>
    </w:pPr>
    <w:rPr>
      <w:rFonts w:ascii="Arial" w:hAnsi="Arial" w:cs="Arial"/>
      <w:b/>
      <w:bCs/>
      <w:kern w:val="32"/>
      <w:szCs w:val="32"/>
    </w:rPr>
  </w:style>
  <w:style w:type="paragraph" w:customStyle="1" w:styleId="Import16">
    <w:name w:val="Import 16"/>
    <w:basedOn w:val="Normln"/>
    <w:rsid w:val="0054323B"/>
    <w:pPr>
      <w:tabs>
        <w:tab w:val="left" w:pos="864"/>
      </w:tabs>
      <w:autoSpaceDE w:val="0"/>
      <w:autoSpaceDN w:val="0"/>
      <w:adjustRightInd w:val="0"/>
      <w:ind w:hanging="144"/>
    </w:pPr>
    <w:rPr>
      <w:rFonts w:ascii="Courier New" w:hAnsi="Courier New" w:cs="Courier New"/>
    </w:rPr>
  </w:style>
  <w:style w:type="paragraph" w:customStyle="1" w:styleId="Import5">
    <w:name w:val="Import 5"/>
    <w:basedOn w:val="Normln"/>
    <w:rsid w:val="0054323B"/>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54323B"/>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character" w:styleId="Sledovanodkaz">
    <w:name w:val="FollowedHyperlink"/>
    <w:rsid w:val="0054323B"/>
    <w:rPr>
      <w:color w:val="800080"/>
      <w:u w:val="single"/>
    </w:rPr>
  </w:style>
  <w:style w:type="paragraph" w:customStyle="1" w:styleId="xl24">
    <w:name w:val="xl24"/>
    <w:basedOn w:val="Normln"/>
    <w:rsid w:val="0054323B"/>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rsid w:val="0054323B"/>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rsid w:val="0054323B"/>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rsid w:val="0054323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rsid w:val="0054323B"/>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rsid w:val="0054323B"/>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rsid w:val="0054323B"/>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rsid w:val="0054323B"/>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54323B"/>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54323B"/>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54323B"/>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54323B"/>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54323B"/>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54323B"/>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9">
    <w:name w:val="xl39"/>
    <w:basedOn w:val="Normln"/>
    <w:rsid w:val="0054323B"/>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54323B"/>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54323B"/>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54323B"/>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54323B"/>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54323B"/>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54323B"/>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54323B"/>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54323B"/>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54323B"/>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54323B"/>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54323B"/>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54323B"/>
    <w:pPr>
      <w:keepNext/>
      <w:tabs>
        <w:tab w:val="clear" w:pos="4536"/>
        <w:tab w:val="clear" w:pos="9072"/>
      </w:tabs>
      <w:spacing w:before="480"/>
      <w:jc w:val="center"/>
    </w:pPr>
    <w:rPr>
      <w:b/>
      <w:bCs/>
      <w:sz w:val="32"/>
      <w:lang w:val="cs-CZ"/>
    </w:rPr>
  </w:style>
  <w:style w:type="paragraph" w:customStyle="1" w:styleId="slovanPododstavecSmlouvy">
    <w:name w:val="ČíslovanýPododstavecSmlouvy"/>
    <w:basedOn w:val="Zkladntext"/>
    <w:rsid w:val="0054323B"/>
    <w:pPr>
      <w:numPr>
        <w:numId w:val="35"/>
      </w:numPr>
      <w:tabs>
        <w:tab w:val="left" w:pos="284"/>
        <w:tab w:val="left" w:pos="1260"/>
        <w:tab w:val="left" w:pos="1980"/>
        <w:tab w:val="left" w:pos="3960"/>
      </w:tabs>
    </w:pPr>
    <w:rPr>
      <w:lang w:eastAsia="x-none"/>
    </w:rPr>
  </w:style>
  <w:style w:type="paragraph" w:customStyle="1" w:styleId="slovn">
    <w:name w:val="Číslování"/>
    <w:basedOn w:val="Smlouva3"/>
    <w:rsid w:val="0054323B"/>
    <w:pPr>
      <w:widowControl/>
    </w:pPr>
    <w:rPr>
      <w:snapToGrid/>
    </w:rPr>
  </w:style>
  <w:style w:type="paragraph" w:styleId="Textpoznpodarou">
    <w:name w:val="footnote text"/>
    <w:aliases w:val="fn"/>
    <w:basedOn w:val="Normln"/>
    <w:link w:val="TextpoznpodarouChar"/>
    <w:rsid w:val="0054323B"/>
    <w:pPr>
      <w:jc w:val="both"/>
    </w:pPr>
    <w:rPr>
      <w:rFonts w:ascii="Calibri" w:eastAsia="Calibri" w:hAnsi="Calibri"/>
      <w:sz w:val="20"/>
    </w:rPr>
  </w:style>
  <w:style w:type="character" w:customStyle="1" w:styleId="TextpoznpodarouChar">
    <w:name w:val="Text pozn. pod čarou Char"/>
    <w:aliases w:val="fn Char"/>
    <w:link w:val="Textpoznpodarou"/>
    <w:rsid w:val="0054323B"/>
    <w:rPr>
      <w:lang w:val="cs-CZ" w:eastAsia="cs-CZ" w:bidi="ar-SA"/>
    </w:rPr>
  </w:style>
  <w:style w:type="table" w:styleId="Mkatabulky">
    <w:name w:val="Table Grid"/>
    <w:basedOn w:val="Normlntabulka"/>
    <w:rsid w:val="005432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mlouva-slo1">
    <w:name w:val="smlouva-slo"/>
    <w:basedOn w:val="Normln"/>
    <w:rsid w:val="0054323B"/>
    <w:pPr>
      <w:spacing w:before="100" w:beforeAutospacing="1" w:after="100" w:afterAutospacing="1"/>
    </w:pPr>
  </w:style>
  <w:style w:type="paragraph" w:customStyle="1" w:styleId="PVTrove2slovanodstavce">
    <w:name w:val="PVT úroveň 2 číslované odstavce"/>
    <w:basedOn w:val="Normln"/>
    <w:rsid w:val="0054323B"/>
    <w:pPr>
      <w:spacing w:after="120"/>
      <w:jc w:val="both"/>
      <w:outlineLvl w:val="1"/>
    </w:pPr>
  </w:style>
  <w:style w:type="paragraph" w:customStyle="1" w:styleId="SmluvnStrana">
    <w:name w:val="SmluvníStrana"/>
    <w:basedOn w:val="Normln"/>
    <w:next w:val="Normln"/>
    <w:rsid w:val="0054323B"/>
    <w:pPr>
      <w:tabs>
        <w:tab w:val="num" w:pos="0"/>
      </w:tabs>
      <w:ind w:left="357" w:hanging="357"/>
    </w:pPr>
    <w:rPr>
      <w:b/>
    </w:rPr>
  </w:style>
  <w:style w:type="paragraph" w:customStyle="1" w:styleId="Poznmka">
    <w:name w:val="Poznámka"/>
    <w:basedOn w:val="Normln"/>
    <w:rsid w:val="0054323B"/>
    <w:rPr>
      <w:color w:val="666699"/>
    </w:rPr>
  </w:style>
  <w:style w:type="paragraph" w:customStyle="1" w:styleId="Seznamslovan">
    <w:name w:val="Seznam číslovaný"/>
    <w:basedOn w:val="Normln"/>
    <w:rsid w:val="0054323B"/>
    <w:pPr>
      <w:numPr>
        <w:numId w:val="36"/>
      </w:numPr>
    </w:pPr>
  </w:style>
  <w:style w:type="paragraph" w:customStyle="1" w:styleId="Standard">
    <w:name w:val="Standard"/>
    <w:rsid w:val="0054323B"/>
    <w:pPr>
      <w:suppressAutoHyphens/>
      <w:autoSpaceDN w:val="0"/>
      <w:textAlignment w:val="baseline"/>
    </w:pPr>
    <w:rPr>
      <w:rFonts w:ascii="Arial" w:eastAsia="Times New Roman" w:hAnsi="Arial"/>
      <w:kern w:val="3"/>
      <w:sz w:val="22"/>
    </w:rPr>
  </w:style>
  <w:style w:type="paragraph" w:customStyle="1" w:styleId="Heading">
    <w:name w:val="Heading"/>
    <w:basedOn w:val="Standard"/>
    <w:next w:val="Textbody"/>
    <w:rsid w:val="0054323B"/>
    <w:pPr>
      <w:keepNext/>
      <w:spacing w:before="240" w:after="120"/>
    </w:pPr>
    <w:rPr>
      <w:rFonts w:eastAsia="Lucida Sans Unicode" w:cs="Tahoma"/>
      <w:sz w:val="28"/>
      <w:szCs w:val="28"/>
    </w:rPr>
  </w:style>
  <w:style w:type="paragraph" w:customStyle="1" w:styleId="Textbody">
    <w:name w:val="Text body"/>
    <w:basedOn w:val="Standard"/>
    <w:rsid w:val="0054323B"/>
    <w:pPr>
      <w:spacing w:before="120"/>
      <w:ind w:left="567" w:hanging="567"/>
      <w:jc w:val="both"/>
    </w:pPr>
  </w:style>
  <w:style w:type="paragraph" w:styleId="Seznam">
    <w:name w:val="List"/>
    <w:basedOn w:val="Textbody"/>
    <w:rsid w:val="0054323B"/>
    <w:rPr>
      <w:rFonts w:cs="Tahoma"/>
    </w:rPr>
  </w:style>
  <w:style w:type="paragraph" w:customStyle="1" w:styleId="Caption1">
    <w:name w:val="Caption1"/>
    <w:basedOn w:val="Standard"/>
    <w:rsid w:val="0054323B"/>
    <w:pPr>
      <w:suppressLineNumbers/>
      <w:spacing w:before="120" w:after="120"/>
    </w:pPr>
    <w:rPr>
      <w:rFonts w:cs="Tahoma"/>
      <w:i/>
      <w:iCs/>
      <w:sz w:val="24"/>
      <w:szCs w:val="24"/>
    </w:rPr>
  </w:style>
  <w:style w:type="paragraph" w:customStyle="1" w:styleId="Index">
    <w:name w:val="Index"/>
    <w:basedOn w:val="Standard"/>
    <w:rsid w:val="0054323B"/>
    <w:pPr>
      <w:suppressLineNumbers/>
    </w:pPr>
    <w:rPr>
      <w:rFonts w:cs="Tahoma"/>
    </w:rPr>
  </w:style>
  <w:style w:type="paragraph" w:customStyle="1" w:styleId="Heading11">
    <w:name w:val="Heading 11"/>
    <w:basedOn w:val="Standard"/>
    <w:next w:val="Standard"/>
    <w:rsid w:val="0054323B"/>
    <w:pPr>
      <w:keepNext/>
      <w:outlineLvl w:val="0"/>
    </w:pPr>
    <w:rPr>
      <w:rFonts w:ascii="Times New Roman" w:hAnsi="Times New Roman"/>
      <w:sz w:val="28"/>
    </w:rPr>
  </w:style>
  <w:style w:type="paragraph" w:customStyle="1" w:styleId="Heading21">
    <w:name w:val="Heading 21"/>
    <w:basedOn w:val="Standard"/>
    <w:next w:val="Standard"/>
    <w:rsid w:val="0054323B"/>
    <w:pPr>
      <w:keepNext/>
      <w:jc w:val="center"/>
      <w:outlineLvl w:val="1"/>
    </w:pPr>
    <w:rPr>
      <w:sz w:val="24"/>
      <w:lang w:val="en-GB"/>
    </w:rPr>
  </w:style>
  <w:style w:type="paragraph" w:customStyle="1" w:styleId="Heading31">
    <w:name w:val="Heading 31"/>
    <w:basedOn w:val="Standard"/>
    <w:next w:val="Standard"/>
    <w:rsid w:val="0054323B"/>
    <w:pPr>
      <w:keepNext/>
      <w:ind w:firstLine="567"/>
      <w:jc w:val="center"/>
      <w:outlineLvl w:val="2"/>
    </w:pPr>
    <w:rPr>
      <w:b/>
      <w:sz w:val="32"/>
    </w:rPr>
  </w:style>
  <w:style w:type="paragraph" w:customStyle="1" w:styleId="Heading41">
    <w:name w:val="Heading 41"/>
    <w:basedOn w:val="Standard"/>
    <w:next w:val="Standard"/>
    <w:rsid w:val="0054323B"/>
    <w:pPr>
      <w:keepNext/>
      <w:jc w:val="center"/>
      <w:outlineLvl w:val="3"/>
    </w:pPr>
    <w:rPr>
      <w:b/>
      <w:sz w:val="24"/>
    </w:rPr>
  </w:style>
  <w:style w:type="paragraph" w:customStyle="1" w:styleId="Heading51">
    <w:name w:val="Heading 51"/>
    <w:basedOn w:val="Standard"/>
    <w:next w:val="Standard"/>
    <w:rsid w:val="0054323B"/>
    <w:pPr>
      <w:keepNext/>
      <w:spacing w:before="120"/>
      <w:ind w:left="567" w:hanging="567"/>
      <w:jc w:val="both"/>
      <w:outlineLvl w:val="4"/>
    </w:pPr>
    <w:rPr>
      <w:u w:val="single"/>
    </w:rPr>
  </w:style>
  <w:style w:type="paragraph" w:customStyle="1" w:styleId="Heading61">
    <w:name w:val="Heading 61"/>
    <w:basedOn w:val="Standard"/>
    <w:next w:val="Standard"/>
    <w:rsid w:val="0054323B"/>
    <w:pPr>
      <w:keepNext/>
      <w:ind w:firstLine="567"/>
      <w:jc w:val="center"/>
      <w:outlineLvl w:val="5"/>
    </w:pPr>
    <w:rPr>
      <w:b/>
      <w:sz w:val="24"/>
    </w:rPr>
  </w:style>
  <w:style w:type="paragraph" w:customStyle="1" w:styleId="Heading71">
    <w:name w:val="Heading 71"/>
    <w:basedOn w:val="Standard"/>
    <w:next w:val="Standard"/>
    <w:rsid w:val="0054323B"/>
    <w:pPr>
      <w:keepNext/>
      <w:jc w:val="center"/>
      <w:outlineLvl w:val="6"/>
    </w:pPr>
    <w:rPr>
      <w:rFonts w:ascii="Times New Roman" w:hAnsi="Times New Roman"/>
      <w:b/>
      <w:color w:val="FF0000"/>
      <w:sz w:val="32"/>
      <w:lang w:val="en-US"/>
    </w:rPr>
  </w:style>
  <w:style w:type="paragraph" w:customStyle="1" w:styleId="Heading81">
    <w:name w:val="Heading 81"/>
    <w:basedOn w:val="Standard"/>
    <w:next w:val="Standard"/>
    <w:rsid w:val="0054323B"/>
    <w:pPr>
      <w:keepNext/>
      <w:jc w:val="center"/>
      <w:outlineLvl w:val="7"/>
    </w:pPr>
    <w:rPr>
      <w:rFonts w:ascii="Times New Roman" w:hAnsi="Times New Roman"/>
      <w:b/>
      <w:color w:val="FF0000"/>
      <w:sz w:val="32"/>
      <w:u w:val="single"/>
      <w:lang w:val="en-US"/>
    </w:rPr>
  </w:style>
  <w:style w:type="paragraph" w:customStyle="1" w:styleId="Heading91">
    <w:name w:val="Heading 91"/>
    <w:basedOn w:val="Standard"/>
    <w:next w:val="Standard"/>
    <w:rsid w:val="0054323B"/>
    <w:pPr>
      <w:keepNext/>
      <w:ind w:right="112"/>
      <w:jc w:val="right"/>
      <w:outlineLvl w:val="8"/>
    </w:pPr>
    <w:rPr>
      <w:rFonts w:ascii="Times New Roman" w:hAnsi="Times New Roman"/>
      <w:b/>
      <w:color w:val="FF0000"/>
      <w:lang w:val="en-US"/>
    </w:rPr>
  </w:style>
  <w:style w:type="paragraph" w:customStyle="1" w:styleId="Header1">
    <w:name w:val="Header1"/>
    <w:basedOn w:val="Standard"/>
    <w:rsid w:val="0054323B"/>
    <w:pPr>
      <w:tabs>
        <w:tab w:val="center" w:pos="5103"/>
        <w:tab w:val="right" w:pos="9639"/>
      </w:tabs>
      <w:ind w:left="567" w:hanging="567"/>
      <w:jc w:val="right"/>
    </w:pPr>
    <w:rPr>
      <w:b/>
      <w:sz w:val="24"/>
      <w:lang w:val="en-GB"/>
    </w:rPr>
  </w:style>
  <w:style w:type="paragraph" w:customStyle="1" w:styleId="Footer1">
    <w:name w:val="Footer1"/>
    <w:basedOn w:val="Standard"/>
    <w:rsid w:val="0054323B"/>
    <w:pPr>
      <w:tabs>
        <w:tab w:val="center" w:pos="5103"/>
        <w:tab w:val="right" w:pos="9639"/>
      </w:tabs>
      <w:spacing w:before="120"/>
      <w:ind w:left="567" w:hanging="567"/>
      <w:jc w:val="both"/>
    </w:pPr>
    <w:rPr>
      <w:lang w:val="en-GB"/>
    </w:rPr>
  </w:style>
  <w:style w:type="paragraph" w:customStyle="1" w:styleId="Bold">
    <w:name w:val="Bold"/>
    <w:basedOn w:val="Header1"/>
    <w:rsid w:val="0054323B"/>
    <w:pPr>
      <w:jc w:val="center"/>
    </w:pPr>
    <w:rPr>
      <w:lang w:val="cs-CZ"/>
    </w:rPr>
  </w:style>
  <w:style w:type="paragraph" w:customStyle="1" w:styleId="lnek">
    <w:name w:val="Článek"/>
    <w:basedOn w:val="Standard"/>
    <w:rsid w:val="0054323B"/>
    <w:pPr>
      <w:spacing w:before="240" w:after="120"/>
      <w:ind w:left="680" w:hanging="680"/>
      <w:jc w:val="both"/>
    </w:pPr>
    <w:rPr>
      <w:b/>
      <w:sz w:val="24"/>
    </w:rPr>
  </w:style>
  <w:style w:type="paragraph" w:customStyle="1" w:styleId="Textbodyindent">
    <w:name w:val="Text body indent"/>
    <w:basedOn w:val="Standard"/>
    <w:rsid w:val="0054323B"/>
    <w:pPr>
      <w:ind w:left="426" w:hanging="426"/>
      <w:jc w:val="both"/>
    </w:pPr>
  </w:style>
  <w:style w:type="paragraph" w:customStyle="1" w:styleId="Nadpis-bold">
    <w:name w:val="Nadpis-bold"/>
    <w:basedOn w:val="Standard"/>
    <w:rsid w:val="0054323B"/>
    <w:pPr>
      <w:spacing w:before="120"/>
      <w:ind w:left="567" w:hanging="567"/>
      <w:jc w:val="center"/>
    </w:pPr>
    <w:rPr>
      <w:b/>
      <w:sz w:val="28"/>
    </w:rPr>
  </w:style>
  <w:style w:type="paragraph" w:customStyle="1" w:styleId="Footnote">
    <w:name w:val="Footnote"/>
    <w:basedOn w:val="Standard"/>
    <w:rsid w:val="0054323B"/>
    <w:pPr>
      <w:spacing w:before="120"/>
      <w:ind w:left="567" w:hanging="567"/>
      <w:jc w:val="both"/>
    </w:pPr>
    <w:rPr>
      <w:sz w:val="20"/>
      <w:lang w:val="en-GB"/>
    </w:rPr>
  </w:style>
  <w:style w:type="paragraph" w:customStyle="1" w:styleId="Endnote">
    <w:name w:val="Endnote"/>
    <w:basedOn w:val="Standard"/>
    <w:rsid w:val="0054323B"/>
    <w:rPr>
      <w:sz w:val="20"/>
    </w:rPr>
  </w:style>
  <w:style w:type="paragraph" w:customStyle="1" w:styleId="Texttabulky">
    <w:name w:val="Text tabulky"/>
    <w:rsid w:val="0054323B"/>
    <w:pPr>
      <w:widowControl w:val="0"/>
      <w:suppressAutoHyphens/>
      <w:autoSpaceDN w:val="0"/>
      <w:textAlignment w:val="baseline"/>
    </w:pPr>
    <w:rPr>
      <w:rFonts w:ascii="Times New Roman" w:eastAsia="Arial" w:hAnsi="Times New Roman"/>
      <w:color w:val="000000"/>
      <w:kern w:val="3"/>
      <w:sz w:val="24"/>
    </w:rPr>
  </w:style>
  <w:style w:type="paragraph" w:styleId="Seznamsodrkami">
    <w:name w:val="List Bullet"/>
    <w:basedOn w:val="Standard"/>
    <w:rsid w:val="0054323B"/>
    <w:pPr>
      <w:numPr>
        <w:numId w:val="45"/>
      </w:numPr>
    </w:pPr>
  </w:style>
  <w:style w:type="paragraph" w:customStyle="1" w:styleId="DoubSign">
    <w:name w:val="DoubSign"/>
    <w:basedOn w:val="Standard"/>
    <w:next w:val="Standard"/>
    <w:rsid w:val="0054323B"/>
    <w:pPr>
      <w:tabs>
        <w:tab w:val="left" w:pos="5103"/>
      </w:tabs>
      <w:overflowPunct w:val="0"/>
      <w:autoSpaceDE w:val="0"/>
      <w:spacing w:before="1200"/>
      <w:jc w:val="both"/>
    </w:pPr>
  </w:style>
  <w:style w:type="paragraph" w:customStyle="1" w:styleId="odrkyChar">
    <w:name w:val="odrážky Char"/>
    <w:basedOn w:val="Textbodyindent"/>
    <w:rsid w:val="0054323B"/>
    <w:pPr>
      <w:tabs>
        <w:tab w:val="left" w:pos="786"/>
      </w:tabs>
      <w:spacing w:before="120" w:after="120"/>
    </w:pPr>
    <w:rPr>
      <w:rFonts w:cs="Arial"/>
      <w:szCs w:val="22"/>
    </w:rPr>
  </w:style>
  <w:style w:type="paragraph" w:customStyle="1" w:styleId="xl51">
    <w:name w:val="xl51"/>
    <w:basedOn w:val="Standard"/>
    <w:rsid w:val="0054323B"/>
    <w:pPr>
      <w:pBdr>
        <w:top w:val="single" w:sz="4" w:space="0" w:color="000000"/>
        <w:left w:val="single" w:sz="4" w:space="0" w:color="000000"/>
        <w:bottom w:val="single" w:sz="8" w:space="0" w:color="000000"/>
        <w:right w:val="single" w:sz="4" w:space="0" w:color="000000"/>
      </w:pBdr>
      <w:shd w:val="clear" w:color="auto" w:fill="C0C0C0"/>
      <w:spacing w:before="100" w:after="100"/>
    </w:pPr>
    <w:rPr>
      <w:rFonts w:ascii="Arial Unicode MS" w:eastAsia="Arial Unicode MS" w:hAnsi="Arial Unicode MS" w:cs="Arial Unicode MS"/>
      <w:color w:val="FF0000"/>
      <w:sz w:val="24"/>
      <w:szCs w:val="24"/>
    </w:rPr>
  </w:style>
  <w:style w:type="paragraph" w:customStyle="1" w:styleId="xl52">
    <w:name w:val="xl52"/>
    <w:basedOn w:val="Standard"/>
    <w:rsid w:val="0054323B"/>
    <w:pPr>
      <w:pBdr>
        <w:top w:val="single" w:sz="8" w:space="0" w:color="000000"/>
        <w:bottom w:val="single" w:sz="8" w:space="0" w:color="000000"/>
        <w:right w:val="single" w:sz="4" w:space="0" w:color="000000"/>
      </w:pBdr>
      <w:shd w:val="clear" w:color="auto" w:fill="CCFFFF"/>
      <w:spacing w:before="100" w:after="100"/>
      <w:jc w:val="center"/>
      <w:textAlignment w:val="top"/>
    </w:pPr>
    <w:rPr>
      <w:rFonts w:ascii="Tahoma" w:eastAsia="Arial Unicode MS" w:hAnsi="Tahoma" w:cs="Tahoma"/>
      <w:b/>
      <w:bCs/>
      <w:sz w:val="18"/>
      <w:szCs w:val="18"/>
    </w:rPr>
  </w:style>
  <w:style w:type="paragraph" w:customStyle="1" w:styleId="xl53">
    <w:name w:val="xl53"/>
    <w:basedOn w:val="Standard"/>
    <w:rsid w:val="0054323B"/>
    <w:pPr>
      <w:pBdr>
        <w:top w:val="single" w:sz="8" w:space="0" w:color="000000"/>
        <w:left w:val="single" w:sz="4" w:space="0" w:color="000000"/>
        <w:bottom w:val="single" w:sz="8" w:space="0" w:color="000000"/>
        <w:right w:val="single" w:sz="4" w:space="0" w:color="000000"/>
      </w:pBdr>
      <w:shd w:val="clear" w:color="auto" w:fill="CCFFFF"/>
      <w:spacing w:before="100" w:after="100"/>
      <w:jc w:val="center"/>
      <w:textAlignment w:val="top"/>
    </w:pPr>
    <w:rPr>
      <w:rFonts w:ascii="Tahoma" w:eastAsia="Arial Unicode MS" w:hAnsi="Tahoma" w:cs="Tahoma"/>
      <w:b/>
      <w:bCs/>
      <w:sz w:val="18"/>
      <w:szCs w:val="18"/>
    </w:rPr>
  </w:style>
  <w:style w:type="paragraph" w:customStyle="1" w:styleId="xl54">
    <w:name w:val="xl54"/>
    <w:basedOn w:val="Standard"/>
    <w:rsid w:val="0054323B"/>
    <w:pPr>
      <w:pBdr>
        <w:top w:val="single" w:sz="8" w:space="0" w:color="000000"/>
        <w:left w:val="single" w:sz="4" w:space="0" w:color="000000"/>
        <w:bottom w:val="single" w:sz="8" w:space="0" w:color="000000"/>
        <w:right w:val="single" w:sz="8" w:space="0" w:color="000000"/>
      </w:pBdr>
      <w:shd w:val="clear" w:color="auto" w:fill="CCFFFF"/>
      <w:spacing w:before="100" w:after="100"/>
      <w:jc w:val="center"/>
      <w:textAlignment w:val="top"/>
    </w:pPr>
    <w:rPr>
      <w:rFonts w:ascii="Tahoma" w:eastAsia="Arial Unicode MS" w:hAnsi="Tahoma" w:cs="Tahoma"/>
      <w:b/>
      <w:bCs/>
      <w:sz w:val="18"/>
      <w:szCs w:val="18"/>
    </w:rPr>
  </w:style>
  <w:style w:type="paragraph" w:customStyle="1" w:styleId="xl55">
    <w:name w:val="xl55"/>
    <w:basedOn w:val="Standard"/>
    <w:rsid w:val="0054323B"/>
    <w:pPr>
      <w:pBdr>
        <w:top w:val="single" w:sz="8" w:space="0" w:color="000000"/>
        <w:left w:val="single" w:sz="8" w:space="0" w:color="000000"/>
        <w:bottom w:val="single" w:sz="8" w:space="0" w:color="000000"/>
      </w:pBdr>
      <w:shd w:val="clear" w:color="auto" w:fill="FFFF99"/>
      <w:spacing w:before="100" w:after="100"/>
      <w:jc w:val="center"/>
      <w:textAlignment w:val="top"/>
    </w:pPr>
    <w:rPr>
      <w:rFonts w:ascii="Tahoma" w:eastAsia="Arial Unicode MS" w:hAnsi="Tahoma" w:cs="Tahoma"/>
      <w:b/>
      <w:bCs/>
      <w:sz w:val="18"/>
      <w:szCs w:val="18"/>
    </w:rPr>
  </w:style>
  <w:style w:type="paragraph" w:customStyle="1" w:styleId="xl56">
    <w:name w:val="xl56"/>
    <w:basedOn w:val="Standard"/>
    <w:rsid w:val="0054323B"/>
    <w:pPr>
      <w:pBdr>
        <w:top w:val="single" w:sz="8" w:space="0" w:color="000000"/>
        <w:bottom w:val="single" w:sz="8" w:space="0" w:color="000000"/>
      </w:pBdr>
      <w:shd w:val="clear" w:color="auto" w:fill="FFFF99"/>
      <w:spacing w:before="100" w:after="100"/>
      <w:jc w:val="center"/>
      <w:textAlignment w:val="top"/>
    </w:pPr>
    <w:rPr>
      <w:rFonts w:ascii="Tahoma" w:eastAsia="Arial Unicode MS" w:hAnsi="Tahoma" w:cs="Tahoma"/>
      <w:b/>
      <w:bCs/>
      <w:sz w:val="18"/>
      <w:szCs w:val="18"/>
    </w:rPr>
  </w:style>
  <w:style w:type="paragraph" w:customStyle="1" w:styleId="xl57">
    <w:name w:val="xl57"/>
    <w:basedOn w:val="Standard"/>
    <w:rsid w:val="0054323B"/>
    <w:pPr>
      <w:pBdr>
        <w:top w:val="single" w:sz="8" w:space="0" w:color="000000"/>
        <w:bottom w:val="single" w:sz="8" w:space="0" w:color="000000"/>
        <w:right w:val="single" w:sz="8" w:space="0" w:color="000000"/>
      </w:pBdr>
      <w:shd w:val="clear" w:color="auto" w:fill="FFFF99"/>
      <w:spacing w:before="100" w:after="100"/>
      <w:jc w:val="center"/>
      <w:textAlignment w:val="top"/>
    </w:pPr>
    <w:rPr>
      <w:rFonts w:ascii="Tahoma" w:eastAsia="Arial Unicode MS" w:hAnsi="Tahoma" w:cs="Tahoma"/>
      <w:b/>
      <w:bCs/>
      <w:sz w:val="18"/>
      <w:szCs w:val="18"/>
    </w:rPr>
  </w:style>
  <w:style w:type="paragraph" w:customStyle="1" w:styleId="font5">
    <w:name w:val="font5"/>
    <w:basedOn w:val="Standard"/>
    <w:rsid w:val="0054323B"/>
    <w:pPr>
      <w:spacing w:before="100" w:after="100"/>
    </w:pPr>
    <w:rPr>
      <w:rFonts w:ascii="Tahoma" w:eastAsia="Arial Unicode MS" w:hAnsi="Tahoma" w:cs="Tahoma"/>
      <w:color w:val="000000"/>
      <w:sz w:val="16"/>
      <w:szCs w:val="16"/>
    </w:rPr>
  </w:style>
  <w:style w:type="paragraph" w:customStyle="1" w:styleId="font6">
    <w:name w:val="font6"/>
    <w:basedOn w:val="Standard"/>
    <w:rsid w:val="0054323B"/>
    <w:pPr>
      <w:spacing w:before="100" w:after="100"/>
    </w:pPr>
    <w:rPr>
      <w:rFonts w:ascii="Tahoma" w:eastAsia="Arial Unicode MS" w:hAnsi="Tahoma" w:cs="Tahoma"/>
      <w:b/>
      <w:bCs/>
      <w:color w:val="000000"/>
      <w:sz w:val="16"/>
      <w:szCs w:val="16"/>
    </w:rPr>
  </w:style>
  <w:style w:type="paragraph" w:customStyle="1" w:styleId="xl58">
    <w:name w:val="xl58"/>
    <w:basedOn w:val="Standard"/>
    <w:rsid w:val="0054323B"/>
    <w:pPr>
      <w:pBdr>
        <w:top w:val="single" w:sz="8" w:space="0" w:color="000000"/>
        <w:left w:val="single" w:sz="8" w:space="0" w:color="000000"/>
        <w:bottom w:val="single" w:sz="8" w:space="0" w:color="000000"/>
      </w:pBdr>
      <w:shd w:val="clear" w:color="auto" w:fill="FFFF99"/>
      <w:spacing w:before="100" w:after="100"/>
      <w:jc w:val="center"/>
      <w:textAlignment w:val="top"/>
    </w:pPr>
    <w:rPr>
      <w:rFonts w:ascii="Tahoma" w:eastAsia="Arial Unicode MS" w:hAnsi="Tahoma" w:cs="Tahoma"/>
      <w:b/>
      <w:bCs/>
      <w:sz w:val="16"/>
      <w:szCs w:val="16"/>
    </w:rPr>
  </w:style>
  <w:style w:type="paragraph" w:customStyle="1" w:styleId="xl59">
    <w:name w:val="xl59"/>
    <w:basedOn w:val="Standard"/>
    <w:rsid w:val="0054323B"/>
    <w:pPr>
      <w:pBdr>
        <w:top w:val="single" w:sz="8" w:space="0" w:color="000000"/>
        <w:bottom w:val="single" w:sz="8" w:space="0" w:color="000000"/>
      </w:pBdr>
      <w:shd w:val="clear" w:color="auto" w:fill="FFFF99"/>
      <w:spacing w:before="100" w:after="100"/>
      <w:jc w:val="center"/>
      <w:textAlignment w:val="top"/>
    </w:pPr>
    <w:rPr>
      <w:rFonts w:ascii="Tahoma" w:eastAsia="Arial Unicode MS" w:hAnsi="Tahoma" w:cs="Tahoma"/>
      <w:b/>
      <w:bCs/>
      <w:sz w:val="16"/>
      <w:szCs w:val="16"/>
    </w:rPr>
  </w:style>
  <w:style w:type="paragraph" w:customStyle="1" w:styleId="xl60">
    <w:name w:val="xl60"/>
    <w:basedOn w:val="Standard"/>
    <w:rsid w:val="0054323B"/>
    <w:pPr>
      <w:pBdr>
        <w:top w:val="single" w:sz="8" w:space="0" w:color="000000"/>
        <w:bottom w:val="single" w:sz="8" w:space="0" w:color="000000"/>
        <w:right w:val="single" w:sz="4" w:space="0" w:color="000000"/>
      </w:pBdr>
      <w:shd w:val="clear" w:color="auto" w:fill="CCFFFF"/>
      <w:spacing w:before="100" w:after="100"/>
      <w:jc w:val="center"/>
      <w:textAlignment w:val="top"/>
    </w:pPr>
    <w:rPr>
      <w:rFonts w:ascii="Tahoma" w:eastAsia="Arial Unicode MS" w:hAnsi="Tahoma" w:cs="Tahoma"/>
      <w:b/>
      <w:bCs/>
      <w:sz w:val="16"/>
      <w:szCs w:val="16"/>
    </w:rPr>
  </w:style>
  <w:style w:type="paragraph" w:customStyle="1" w:styleId="xl61">
    <w:name w:val="xl61"/>
    <w:basedOn w:val="Standard"/>
    <w:rsid w:val="0054323B"/>
    <w:pPr>
      <w:pBdr>
        <w:top w:val="single" w:sz="8" w:space="0" w:color="000000"/>
        <w:bottom w:val="single" w:sz="8" w:space="0" w:color="000000"/>
        <w:right w:val="single" w:sz="8" w:space="0" w:color="000000"/>
      </w:pBdr>
      <w:shd w:val="clear" w:color="auto" w:fill="FFFF99"/>
      <w:spacing w:before="100" w:after="100"/>
      <w:jc w:val="center"/>
      <w:textAlignment w:val="top"/>
    </w:pPr>
    <w:rPr>
      <w:rFonts w:ascii="Tahoma" w:eastAsia="Arial Unicode MS" w:hAnsi="Tahoma" w:cs="Tahoma"/>
      <w:b/>
      <w:bCs/>
      <w:sz w:val="16"/>
      <w:szCs w:val="16"/>
    </w:rPr>
  </w:style>
  <w:style w:type="paragraph" w:styleId="Normlnweb">
    <w:name w:val="Normal (Web)"/>
    <w:basedOn w:val="Standard"/>
    <w:uiPriority w:val="99"/>
    <w:rsid w:val="0054323B"/>
    <w:pPr>
      <w:spacing w:before="100" w:after="100"/>
    </w:pPr>
    <w:rPr>
      <w:rFonts w:ascii="Times New Roman" w:hAnsi="Times New Roman"/>
      <w:sz w:val="24"/>
      <w:szCs w:val="24"/>
    </w:rPr>
  </w:style>
  <w:style w:type="paragraph" w:customStyle="1" w:styleId="xl68">
    <w:name w:val="xl68"/>
    <w:basedOn w:val="Standard"/>
    <w:rsid w:val="0054323B"/>
    <w:pPr>
      <w:spacing w:before="100" w:after="100"/>
    </w:pPr>
    <w:rPr>
      <w:rFonts w:ascii="Tahoma" w:hAnsi="Tahoma" w:cs="Tahoma"/>
      <w:sz w:val="24"/>
      <w:szCs w:val="24"/>
    </w:rPr>
  </w:style>
  <w:style w:type="paragraph" w:customStyle="1" w:styleId="xl69">
    <w:name w:val="xl69"/>
    <w:basedOn w:val="Standard"/>
    <w:rsid w:val="0054323B"/>
    <w:pPr>
      <w:pBdr>
        <w:top w:val="single" w:sz="4" w:space="0" w:color="000000"/>
        <w:left w:val="single" w:sz="4" w:space="0" w:color="000000"/>
      </w:pBdr>
      <w:spacing w:before="100" w:after="100"/>
    </w:pPr>
    <w:rPr>
      <w:rFonts w:ascii="Tahoma" w:hAnsi="Tahoma" w:cs="Tahoma"/>
      <w:sz w:val="24"/>
      <w:szCs w:val="24"/>
    </w:rPr>
  </w:style>
  <w:style w:type="paragraph" w:customStyle="1" w:styleId="xl70">
    <w:name w:val="xl70"/>
    <w:basedOn w:val="Standard"/>
    <w:rsid w:val="0054323B"/>
    <w:pPr>
      <w:pBdr>
        <w:top w:val="single" w:sz="4" w:space="0" w:color="000000"/>
      </w:pBdr>
      <w:spacing w:before="100" w:after="100"/>
    </w:pPr>
    <w:rPr>
      <w:rFonts w:ascii="Tahoma" w:hAnsi="Tahoma" w:cs="Tahoma"/>
      <w:sz w:val="24"/>
      <w:szCs w:val="24"/>
    </w:rPr>
  </w:style>
  <w:style w:type="paragraph" w:customStyle="1" w:styleId="xl71">
    <w:name w:val="xl71"/>
    <w:basedOn w:val="Standard"/>
    <w:rsid w:val="0054323B"/>
    <w:pPr>
      <w:pBdr>
        <w:top w:val="single" w:sz="4" w:space="0" w:color="000000"/>
      </w:pBdr>
      <w:spacing w:before="100" w:after="100"/>
    </w:pPr>
    <w:rPr>
      <w:rFonts w:ascii="Tahoma" w:hAnsi="Tahoma" w:cs="Tahoma"/>
      <w:sz w:val="24"/>
      <w:szCs w:val="24"/>
    </w:rPr>
  </w:style>
  <w:style w:type="paragraph" w:customStyle="1" w:styleId="xl72">
    <w:name w:val="xl72"/>
    <w:basedOn w:val="Standard"/>
    <w:rsid w:val="0054323B"/>
    <w:pPr>
      <w:pBdr>
        <w:top w:val="single" w:sz="4" w:space="0" w:color="000000"/>
        <w:right w:val="single" w:sz="4" w:space="0" w:color="000000"/>
      </w:pBdr>
      <w:spacing w:before="100" w:after="100"/>
    </w:pPr>
    <w:rPr>
      <w:rFonts w:ascii="Tahoma" w:hAnsi="Tahoma" w:cs="Tahoma"/>
      <w:sz w:val="24"/>
      <w:szCs w:val="24"/>
    </w:rPr>
  </w:style>
  <w:style w:type="paragraph" w:customStyle="1" w:styleId="xl73">
    <w:name w:val="xl73"/>
    <w:basedOn w:val="Standard"/>
    <w:rsid w:val="0054323B"/>
    <w:pPr>
      <w:pBdr>
        <w:left w:val="single" w:sz="4" w:space="0" w:color="000000"/>
      </w:pBdr>
      <w:spacing w:before="100" w:after="100"/>
    </w:pPr>
    <w:rPr>
      <w:rFonts w:ascii="Tahoma" w:hAnsi="Tahoma" w:cs="Tahoma"/>
      <w:sz w:val="24"/>
      <w:szCs w:val="24"/>
    </w:rPr>
  </w:style>
  <w:style w:type="paragraph" w:customStyle="1" w:styleId="xl74">
    <w:name w:val="xl74"/>
    <w:basedOn w:val="Standard"/>
    <w:rsid w:val="0054323B"/>
    <w:pPr>
      <w:spacing w:before="100" w:after="100"/>
    </w:pPr>
    <w:rPr>
      <w:rFonts w:ascii="Tahoma" w:hAnsi="Tahoma" w:cs="Tahoma"/>
      <w:sz w:val="24"/>
      <w:szCs w:val="24"/>
    </w:rPr>
  </w:style>
  <w:style w:type="paragraph" w:customStyle="1" w:styleId="xl75">
    <w:name w:val="xl75"/>
    <w:basedOn w:val="Standard"/>
    <w:rsid w:val="0054323B"/>
    <w:pPr>
      <w:pBdr>
        <w:right w:val="single" w:sz="4" w:space="0" w:color="000000"/>
      </w:pBdr>
      <w:spacing w:before="100" w:after="100"/>
    </w:pPr>
    <w:rPr>
      <w:rFonts w:ascii="Tahoma" w:hAnsi="Tahoma" w:cs="Tahoma"/>
      <w:sz w:val="24"/>
      <w:szCs w:val="24"/>
    </w:rPr>
  </w:style>
  <w:style w:type="paragraph" w:customStyle="1" w:styleId="xl76">
    <w:name w:val="xl76"/>
    <w:basedOn w:val="Standard"/>
    <w:rsid w:val="0054323B"/>
    <w:pPr>
      <w:pBdr>
        <w:left w:val="single" w:sz="4" w:space="0" w:color="000000"/>
        <w:bottom w:val="single" w:sz="4" w:space="0" w:color="000000"/>
      </w:pBdr>
      <w:spacing w:before="100" w:after="100"/>
    </w:pPr>
    <w:rPr>
      <w:rFonts w:ascii="Tahoma" w:hAnsi="Tahoma" w:cs="Tahoma"/>
      <w:sz w:val="24"/>
      <w:szCs w:val="24"/>
    </w:rPr>
  </w:style>
  <w:style w:type="paragraph" w:customStyle="1" w:styleId="xl77">
    <w:name w:val="xl77"/>
    <w:basedOn w:val="Standard"/>
    <w:rsid w:val="0054323B"/>
    <w:pPr>
      <w:pBdr>
        <w:bottom w:val="single" w:sz="4" w:space="0" w:color="000000"/>
      </w:pBdr>
      <w:spacing w:before="100" w:after="100"/>
    </w:pPr>
    <w:rPr>
      <w:rFonts w:ascii="Tahoma" w:hAnsi="Tahoma" w:cs="Tahoma"/>
      <w:sz w:val="24"/>
      <w:szCs w:val="24"/>
    </w:rPr>
  </w:style>
  <w:style w:type="paragraph" w:customStyle="1" w:styleId="xl78">
    <w:name w:val="xl78"/>
    <w:basedOn w:val="Standard"/>
    <w:rsid w:val="0054323B"/>
    <w:pPr>
      <w:pBdr>
        <w:bottom w:val="single" w:sz="4" w:space="0" w:color="000000"/>
      </w:pBdr>
      <w:spacing w:before="100" w:after="100"/>
    </w:pPr>
    <w:rPr>
      <w:rFonts w:ascii="Tahoma" w:hAnsi="Tahoma" w:cs="Tahoma"/>
      <w:sz w:val="24"/>
      <w:szCs w:val="24"/>
    </w:rPr>
  </w:style>
  <w:style w:type="paragraph" w:customStyle="1" w:styleId="xl79">
    <w:name w:val="xl79"/>
    <w:basedOn w:val="Standard"/>
    <w:rsid w:val="0054323B"/>
    <w:pPr>
      <w:pBdr>
        <w:bottom w:val="single" w:sz="4" w:space="0" w:color="000000"/>
        <w:right w:val="single" w:sz="4" w:space="0" w:color="000000"/>
      </w:pBdr>
      <w:spacing w:before="100" w:after="100"/>
    </w:pPr>
    <w:rPr>
      <w:rFonts w:ascii="Tahoma" w:hAnsi="Tahoma" w:cs="Tahoma"/>
      <w:sz w:val="24"/>
      <w:szCs w:val="24"/>
    </w:rPr>
  </w:style>
  <w:style w:type="paragraph" w:customStyle="1" w:styleId="xl80">
    <w:name w:val="xl80"/>
    <w:basedOn w:val="Standard"/>
    <w:rsid w:val="0054323B"/>
    <w:pPr>
      <w:spacing w:before="100" w:after="100"/>
    </w:pPr>
    <w:rPr>
      <w:rFonts w:ascii="Tahoma" w:hAnsi="Tahoma" w:cs="Tahoma"/>
      <w:sz w:val="18"/>
      <w:szCs w:val="18"/>
    </w:rPr>
  </w:style>
  <w:style w:type="paragraph" w:customStyle="1" w:styleId="xl81">
    <w:name w:val="xl81"/>
    <w:basedOn w:val="Standard"/>
    <w:rsid w:val="0054323B"/>
    <w:pPr>
      <w:pBdr>
        <w:left w:val="single" w:sz="8" w:space="0" w:color="000000"/>
        <w:bottom w:val="single" w:sz="4" w:space="0" w:color="000000"/>
        <w:right w:val="single" w:sz="4" w:space="0" w:color="000000"/>
      </w:pBdr>
      <w:spacing w:before="100" w:after="100"/>
      <w:jc w:val="center"/>
      <w:textAlignment w:val="center"/>
    </w:pPr>
    <w:rPr>
      <w:rFonts w:ascii="Tahoma" w:hAnsi="Tahoma" w:cs="Tahoma"/>
      <w:sz w:val="18"/>
      <w:szCs w:val="18"/>
    </w:rPr>
  </w:style>
  <w:style w:type="paragraph" w:customStyle="1" w:styleId="xl82">
    <w:name w:val="xl82"/>
    <w:basedOn w:val="Standard"/>
    <w:rsid w:val="0054323B"/>
    <w:pPr>
      <w:pBdr>
        <w:left w:val="single" w:sz="4" w:space="0" w:color="000000"/>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83">
    <w:name w:val="xl83"/>
    <w:basedOn w:val="Standard"/>
    <w:rsid w:val="0054323B"/>
    <w:pPr>
      <w:pBdr>
        <w:top w:val="single" w:sz="8" w:space="0" w:color="000000"/>
        <w:left w:val="single" w:sz="4" w:space="0" w:color="000000"/>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84">
    <w:name w:val="xl84"/>
    <w:basedOn w:val="Standard"/>
    <w:rsid w:val="0054323B"/>
    <w:pPr>
      <w:pBdr>
        <w:top w:val="single" w:sz="8" w:space="0" w:color="000000"/>
        <w:left w:val="single" w:sz="4" w:space="0" w:color="000000"/>
        <w:bottom w:val="single" w:sz="4" w:space="0" w:color="000000"/>
        <w:right w:val="single" w:sz="4" w:space="0" w:color="000000"/>
      </w:pBdr>
      <w:spacing w:before="100" w:after="100"/>
      <w:jc w:val="center"/>
      <w:textAlignment w:val="center"/>
    </w:pPr>
    <w:rPr>
      <w:rFonts w:ascii="Tahoma" w:hAnsi="Tahoma" w:cs="Tahoma"/>
      <w:b/>
      <w:bCs/>
      <w:sz w:val="24"/>
      <w:szCs w:val="24"/>
    </w:rPr>
  </w:style>
  <w:style w:type="paragraph" w:customStyle="1" w:styleId="xl85">
    <w:name w:val="xl85"/>
    <w:basedOn w:val="Standard"/>
    <w:rsid w:val="0054323B"/>
    <w:pPr>
      <w:pBdr>
        <w:top w:val="single" w:sz="8" w:space="0" w:color="000000"/>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86">
    <w:name w:val="xl86"/>
    <w:basedOn w:val="Standard"/>
    <w:rsid w:val="0054323B"/>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Tahoma" w:hAnsi="Tahoma" w:cs="Tahoma"/>
      <w:sz w:val="18"/>
      <w:szCs w:val="18"/>
    </w:rPr>
  </w:style>
  <w:style w:type="paragraph" w:customStyle="1" w:styleId="xl87">
    <w:name w:val="xl87"/>
    <w:basedOn w:val="Standard"/>
    <w:rsid w:val="0054323B"/>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88">
    <w:name w:val="xl88"/>
    <w:basedOn w:val="Standard"/>
    <w:rsid w:val="0054323B"/>
    <w:pPr>
      <w:pBdr>
        <w:top w:val="single" w:sz="4" w:space="0" w:color="000000"/>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89">
    <w:name w:val="xl89"/>
    <w:basedOn w:val="Standard"/>
    <w:rsid w:val="0054323B"/>
    <w:pPr>
      <w:pBdr>
        <w:top w:val="single" w:sz="4" w:space="0" w:color="000000"/>
        <w:left w:val="single" w:sz="8" w:space="0" w:color="000000"/>
        <w:right w:val="single" w:sz="4" w:space="0" w:color="000000"/>
      </w:pBdr>
      <w:spacing w:before="100" w:after="100"/>
      <w:jc w:val="center"/>
      <w:textAlignment w:val="center"/>
    </w:pPr>
    <w:rPr>
      <w:rFonts w:ascii="Tahoma" w:hAnsi="Tahoma" w:cs="Tahoma"/>
      <w:sz w:val="18"/>
      <w:szCs w:val="18"/>
    </w:rPr>
  </w:style>
  <w:style w:type="paragraph" w:customStyle="1" w:styleId="xl90">
    <w:name w:val="xl90"/>
    <w:basedOn w:val="Standard"/>
    <w:rsid w:val="0054323B"/>
    <w:pPr>
      <w:pBdr>
        <w:top w:val="single" w:sz="4" w:space="0" w:color="000000"/>
        <w:left w:val="single" w:sz="8" w:space="0" w:color="000000"/>
        <w:bottom w:val="single" w:sz="8" w:space="0" w:color="000000"/>
        <w:right w:val="single" w:sz="4" w:space="0" w:color="000000"/>
      </w:pBdr>
      <w:spacing w:before="100" w:after="100"/>
      <w:jc w:val="center"/>
      <w:textAlignment w:val="center"/>
    </w:pPr>
    <w:rPr>
      <w:rFonts w:ascii="Tahoma" w:hAnsi="Tahoma" w:cs="Tahoma"/>
      <w:sz w:val="18"/>
      <w:szCs w:val="18"/>
    </w:rPr>
  </w:style>
  <w:style w:type="paragraph" w:customStyle="1" w:styleId="xl91">
    <w:name w:val="xl91"/>
    <w:basedOn w:val="Standard"/>
    <w:rsid w:val="0054323B"/>
    <w:pPr>
      <w:pBdr>
        <w:top w:val="single" w:sz="4" w:space="0" w:color="000000"/>
        <w:left w:val="single" w:sz="4" w:space="0" w:color="000000"/>
        <w:bottom w:val="single" w:sz="8" w:space="0" w:color="000000"/>
        <w:right w:val="single" w:sz="4" w:space="0" w:color="000000"/>
      </w:pBdr>
      <w:spacing w:before="100" w:after="100"/>
      <w:jc w:val="center"/>
      <w:textAlignment w:val="center"/>
    </w:pPr>
    <w:rPr>
      <w:rFonts w:ascii="Tahoma" w:hAnsi="Tahoma" w:cs="Tahoma"/>
      <w:sz w:val="24"/>
      <w:szCs w:val="24"/>
    </w:rPr>
  </w:style>
  <w:style w:type="paragraph" w:customStyle="1" w:styleId="xl92">
    <w:name w:val="xl92"/>
    <w:basedOn w:val="Standard"/>
    <w:rsid w:val="0054323B"/>
    <w:pPr>
      <w:pBdr>
        <w:top w:val="single" w:sz="4" w:space="0" w:color="000000"/>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93">
    <w:name w:val="xl93"/>
    <w:basedOn w:val="Standard"/>
    <w:rsid w:val="0054323B"/>
    <w:pPr>
      <w:pBdr>
        <w:top w:val="single" w:sz="8" w:space="0" w:color="000000"/>
        <w:left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18"/>
      <w:szCs w:val="18"/>
    </w:rPr>
  </w:style>
  <w:style w:type="paragraph" w:customStyle="1" w:styleId="xl94">
    <w:name w:val="xl94"/>
    <w:basedOn w:val="Standard"/>
    <w:rsid w:val="0054323B"/>
    <w:pPr>
      <w:pBdr>
        <w:top w:val="single" w:sz="8" w:space="0" w:color="000000"/>
        <w:left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18"/>
      <w:szCs w:val="18"/>
    </w:rPr>
  </w:style>
  <w:style w:type="paragraph" w:customStyle="1" w:styleId="xl95">
    <w:name w:val="xl95"/>
    <w:basedOn w:val="Standard"/>
    <w:rsid w:val="0054323B"/>
    <w:pPr>
      <w:pBdr>
        <w:top w:val="single" w:sz="8" w:space="0" w:color="000000"/>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96">
    <w:name w:val="xl96"/>
    <w:basedOn w:val="Standard"/>
    <w:rsid w:val="0054323B"/>
    <w:pPr>
      <w:spacing w:before="100" w:after="100"/>
      <w:jc w:val="center"/>
    </w:pPr>
    <w:rPr>
      <w:rFonts w:ascii="Tahoma" w:hAnsi="Tahoma" w:cs="Tahoma"/>
      <w:sz w:val="24"/>
      <w:szCs w:val="24"/>
    </w:rPr>
  </w:style>
  <w:style w:type="paragraph" w:customStyle="1" w:styleId="xl97">
    <w:name w:val="xl97"/>
    <w:basedOn w:val="Standard"/>
    <w:rsid w:val="0054323B"/>
    <w:pPr>
      <w:pBdr>
        <w:top w:val="single" w:sz="4" w:space="0" w:color="000000"/>
        <w:left w:val="single" w:sz="4"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98">
    <w:name w:val="xl98"/>
    <w:basedOn w:val="Standard"/>
    <w:rsid w:val="0054323B"/>
    <w:pPr>
      <w:pBdr>
        <w:top w:val="single" w:sz="4" w:space="0" w:color="000000"/>
        <w:left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99">
    <w:name w:val="xl99"/>
    <w:basedOn w:val="Standard"/>
    <w:rsid w:val="0054323B"/>
    <w:pPr>
      <w:pBdr>
        <w:top w:val="single" w:sz="4" w:space="0" w:color="000000"/>
        <w:left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00">
    <w:name w:val="xl100"/>
    <w:basedOn w:val="Standard"/>
    <w:rsid w:val="0054323B"/>
    <w:pPr>
      <w:pBdr>
        <w:top w:val="single" w:sz="8" w:space="0" w:color="000000"/>
        <w:left w:val="single" w:sz="8" w:space="0" w:color="000000"/>
        <w:bottom w:val="single" w:sz="4" w:space="0" w:color="000000"/>
        <w:right w:val="single" w:sz="4" w:space="0" w:color="000000"/>
      </w:pBdr>
      <w:spacing w:before="100" w:after="100"/>
      <w:jc w:val="center"/>
      <w:textAlignment w:val="center"/>
    </w:pPr>
    <w:rPr>
      <w:rFonts w:ascii="Tahoma" w:hAnsi="Tahoma" w:cs="Tahoma"/>
      <w:sz w:val="18"/>
      <w:szCs w:val="18"/>
    </w:rPr>
  </w:style>
  <w:style w:type="paragraph" w:customStyle="1" w:styleId="xl101">
    <w:name w:val="xl101"/>
    <w:basedOn w:val="Standard"/>
    <w:rsid w:val="0054323B"/>
    <w:pPr>
      <w:pBdr>
        <w:top w:val="single" w:sz="4" w:space="0" w:color="000000"/>
        <w:left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02">
    <w:name w:val="xl102"/>
    <w:basedOn w:val="Standard"/>
    <w:rsid w:val="0054323B"/>
    <w:pPr>
      <w:pBdr>
        <w:top w:val="single" w:sz="4" w:space="0" w:color="000000"/>
        <w:left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03">
    <w:name w:val="xl103"/>
    <w:basedOn w:val="Standard"/>
    <w:rsid w:val="0054323B"/>
    <w:pPr>
      <w:pBdr>
        <w:top w:val="single" w:sz="4" w:space="0" w:color="000000"/>
        <w:left w:val="single" w:sz="4" w:space="0" w:color="000000"/>
        <w:right w:val="single" w:sz="4" w:space="0" w:color="000000"/>
      </w:pBdr>
      <w:spacing w:before="100" w:after="100"/>
      <w:jc w:val="center"/>
      <w:textAlignment w:val="center"/>
    </w:pPr>
    <w:rPr>
      <w:rFonts w:ascii="Tahoma" w:hAnsi="Tahoma" w:cs="Tahoma"/>
      <w:b/>
      <w:bCs/>
      <w:sz w:val="24"/>
      <w:szCs w:val="24"/>
    </w:rPr>
  </w:style>
  <w:style w:type="paragraph" w:customStyle="1" w:styleId="xl104">
    <w:name w:val="xl104"/>
    <w:basedOn w:val="Standard"/>
    <w:rsid w:val="0054323B"/>
    <w:pPr>
      <w:spacing w:before="100" w:after="100"/>
    </w:pPr>
    <w:rPr>
      <w:rFonts w:ascii="Tahoma" w:hAnsi="Tahoma" w:cs="Tahoma"/>
      <w:sz w:val="24"/>
      <w:szCs w:val="24"/>
    </w:rPr>
  </w:style>
  <w:style w:type="paragraph" w:customStyle="1" w:styleId="xl105">
    <w:name w:val="xl105"/>
    <w:basedOn w:val="Standard"/>
    <w:rsid w:val="0054323B"/>
    <w:pPr>
      <w:spacing w:before="100" w:after="100"/>
    </w:pPr>
    <w:rPr>
      <w:rFonts w:ascii="Tahoma" w:hAnsi="Tahoma" w:cs="Tahoma"/>
      <w:sz w:val="24"/>
      <w:szCs w:val="24"/>
    </w:rPr>
  </w:style>
  <w:style w:type="paragraph" w:customStyle="1" w:styleId="xl106">
    <w:name w:val="xl106"/>
    <w:basedOn w:val="Standard"/>
    <w:rsid w:val="0054323B"/>
    <w:pPr>
      <w:spacing w:before="100" w:after="100"/>
    </w:pPr>
    <w:rPr>
      <w:rFonts w:ascii="Tahoma" w:hAnsi="Tahoma" w:cs="Tahoma"/>
      <w:sz w:val="24"/>
      <w:szCs w:val="24"/>
    </w:rPr>
  </w:style>
  <w:style w:type="paragraph" w:customStyle="1" w:styleId="xl107">
    <w:name w:val="xl107"/>
    <w:basedOn w:val="Standard"/>
    <w:rsid w:val="0054323B"/>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hAnsi="Tahoma" w:cs="Tahoma"/>
      <w:sz w:val="16"/>
      <w:szCs w:val="16"/>
    </w:rPr>
  </w:style>
  <w:style w:type="paragraph" w:customStyle="1" w:styleId="xl108">
    <w:name w:val="xl108"/>
    <w:basedOn w:val="Standard"/>
    <w:rsid w:val="0054323B"/>
    <w:pPr>
      <w:pBdr>
        <w:top w:val="single" w:sz="8" w:space="0" w:color="000000"/>
        <w:left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16"/>
      <w:szCs w:val="16"/>
    </w:rPr>
  </w:style>
  <w:style w:type="paragraph" w:customStyle="1" w:styleId="xl109">
    <w:name w:val="xl109"/>
    <w:basedOn w:val="Standard"/>
    <w:rsid w:val="0054323B"/>
    <w:pPr>
      <w:pBdr>
        <w:top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10">
    <w:name w:val="xl110"/>
    <w:basedOn w:val="Standard"/>
    <w:rsid w:val="0054323B"/>
    <w:pPr>
      <w:pBdr>
        <w:top w:val="single" w:sz="8" w:space="0" w:color="000000"/>
        <w:left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18"/>
      <w:szCs w:val="18"/>
    </w:rPr>
  </w:style>
  <w:style w:type="paragraph" w:customStyle="1" w:styleId="xl111">
    <w:name w:val="xl111"/>
    <w:basedOn w:val="Standard"/>
    <w:rsid w:val="0054323B"/>
    <w:pPr>
      <w:spacing w:before="100" w:after="100"/>
      <w:textAlignment w:val="center"/>
    </w:pPr>
    <w:rPr>
      <w:rFonts w:ascii="Tahoma" w:hAnsi="Tahoma" w:cs="Tahoma"/>
      <w:b/>
      <w:bCs/>
      <w:sz w:val="24"/>
      <w:szCs w:val="24"/>
    </w:rPr>
  </w:style>
  <w:style w:type="paragraph" w:customStyle="1" w:styleId="xl112">
    <w:name w:val="xl112"/>
    <w:basedOn w:val="Standard"/>
    <w:rsid w:val="0054323B"/>
    <w:pPr>
      <w:spacing w:before="100" w:after="100"/>
      <w:textAlignment w:val="center"/>
    </w:pPr>
    <w:rPr>
      <w:rFonts w:ascii="Tahoma" w:hAnsi="Tahoma" w:cs="Tahoma"/>
      <w:sz w:val="24"/>
      <w:szCs w:val="24"/>
    </w:rPr>
  </w:style>
  <w:style w:type="paragraph" w:customStyle="1" w:styleId="xl113">
    <w:name w:val="xl113"/>
    <w:basedOn w:val="Standard"/>
    <w:rsid w:val="0054323B"/>
    <w:pPr>
      <w:pBdr>
        <w:top w:val="single" w:sz="8" w:space="0" w:color="000000"/>
        <w:bottom w:val="single" w:sz="4" w:space="0" w:color="000000"/>
        <w:right w:val="single" w:sz="4" w:space="0" w:color="000000"/>
      </w:pBdr>
      <w:spacing w:before="100" w:after="100"/>
      <w:jc w:val="center"/>
      <w:textAlignment w:val="center"/>
    </w:pPr>
    <w:rPr>
      <w:rFonts w:ascii="Tahoma" w:hAnsi="Tahoma" w:cs="Tahoma"/>
      <w:b/>
      <w:bCs/>
      <w:sz w:val="24"/>
      <w:szCs w:val="24"/>
    </w:rPr>
  </w:style>
  <w:style w:type="paragraph" w:customStyle="1" w:styleId="xl114">
    <w:name w:val="xl114"/>
    <w:basedOn w:val="Standard"/>
    <w:rsid w:val="0054323B"/>
    <w:pPr>
      <w:pBdr>
        <w:top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15">
    <w:name w:val="xl115"/>
    <w:basedOn w:val="Standard"/>
    <w:rsid w:val="0054323B"/>
    <w:pPr>
      <w:pBdr>
        <w:top w:val="single" w:sz="4" w:space="0" w:color="000000"/>
        <w:bottom w:val="single" w:sz="4" w:space="0" w:color="000000"/>
        <w:right w:val="single" w:sz="4" w:space="0" w:color="000000"/>
      </w:pBdr>
      <w:spacing w:before="100" w:after="100"/>
      <w:jc w:val="center"/>
      <w:textAlignment w:val="center"/>
    </w:pPr>
    <w:rPr>
      <w:rFonts w:ascii="Tahoma" w:hAnsi="Tahoma" w:cs="Tahoma"/>
      <w:sz w:val="16"/>
      <w:szCs w:val="16"/>
    </w:rPr>
  </w:style>
  <w:style w:type="paragraph" w:customStyle="1" w:styleId="xl116">
    <w:name w:val="xl116"/>
    <w:basedOn w:val="Standard"/>
    <w:rsid w:val="0054323B"/>
    <w:pPr>
      <w:pBdr>
        <w:top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16"/>
      <w:szCs w:val="16"/>
    </w:rPr>
  </w:style>
  <w:style w:type="paragraph" w:customStyle="1" w:styleId="xl117">
    <w:name w:val="xl117"/>
    <w:basedOn w:val="Standard"/>
    <w:rsid w:val="0054323B"/>
    <w:pPr>
      <w:pBdr>
        <w:top w:val="single" w:sz="8" w:space="0" w:color="000000"/>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b/>
      <w:bCs/>
      <w:sz w:val="18"/>
      <w:szCs w:val="18"/>
    </w:rPr>
  </w:style>
  <w:style w:type="paragraph" w:customStyle="1" w:styleId="xl118">
    <w:name w:val="xl118"/>
    <w:basedOn w:val="Standard"/>
    <w:rsid w:val="0054323B"/>
    <w:pPr>
      <w:pBdr>
        <w:left w:val="single" w:sz="4" w:space="0" w:color="000000"/>
        <w:bottom w:val="single" w:sz="4" w:space="0" w:color="000000"/>
        <w:right w:val="single" w:sz="8" w:space="0" w:color="000000"/>
      </w:pBdr>
      <w:spacing w:before="100" w:after="100"/>
      <w:jc w:val="center"/>
      <w:textAlignment w:val="center"/>
    </w:pPr>
    <w:rPr>
      <w:rFonts w:ascii="Tahoma" w:hAnsi="Tahoma" w:cs="Tahoma"/>
      <w:sz w:val="24"/>
      <w:szCs w:val="24"/>
    </w:rPr>
  </w:style>
  <w:style w:type="paragraph" w:customStyle="1" w:styleId="xl119">
    <w:name w:val="xl119"/>
    <w:basedOn w:val="Standard"/>
    <w:rsid w:val="0054323B"/>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Tahoma" w:hAnsi="Tahoma" w:cs="Tahoma"/>
      <w:sz w:val="24"/>
      <w:szCs w:val="24"/>
    </w:rPr>
  </w:style>
  <w:style w:type="paragraph" w:customStyle="1" w:styleId="xl120">
    <w:name w:val="xl120"/>
    <w:basedOn w:val="Standard"/>
    <w:rsid w:val="0054323B"/>
    <w:pPr>
      <w:pBdr>
        <w:top w:val="single" w:sz="4" w:space="0" w:color="000000"/>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21">
    <w:name w:val="xl121"/>
    <w:basedOn w:val="Standard"/>
    <w:rsid w:val="0054323B"/>
    <w:pPr>
      <w:pBdr>
        <w:top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18"/>
      <w:szCs w:val="18"/>
    </w:rPr>
  </w:style>
  <w:style w:type="paragraph" w:customStyle="1" w:styleId="xl122">
    <w:name w:val="xl122"/>
    <w:basedOn w:val="Standard"/>
    <w:rsid w:val="0054323B"/>
    <w:pPr>
      <w:spacing w:before="100" w:after="100"/>
      <w:textAlignment w:val="center"/>
    </w:pPr>
    <w:rPr>
      <w:rFonts w:ascii="Tahoma" w:hAnsi="Tahoma" w:cs="Tahoma"/>
      <w:b/>
      <w:bCs/>
      <w:sz w:val="32"/>
      <w:szCs w:val="32"/>
    </w:rPr>
  </w:style>
  <w:style w:type="paragraph" w:customStyle="1" w:styleId="xl123">
    <w:name w:val="xl123"/>
    <w:basedOn w:val="Standard"/>
    <w:rsid w:val="0054323B"/>
    <w:pPr>
      <w:spacing w:before="100" w:after="100"/>
      <w:jc w:val="right"/>
      <w:textAlignment w:val="center"/>
    </w:pPr>
    <w:rPr>
      <w:rFonts w:ascii="Tahoma" w:hAnsi="Tahoma" w:cs="Tahoma"/>
      <w:b/>
      <w:bCs/>
      <w:sz w:val="24"/>
      <w:szCs w:val="24"/>
    </w:rPr>
  </w:style>
  <w:style w:type="paragraph" w:customStyle="1" w:styleId="xl124">
    <w:name w:val="xl124"/>
    <w:basedOn w:val="Standard"/>
    <w:rsid w:val="0054323B"/>
    <w:pPr>
      <w:spacing w:before="100" w:after="100"/>
      <w:jc w:val="right"/>
      <w:textAlignment w:val="center"/>
    </w:pPr>
    <w:rPr>
      <w:rFonts w:ascii="Tahoma" w:hAnsi="Tahoma" w:cs="Tahoma"/>
      <w:sz w:val="24"/>
      <w:szCs w:val="24"/>
    </w:rPr>
  </w:style>
  <w:style w:type="paragraph" w:customStyle="1" w:styleId="xl125">
    <w:name w:val="xl125"/>
    <w:basedOn w:val="Standard"/>
    <w:rsid w:val="0054323B"/>
    <w:pPr>
      <w:spacing w:before="100" w:after="100"/>
      <w:textAlignment w:val="top"/>
    </w:pPr>
    <w:rPr>
      <w:rFonts w:ascii="Tahoma" w:hAnsi="Tahoma" w:cs="Tahoma"/>
      <w:sz w:val="18"/>
      <w:szCs w:val="18"/>
    </w:rPr>
  </w:style>
  <w:style w:type="paragraph" w:customStyle="1" w:styleId="xl126">
    <w:name w:val="xl126"/>
    <w:basedOn w:val="Standard"/>
    <w:rsid w:val="0054323B"/>
    <w:pPr>
      <w:spacing w:before="100" w:after="100"/>
      <w:textAlignment w:val="center"/>
    </w:pPr>
    <w:rPr>
      <w:rFonts w:ascii="Tahoma" w:hAnsi="Tahoma" w:cs="Tahoma"/>
      <w:sz w:val="24"/>
      <w:szCs w:val="24"/>
    </w:rPr>
  </w:style>
  <w:style w:type="paragraph" w:customStyle="1" w:styleId="xl127">
    <w:name w:val="xl127"/>
    <w:basedOn w:val="Standard"/>
    <w:rsid w:val="0054323B"/>
    <w:pPr>
      <w:pBdr>
        <w:top w:val="single" w:sz="4" w:space="0" w:color="000000"/>
        <w:left w:val="single" w:sz="4" w:space="0" w:color="000000"/>
        <w:bottom w:val="single" w:sz="4" w:space="0" w:color="000000"/>
        <w:right w:val="single" w:sz="4" w:space="0" w:color="000000"/>
      </w:pBdr>
      <w:spacing w:before="100" w:after="100"/>
      <w:textAlignment w:val="center"/>
    </w:pPr>
    <w:rPr>
      <w:rFonts w:ascii="Tahoma" w:hAnsi="Tahoma" w:cs="Tahoma"/>
      <w:sz w:val="24"/>
      <w:szCs w:val="24"/>
    </w:rPr>
  </w:style>
  <w:style w:type="paragraph" w:customStyle="1" w:styleId="xl128">
    <w:name w:val="xl128"/>
    <w:basedOn w:val="Standard"/>
    <w:rsid w:val="0054323B"/>
    <w:pPr>
      <w:spacing w:before="100" w:after="100"/>
      <w:jc w:val="center"/>
      <w:textAlignment w:val="center"/>
    </w:pPr>
    <w:rPr>
      <w:rFonts w:ascii="Tahoma" w:hAnsi="Tahoma" w:cs="Tahoma"/>
      <w:sz w:val="18"/>
      <w:szCs w:val="18"/>
    </w:rPr>
  </w:style>
  <w:style w:type="paragraph" w:customStyle="1" w:styleId="xl129">
    <w:name w:val="xl129"/>
    <w:basedOn w:val="Standard"/>
    <w:rsid w:val="0054323B"/>
    <w:pPr>
      <w:spacing w:before="100" w:after="100"/>
      <w:jc w:val="center"/>
      <w:textAlignment w:val="center"/>
    </w:pPr>
    <w:rPr>
      <w:rFonts w:ascii="Tahoma" w:hAnsi="Tahoma" w:cs="Tahoma"/>
      <w:b/>
      <w:bCs/>
      <w:sz w:val="18"/>
      <w:szCs w:val="18"/>
    </w:rPr>
  </w:style>
  <w:style w:type="paragraph" w:customStyle="1" w:styleId="xl130">
    <w:name w:val="xl130"/>
    <w:basedOn w:val="Standard"/>
    <w:rsid w:val="0054323B"/>
    <w:pPr>
      <w:spacing w:before="100" w:after="100"/>
      <w:jc w:val="center"/>
      <w:textAlignment w:val="center"/>
    </w:pPr>
    <w:rPr>
      <w:rFonts w:ascii="Tahoma" w:hAnsi="Tahoma" w:cs="Tahoma"/>
      <w:sz w:val="24"/>
      <w:szCs w:val="24"/>
    </w:rPr>
  </w:style>
  <w:style w:type="paragraph" w:customStyle="1" w:styleId="xl131">
    <w:name w:val="xl131"/>
    <w:basedOn w:val="Standard"/>
    <w:rsid w:val="0054323B"/>
    <w:pPr>
      <w:pBdr>
        <w:top w:val="single" w:sz="4" w:space="0" w:color="000000"/>
        <w:right w:val="single" w:sz="4" w:space="0" w:color="000000"/>
      </w:pBdr>
      <w:spacing w:before="100" w:after="100"/>
      <w:jc w:val="center"/>
      <w:textAlignment w:val="center"/>
    </w:pPr>
    <w:rPr>
      <w:rFonts w:ascii="Tahoma" w:hAnsi="Tahoma" w:cs="Tahoma"/>
      <w:b/>
      <w:bCs/>
      <w:sz w:val="24"/>
      <w:szCs w:val="24"/>
    </w:rPr>
  </w:style>
  <w:style w:type="paragraph" w:customStyle="1" w:styleId="xl132">
    <w:name w:val="xl132"/>
    <w:basedOn w:val="Standard"/>
    <w:rsid w:val="0054323B"/>
    <w:pPr>
      <w:spacing w:before="100" w:after="100"/>
    </w:pPr>
    <w:rPr>
      <w:rFonts w:ascii="Tahoma" w:hAnsi="Tahoma" w:cs="Tahoma"/>
      <w:sz w:val="24"/>
      <w:szCs w:val="24"/>
    </w:rPr>
  </w:style>
  <w:style w:type="paragraph" w:customStyle="1" w:styleId="xl133">
    <w:name w:val="xl133"/>
    <w:basedOn w:val="Standard"/>
    <w:rsid w:val="0054323B"/>
    <w:pPr>
      <w:spacing w:before="100" w:after="100"/>
    </w:pPr>
    <w:rPr>
      <w:rFonts w:ascii="Tahoma" w:hAnsi="Tahoma" w:cs="Tahoma"/>
      <w:sz w:val="18"/>
      <w:szCs w:val="18"/>
    </w:rPr>
  </w:style>
  <w:style w:type="paragraph" w:customStyle="1" w:styleId="xl134">
    <w:name w:val="xl134"/>
    <w:basedOn w:val="Standard"/>
    <w:rsid w:val="0054323B"/>
    <w:pPr>
      <w:spacing w:before="100" w:after="100"/>
      <w:textAlignment w:val="center"/>
    </w:pPr>
    <w:rPr>
      <w:rFonts w:ascii="Tahoma" w:hAnsi="Tahoma" w:cs="Tahoma"/>
      <w:sz w:val="24"/>
      <w:szCs w:val="24"/>
    </w:rPr>
  </w:style>
  <w:style w:type="paragraph" w:customStyle="1" w:styleId="xl135">
    <w:name w:val="xl135"/>
    <w:basedOn w:val="Standard"/>
    <w:rsid w:val="0054323B"/>
    <w:pPr>
      <w:spacing w:before="100" w:after="100"/>
      <w:textAlignment w:val="top"/>
    </w:pPr>
    <w:rPr>
      <w:rFonts w:ascii="Tahoma" w:hAnsi="Tahoma" w:cs="Tahoma"/>
      <w:b/>
      <w:bCs/>
      <w:sz w:val="18"/>
      <w:szCs w:val="18"/>
    </w:rPr>
  </w:style>
  <w:style w:type="paragraph" w:customStyle="1" w:styleId="xl136">
    <w:name w:val="xl136"/>
    <w:basedOn w:val="Standard"/>
    <w:rsid w:val="0054323B"/>
    <w:pPr>
      <w:pBdr>
        <w:top w:val="single" w:sz="4" w:space="0" w:color="000000"/>
        <w:left w:val="single" w:sz="4" w:space="0" w:color="000000"/>
        <w:right w:val="single" w:sz="4" w:space="0" w:color="000000"/>
      </w:pBdr>
      <w:spacing w:before="100" w:after="100"/>
      <w:textAlignment w:val="center"/>
    </w:pPr>
    <w:rPr>
      <w:rFonts w:ascii="Tahoma" w:hAnsi="Tahoma" w:cs="Tahoma"/>
      <w:sz w:val="24"/>
      <w:szCs w:val="24"/>
    </w:rPr>
  </w:style>
  <w:style w:type="paragraph" w:customStyle="1" w:styleId="xl137">
    <w:name w:val="xl137"/>
    <w:basedOn w:val="Standard"/>
    <w:rsid w:val="0054323B"/>
    <w:pPr>
      <w:pBdr>
        <w:top w:val="single" w:sz="4" w:space="0" w:color="000000"/>
        <w:left w:val="single" w:sz="4" w:space="0" w:color="000000"/>
        <w:right w:val="single" w:sz="4" w:space="0" w:color="000000"/>
      </w:pBdr>
      <w:spacing w:before="100" w:after="100"/>
      <w:jc w:val="center"/>
      <w:textAlignment w:val="center"/>
    </w:pPr>
    <w:rPr>
      <w:rFonts w:ascii="Tahoma" w:hAnsi="Tahoma" w:cs="Tahoma"/>
      <w:sz w:val="16"/>
      <w:szCs w:val="16"/>
    </w:rPr>
  </w:style>
  <w:style w:type="paragraph" w:customStyle="1" w:styleId="xl138">
    <w:name w:val="xl138"/>
    <w:basedOn w:val="Standard"/>
    <w:rsid w:val="0054323B"/>
    <w:pPr>
      <w:pBdr>
        <w:top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39">
    <w:name w:val="xl139"/>
    <w:basedOn w:val="Standard"/>
    <w:rsid w:val="0054323B"/>
    <w:pPr>
      <w:pBdr>
        <w:top w:val="single" w:sz="4" w:space="0" w:color="000000"/>
        <w:left w:val="single" w:sz="4" w:space="0" w:color="000000"/>
        <w:right w:val="single" w:sz="8" w:space="0" w:color="000000"/>
      </w:pBdr>
      <w:spacing w:before="100" w:after="100"/>
      <w:jc w:val="center"/>
      <w:textAlignment w:val="center"/>
    </w:pPr>
    <w:rPr>
      <w:rFonts w:ascii="Tahoma" w:hAnsi="Tahoma" w:cs="Tahoma"/>
      <w:sz w:val="24"/>
      <w:szCs w:val="24"/>
    </w:rPr>
  </w:style>
  <w:style w:type="paragraph" w:customStyle="1" w:styleId="xl140">
    <w:name w:val="xl140"/>
    <w:basedOn w:val="Standard"/>
    <w:rsid w:val="0054323B"/>
    <w:pPr>
      <w:pBdr>
        <w:top w:val="single" w:sz="8" w:space="0" w:color="000000"/>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sz w:val="18"/>
      <w:szCs w:val="18"/>
    </w:rPr>
  </w:style>
  <w:style w:type="paragraph" w:customStyle="1" w:styleId="xl141">
    <w:name w:val="xl141"/>
    <w:basedOn w:val="Standard"/>
    <w:rsid w:val="0054323B"/>
    <w:pPr>
      <w:pBdr>
        <w:top w:val="single" w:sz="4" w:space="0" w:color="000000"/>
        <w:right w:val="single" w:sz="4" w:space="0" w:color="000000"/>
      </w:pBdr>
      <w:spacing w:before="100" w:after="100"/>
      <w:jc w:val="center"/>
      <w:textAlignment w:val="center"/>
    </w:pPr>
    <w:rPr>
      <w:rFonts w:ascii="Tahoma" w:hAnsi="Tahoma" w:cs="Tahoma"/>
      <w:sz w:val="16"/>
      <w:szCs w:val="16"/>
    </w:rPr>
  </w:style>
  <w:style w:type="paragraph" w:customStyle="1" w:styleId="xl142">
    <w:name w:val="xl142"/>
    <w:basedOn w:val="Standard"/>
    <w:rsid w:val="0054323B"/>
    <w:pPr>
      <w:pBdr>
        <w:top w:val="single" w:sz="4" w:space="0" w:color="000000"/>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43">
    <w:name w:val="xl143"/>
    <w:basedOn w:val="Standard"/>
    <w:rsid w:val="0054323B"/>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44">
    <w:name w:val="xl144"/>
    <w:basedOn w:val="Standard"/>
    <w:rsid w:val="0054323B"/>
    <w:pPr>
      <w:pBdr>
        <w:top w:val="single" w:sz="4" w:space="0" w:color="000000"/>
        <w:left w:val="single" w:sz="8"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45">
    <w:name w:val="xl145"/>
    <w:basedOn w:val="Standard"/>
    <w:rsid w:val="0054323B"/>
    <w:pPr>
      <w:pBdr>
        <w:top w:val="single" w:sz="4" w:space="0" w:color="000000"/>
        <w:left w:val="single" w:sz="4" w:space="0" w:color="000000"/>
        <w:bottom w:val="single" w:sz="4" w:space="0" w:color="000000"/>
      </w:pBdr>
      <w:spacing w:before="100" w:after="100"/>
      <w:jc w:val="center"/>
      <w:textAlignment w:val="center"/>
    </w:pPr>
    <w:rPr>
      <w:rFonts w:ascii="Tahoma" w:hAnsi="Tahoma" w:cs="Tahoma"/>
      <w:sz w:val="16"/>
      <w:szCs w:val="16"/>
    </w:rPr>
  </w:style>
  <w:style w:type="paragraph" w:customStyle="1" w:styleId="xl146">
    <w:name w:val="xl146"/>
    <w:basedOn w:val="Standard"/>
    <w:rsid w:val="0054323B"/>
    <w:pPr>
      <w:pBdr>
        <w:top w:val="single" w:sz="4" w:space="0" w:color="000000"/>
        <w:left w:val="single" w:sz="4" w:space="0" w:color="000000"/>
      </w:pBdr>
      <w:spacing w:before="100" w:after="100"/>
      <w:jc w:val="center"/>
      <w:textAlignment w:val="center"/>
    </w:pPr>
    <w:rPr>
      <w:rFonts w:ascii="Tahoma" w:hAnsi="Tahoma" w:cs="Tahoma"/>
      <w:sz w:val="16"/>
      <w:szCs w:val="16"/>
    </w:rPr>
  </w:style>
  <w:style w:type="paragraph" w:customStyle="1" w:styleId="xl147">
    <w:name w:val="xl147"/>
    <w:basedOn w:val="Standard"/>
    <w:rsid w:val="0054323B"/>
    <w:pPr>
      <w:pBdr>
        <w:top w:val="single" w:sz="8" w:space="0" w:color="000000"/>
        <w:left w:val="single" w:sz="4" w:space="0" w:color="000000"/>
        <w:bottom w:val="single" w:sz="8" w:space="0" w:color="000000"/>
      </w:pBdr>
      <w:shd w:val="clear" w:color="auto" w:fill="EEEEEE"/>
      <w:spacing w:before="100" w:after="100"/>
      <w:jc w:val="center"/>
      <w:textAlignment w:val="center"/>
    </w:pPr>
    <w:rPr>
      <w:rFonts w:ascii="Tahoma" w:hAnsi="Tahoma" w:cs="Tahoma"/>
      <w:b/>
      <w:bCs/>
      <w:sz w:val="16"/>
      <w:szCs w:val="16"/>
    </w:rPr>
  </w:style>
  <w:style w:type="paragraph" w:customStyle="1" w:styleId="xl148">
    <w:name w:val="xl148"/>
    <w:basedOn w:val="Standard"/>
    <w:rsid w:val="0054323B"/>
    <w:pPr>
      <w:pBdr>
        <w:left w:val="single" w:sz="4" w:space="0" w:color="000000"/>
        <w:bottom w:val="single" w:sz="4" w:space="0" w:color="000000"/>
        <w:right w:val="single" w:sz="4" w:space="0" w:color="000000"/>
      </w:pBdr>
      <w:spacing w:before="100" w:after="100"/>
      <w:textAlignment w:val="center"/>
    </w:pPr>
    <w:rPr>
      <w:rFonts w:ascii="Tahoma" w:hAnsi="Tahoma" w:cs="Tahoma"/>
      <w:sz w:val="24"/>
      <w:szCs w:val="24"/>
    </w:rPr>
  </w:style>
  <w:style w:type="paragraph" w:customStyle="1" w:styleId="xl149">
    <w:name w:val="xl149"/>
    <w:basedOn w:val="Standard"/>
    <w:rsid w:val="0054323B"/>
    <w:pPr>
      <w:pBdr>
        <w:left w:val="single" w:sz="8" w:space="0" w:color="000000"/>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50">
    <w:name w:val="xl150"/>
    <w:basedOn w:val="Standard"/>
    <w:rsid w:val="0054323B"/>
    <w:pPr>
      <w:pBdr>
        <w:bottom w:val="single" w:sz="4" w:space="0" w:color="000000"/>
        <w:right w:val="single" w:sz="4" w:space="0" w:color="000000"/>
      </w:pBdr>
      <w:spacing w:before="100" w:after="100"/>
      <w:jc w:val="center"/>
      <w:textAlignment w:val="center"/>
    </w:pPr>
    <w:rPr>
      <w:rFonts w:ascii="Tahoma" w:hAnsi="Tahoma" w:cs="Tahoma"/>
      <w:sz w:val="16"/>
      <w:szCs w:val="16"/>
    </w:rPr>
  </w:style>
  <w:style w:type="paragraph" w:customStyle="1" w:styleId="xl151">
    <w:name w:val="xl151"/>
    <w:basedOn w:val="Standard"/>
    <w:rsid w:val="0054323B"/>
    <w:pPr>
      <w:pBdr>
        <w:left w:val="single" w:sz="4" w:space="0" w:color="000000"/>
        <w:bottom w:val="single" w:sz="4" w:space="0" w:color="000000"/>
        <w:right w:val="single" w:sz="4" w:space="0" w:color="000000"/>
      </w:pBdr>
      <w:spacing w:before="100" w:after="100"/>
      <w:jc w:val="center"/>
      <w:textAlignment w:val="center"/>
    </w:pPr>
    <w:rPr>
      <w:rFonts w:ascii="Tahoma" w:hAnsi="Tahoma" w:cs="Tahoma"/>
      <w:sz w:val="16"/>
      <w:szCs w:val="16"/>
    </w:rPr>
  </w:style>
  <w:style w:type="paragraph" w:customStyle="1" w:styleId="xl152">
    <w:name w:val="xl152"/>
    <w:basedOn w:val="Standard"/>
    <w:rsid w:val="0054323B"/>
    <w:pPr>
      <w:pBdr>
        <w:left w:val="single" w:sz="4" w:space="0" w:color="000000"/>
        <w:bottom w:val="single" w:sz="4" w:space="0" w:color="000000"/>
      </w:pBdr>
      <w:spacing w:before="100" w:after="100"/>
      <w:jc w:val="center"/>
      <w:textAlignment w:val="center"/>
    </w:pPr>
    <w:rPr>
      <w:rFonts w:ascii="Tahoma" w:hAnsi="Tahoma" w:cs="Tahoma"/>
      <w:sz w:val="16"/>
      <w:szCs w:val="16"/>
    </w:rPr>
  </w:style>
  <w:style w:type="paragraph" w:customStyle="1" w:styleId="xl153">
    <w:name w:val="xl153"/>
    <w:basedOn w:val="Standard"/>
    <w:rsid w:val="0054323B"/>
    <w:pPr>
      <w:pBdr>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54">
    <w:name w:val="xl154"/>
    <w:basedOn w:val="Standard"/>
    <w:rsid w:val="0054323B"/>
    <w:pPr>
      <w:pBdr>
        <w:top w:val="single" w:sz="4" w:space="0" w:color="000000"/>
        <w:left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55">
    <w:name w:val="xl155"/>
    <w:basedOn w:val="Standard"/>
    <w:rsid w:val="0054323B"/>
    <w:pPr>
      <w:pBdr>
        <w:top w:val="single" w:sz="4" w:space="0" w:color="000000"/>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56">
    <w:name w:val="xl156"/>
    <w:basedOn w:val="Standard"/>
    <w:rsid w:val="0054323B"/>
    <w:pPr>
      <w:pBdr>
        <w:top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16"/>
      <w:szCs w:val="16"/>
    </w:rPr>
  </w:style>
  <w:style w:type="paragraph" w:customStyle="1" w:styleId="xl157">
    <w:name w:val="xl157"/>
    <w:basedOn w:val="Standard"/>
    <w:rsid w:val="0054323B"/>
    <w:pPr>
      <w:pBdr>
        <w:top w:val="single" w:sz="4" w:space="0" w:color="000000"/>
        <w:left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16"/>
      <w:szCs w:val="16"/>
    </w:rPr>
  </w:style>
  <w:style w:type="paragraph" w:customStyle="1" w:styleId="xl158">
    <w:name w:val="xl158"/>
    <w:basedOn w:val="Standard"/>
    <w:rsid w:val="0054323B"/>
    <w:pPr>
      <w:pBdr>
        <w:top w:val="single" w:sz="4" w:space="0" w:color="000000"/>
        <w:left w:val="single" w:sz="4" w:space="0" w:color="000000"/>
        <w:bottom w:val="single" w:sz="8" w:space="0" w:color="000000"/>
      </w:pBdr>
      <w:shd w:val="clear" w:color="auto" w:fill="EEEEEE"/>
      <w:spacing w:before="100" w:after="100"/>
      <w:jc w:val="center"/>
      <w:textAlignment w:val="center"/>
    </w:pPr>
    <w:rPr>
      <w:rFonts w:ascii="Tahoma" w:hAnsi="Tahoma" w:cs="Tahoma"/>
      <w:sz w:val="16"/>
      <w:szCs w:val="16"/>
    </w:rPr>
  </w:style>
  <w:style w:type="paragraph" w:customStyle="1" w:styleId="xl159">
    <w:name w:val="xl159"/>
    <w:basedOn w:val="Standard"/>
    <w:rsid w:val="0054323B"/>
    <w:pPr>
      <w:pBdr>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60">
    <w:name w:val="xl160"/>
    <w:basedOn w:val="Standard"/>
    <w:rsid w:val="0054323B"/>
    <w:pPr>
      <w:pBdr>
        <w:top w:val="single" w:sz="4" w:space="0" w:color="000000"/>
        <w:left w:val="single" w:sz="8"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61">
    <w:name w:val="xl161"/>
    <w:basedOn w:val="Standard"/>
    <w:rsid w:val="0054323B"/>
    <w:pPr>
      <w:spacing w:before="100" w:after="100"/>
    </w:pPr>
    <w:rPr>
      <w:rFonts w:ascii="Times New Roman" w:hAnsi="Times New Roman"/>
      <w:sz w:val="24"/>
      <w:szCs w:val="24"/>
    </w:rPr>
  </w:style>
  <w:style w:type="paragraph" w:customStyle="1" w:styleId="xl162">
    <w:name w:val="xl162"/>
    <w:basedOn w:val="Standard"/>
    <w:rsid w:val="0054323B"/>
    <w:pPr>
      <w:pBdr>
        <w:top w:val="single" w:sz="4" w:space="0" w:color="000000"/>
        <w:left w:val="single" w:sz="8"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63">
    <w:name w:val="xl163"/>
    <w:basedOn w:val="Standard"/>
    <w:rsid w:val="0054323B"/>
    <w:pPr>
      <w:pBdr>
        <w:top w:val="single" w:sz="8" w:space="0" w:color="000000"/>
        <w:left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18"/>
      <w:szCs w:val="18"/>
    </w:rPr>
  </w:style>
  <w:style w:type="paragraph" w:customStyle="1" w:styleId="xl164">
    <w:name w:val="xl164"/>
    <w:basedOn w:val="Standard"/>
    <w:rsid w:val="0054323B"/>
    <w:pPr>
      <w:pBdr>
        <w:top w:val="single" w:sz="8" w:space="0" w:color="000000"/>
        <w:left w:val="single" w:sz="8"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65">
    <w:name w:val="xl165"/>
    <w:basedOn w:val="Standard"/>
    <w:rsid w:val="0054323B"/>
    <w:pPr>
      <w:pBdr>
        <w:left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66">
    <w:name w:val="xl166"/>
    <w:basedOn w:val="Standard"/>
    <w:rsid w:val="0054323B"/>
    <w:pPr>
      <w:pBdr>
        <w:left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67">
    <w:name w:val="xl167"/>
    <w:basedOn w:val="Standard"/>
    <w:rsid w:val="0054323B"/>
    <w:pPr>
      <w:pBdr>
        <w:top w:val="single" w:sz="8" w:space="0" w:color="000000"/>
        <w:left w:val="single" w:sz="8" w:space="0" w:color="000000"/>
        <w:bottom w:val="single" w:sz="8" w:space="0" w:color="000000"/>
      </w:pBdr>
      <w:shd w:val="clear" w:color="auto" w:fill="EEEEEE"/>
      <w:spacing w:before="100" w:after="100"/>
      <w:jc w:val="center"/>
      <w:textAlignment w:val="center"/>
    </w:pPr>
    <w:rPr>
      <w:rFonts w:ascii="Tahoma" w:hAnsi="Tahoma" w:cs="Tahoma"/>
      <w:sz w:val="18"/>
      <w:szCs w:val="18"/>
    </w:rPr>
  </w:style>
  <w:style w:type="paragraph" w:customStyle="1" w:styleId="xl168">
    <w:name w:val="xl168"/>
    <w:basedOn w:val="Standard"/>
    <w:rsid w:val="0054323B"/>
    <w:pPr>
      <w:pBdr>
        <w:top w:val="single" w:sz="8" w:space="0" w:color="000000"/>
        <w:lef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69">
    <w:name w:val="xl169"/>
    <w:basedOn w:val="Standard"/>
    <w:rsid w:val="0054323B"/>
    <w:pPr>
      <w:pBdr>
        <w:top w:val="single" w:sz="8"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70">
    <w:name w:val="xl170"/>
    <w:basedOn w:val="Standard"/>
    <w:rsid w:val="0054323B"/>
    <w:pPr>
      <w:pBdr>
        <w:left w:val="single" w:sz="8" w:space="0" w:color="000000"/>
        <w:bottom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71">
    <w:name w:val="xl171"/>
    <w:basedOn w:val="Standard"/>
    <w:rsid w:val="0054323B"/>
    <w:pPr>
      <w:pBdr>
        <w:bottom w:val="single" w:sz="8"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72">
    <w:name w:val="xl172"/>
    <w:basedOn w:val="Standard"/>
    <w:rsid w:val="0054323B"/>
    <w:pPr>
      <w:pBdr>
        <w:top w:val="single" w:sz="8" w:space="0" w:color="000000"/>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73">
    <w:name w:val="xl173"/>
    <w:basedOn w:val="Standard"/>
    <w:rsid w:val="0054323B"/>
    <w:pPr>
      <w:pBdr>
        <w:top w:val="single" w:sz="4" w:space="0" w:color="000000"/>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74">
    <w:name w:val="xl174"/>
    <w:basedOn w:val="Standard"/>
    <w:rsid w:val="0054323B"/>
    <w:pPr>
      <w:pBdr>
        <w:top w:val="single" w:sz="4" w:space="0" w:color="000000"/>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75">
    <w:name w:val="xl175"/>
    <w:basedOn w:val="Standard"/>
    <w:rsid w:val="0054323B"/>
    <w:pPr>
      <w:pBdr>
        <w:top w:val="single" w:sz="4" w:space="0" w:color="000000"/>
        <w:bottom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76">
    <w:name w:val="xl176"/>
    <w:basedOn w:val="Standard"/>
    <w:rsid w:val="0054323B"/>
    <w:pPr>
      <w:pBdr>
        <w:top w:val="single" w:sz="4"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77">
    <w:name w:val="xl177"/>
    <w:basedOn w:val="Standard"/>
    <w:rsid w:val="0054323B"/>
    <w:pPr>
      <w:pBdr>
        <w:top w:val="single" w:sz="8" w:space="0" w:color="000000"/>
        <w:left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78">
    <w:name w:val="xl178"/>
    <w:basedOn w:val="Standard"/>
    <w:rsid w:val="0054323B"/>
    <w:pPr>
      <w:pBdr>
        <w:top w:val="single" w:sz="8" w:space="0" w:color="000000"/>
        <w:left w:val="single" w:sz="4"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79">
    <w:name w:val="xl179"/>
    <w:basedOn w:val="Standard"/>
    <w:rsid w:val="0054323B"/>
    <w:pPr>
      <w:pBdr>
        <w:top w:val="single" w:sz="4" w:space="0" w:color="000000"/>
        <w:left w:val="single" w:sz="8"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80">
    <w:name w:val="xl180"/>
    <w:basedOn w:val="Standard"/>
    <w:rsid w:val="0054323B"/>
    <w:pPr>
      <w:pBdr>
        <w:top w:val="single" w:sz="4" w:space="0" w:color="000000"/>
        <w:left w:val="single" w:sz="4"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81">
    <w:name w:val="xl181"/>
    <w:basedOn w:val="Standard"/>
    <w:rsid w:val="0054323B"/>
    <w:pPr>
      <w:pBdr>
        <w:top w:val="single" w:sz="4" w:space="0" w:color="000000"/>
        <w:left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82">
    <w:name w:val="xl182"/>
    <w:basedOn w:val="Standard"/>
    <w:rsid w:val="0054323B"/>
    <w:pPr>
      <w:pBdr>
        <w:top w:val="single" w:sz="8" w:space="0" w:color="000000"/>
        <w:bottom w:val="single" w:sz="8" w:space="0" w:color="000000"/>
      </w:pBdr>
      <w:shd w:val="clear" w:color="auto" w:fill="EEEEEE"/>
      <w:spacing w:before="100" w:after="100"/>
      <w:jc w:val="center"/>
      <w:textAlignment w:val="center"/>
    </w:pPr>
    <w:rPr>
      <w:rFonts w:ascii="Tahoma" w:hAnsi="Tahoma" w:cs="Tahoma"/>
      <w:sz w:val="18"/>
      <w:szCs w:val="18"/>
    </w:rPr>
  </w:style>
  <w:style w:type="paragraph" w:customStyle="1" w:styleId="xl183">
    <w:name w:val="xl183"/>
    <w:basedOn w:val="Standard"/>
    <w:rsid w:val="0054323B"/>
    <w:pPr>
      <w:shd w:val="clear" w:color="auto" w:fill="EEEEEE"/>
      <w:spacing w:before="100" w:after="100"/>
      <w:jc w:val="center"/>
      <w:textAlignment w:val="center"/>
    </w:pPr>
    <w:rPr>
      <w:rFonts w:ascii="Tahoma" w:hAnsi="Tahoma" w:cs="Tahoma"/>
      <w:b/>
      <w:bCs/>
      <w:sz w:val="24"/>
      <w:szCs w:val="24"/>
    </w:rPr>
  </w:style>
  <w:style w:type="paragraph" w:customStyle="1" w:styleId="xl184">
    <w:name w:val="xl184"/>
    <w:basedOn w:val="Standard"/>
    <w:rsid w:val="0054323B"/>
    <w:pPr>
      <w:pBdr>
        <w:righ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85">
    <w:name w:val="xl185"/>
    <w:basedOn w:val="Standard"/>
    <w:rsid w:val="0054323B"/>
    <w:pPr>
      <w:pBdr>
        <w:bottom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86">
    <w:name w:val="xl186"/>
    <w:basedOn w:val="Standard"/>
    <w:rsid w:val="0054323B"/>
    <w:pPr>
      <w:pBdr>
        <w:bottom w:val="single" w:sz="4" w:space="0" w:color="000000"/>
        <w:righ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87">
    <w:name w:val="xl187"/>
    <w:basedOn w:val="Standard"/>
    <w:rsid w:val="0054323B"/>
    <w:pPr>
      <w:pBdr>
        <w:bottom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88">
    <w:name w:val="xl188"/>
    <w:basedOn w:val="Standard"/>
    <w:rsid w:val="0054323B"/>
    <w:pPr>
      <w:pBdr>
        <w:left w:val="single" w:sz="4"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89">
    <w:name w:val="xl189"/>
    <w:basedOn w:val="Standard"/>
    <w:rsid w:val="0054323B"/>
    <w:pPr>
      <w:pBdr>
        <w:left w:val="single" w:sz="4" w:space="0" w:color="000000"/>
        <w:bottom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90">
    <w:name w:val="xl190"/>
    <w:basedOn w:val="Standard"/>
    <w:rsid w:val="0054323B"/>
    <w:pPr>
      <w:pBdr>
        <w:top w:val="single" w:sz="4" w:space="0" w:color="000000"/>
        <w:left w:val="single" w:sz="4" w:space="0" w:color="000000"/>
        <w:bottom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91">
    <w:name w:val="xl191"/>
    <w:basedOn w:val="Standard"/>
    <w:rsid w:val="0054323B"/>
    <w:pPr>
      <w:pBdr>
        <w:top w:val="single" w:sz="8" w:space="0" w:color="000000"/>
        <w:bottom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92">
    <w:name w:val="xl192"/>
    <w:basedOn w:val="Standard"/>
    <w:rsid w:val="0054323B"/>
    <w:pPr>
      <w:pBdr>
        <w:top w:val="single" w:sz="8"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93">
    <w:name w:val="xl193"/>
    <w:basedOn w:val="Standard"/>
    <w:rsid w:val="0054323B"/>
    <w:pPr>
      <w:spacing w:before="100" w:after="100"/>
      <w:jc w:val="center"/>
      <w:textAlignment w:val="center"/>
    </w:pPr>
    <w:rPr>
      <w:rFonts w:ascii="Tahoma" w:hAnsi="Tahoma" w:cs="Tahoma"/>
      <w:sz w:val="24"/>
      <w:szCs w:val="24"/>
    </w:rPr>
  </w:style>
  <w:style w:type="paragraph" w:customStyle="1" w:styleId="xl194">
    <w:name w:val="xl194"/>
    <w:basedOn w:val="Standard"/>
    <w:rsid w:val="0054323B"/>
    <w:pPr>
      <w:pBdr>
        <w:bottom w:val="single" w:sz="4" w:space="0" w:color="000000"/>
      </w:pBdr>
      <w:spacing w:before="100" w:after="100"/>
      <w:jc w:val="center"/>
      <w:textAlignment w:val="center"/>
    </w:pPr>
    <w:rPr>
      <w:rFonts w:ascii="Tahoma" w:hAnsi="Tahoma" w:cs="Tahoma"/>
      <w:b/>
      <w:bCs/>
      <w:sz w:val="36"/>
      <w:szCs w:val="36"/>
    </w:rPr>
  </w:style>
  <w:style w:type="paragraph" w:customStyle="1" w:styleId="xl195">
    <w:name w:val="xl195"/>
    <w:basedOn w:val="Standard"/>
    <w:rsid w:val="0054323B"/>
    <w:pPr>
      <w:pBdr>
        <w:top w:val="single" w:sz="8" w:space="0" w:color="000000"/>
        <w:left w:val="single" w:sz="8" w:space="0" w:color="000000"/>
        <w:bottom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96">
    <w:name w:val="xl196"/>
    <w:basedOn w:val="Standard"/>
    <w:rsid w:val="0054323B"/>
    <w:pPr>
      <w:pBdr>
        <w:top w:val="single" w:sz="8" w:space="0" w:color="000000"/>
        <w:bottom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97">
    <w:name w:val="xl197"/>
    <w:basedOn w:val="Standard"/>
    <w:rsid w:val="0054323B"/>
    <w:pPr>
      <w:pBdr>
        <w:top w:val="single" w:sz="8"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98">
    <w:name w:val="xl198"/>
    <w:basedOn w:val="Standard"/>
    <w:rsid w:val="0054323B"/>
    <w:pPr>
      <w:pBdr>
        <w:top w:val="single" w:sz="8" w:space="0" w:color="000000"/>
        <w:left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99">
    <w:name w:val="xl199"/>
    <w:basedOn w:val="Standard"/>
    <w:rsid w:val="0054323B"/>
    <w:pPr>
      <w:pBdr>
        <w:left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200">
    <w:name w:val="xl200"/>
    <w:basedOn w:val="Standard"/>
    <w:rsid w:val="0054323B"/>
    <w:pPr>
      <w:pBdr>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201">
    <w:name w:val="xl201"/>
    <w:basedOn w:val="Standard"/>
    <w:rsid w:val="0054323B"/>
    <w:pPr>
      <w:pBdr>
        <w:left w:val="single" w:sz="8"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02">
    <w:name w:val="xl202"/>
    <w:basedOn w:val="Standard"/>
    <w:rsid w:val="0054323B"/>
    <w:pPr>
      <w:pBdr>
        <w:left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03">
    <w:name w:val="xl203"/>
    <w:basedOn w:val="Standard"/>
    <w:rsid w:val="0054323B"/>
    <w:pPr>
      <w:pBdr>
        <w:top w:val="single" w:sz="4" w:space="0" w:color="000000"/>
        <w:left w:val="single" w:sz="4" w:space="0" w:color="000000"/>
      </w:pBdr>
      <w:spacing w:before="100" w:after="100"/>
      <w:jc w:val="center"/>
      <w:textAlignment w:val="center"/>
    </w:pPr>
    <w:rPr>
      <w:rFonts w:ascii="Tahoma" w:hAnsi="Tahoma" w:cs="Tahoma"/>
      <w:sz w:val="24"/>
      <w:szCs w:val="24"/>
    </w:rPr>
  </w:style>
  <w:style w:type="paragraph" w:customStyle="1" w:styleId="xl204">
    <w:name w:val="xl204"/>
    <w:basedOn w:val="Standard"/>
    <w:rsid w:val="0054323B"/>
    <w:pPr>
      <w:pBdr>
        <w:top w:val="single" w:sz="4" w:space="0" w:color="000000"/>
      </w:pBdr>
      <w:spacing w:before="100" w:after="100"/>
      <w:jc w:val="center"/>
      <w:textAlignment w:val="center"/>
    </w:pPr>
    <w:rPr>
      <w:rFonts w:ascii="Tahoma" w:hAnsi="Tahoma" w:cs="Tahoma"/>
      <w:sz w:val="24"/>
      <w:szCs w:val="24"/>
    </w:rPr>
  </w:style>
  <w:style w:type="paragraph" w:customStyle="1" w:styleId="xl205">
    <w:name w:val="xl205"/>
    <w:basedOn w:val="Standard"/>
    <w:rsid w:val="0054323B"/>
    <w:pPr>
      <w:pBdr>
        <w:top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206">
    <w:name w:val="xl206"/>
    <w:basedOn w:val="Standard"/>
    <w:rsid w:val="0054323B"/>
    <w:pPr>
      <w:pBdr>
        <w:left w:val="single" w:sz="4" w:space="0" w:color="000000"/>
      </w:pBdr>
      <w:spacing w:before="100" w:after="100"/>
      <w:jc w:val="center"/>
      <w:textAlignment w:val="center"/>
    </w:pPr>
    <w:rPr>
      <w:rFonts w:ascii="Tahoma" w:hAnsi="Tahoma" w:cs="Tahoma"/>
      <w:sz w:val="24"/>
      <w:szCs w:val="24"/>
    </w:rPr>
  </w:style>
  <w:style w:type="paragraph" w:customStyle="1" w:styleId="xl207">
    <w:name w:val="xl207"/>
    <w:basedOn w:val="Standard"/>
    <w:rsid w:val="0054323B"/>
    <w:pPr>
      <w:spacing w:before="100" w:after="100"/>
      <w:jc w:val="center"/>
      <w:textAlignment w:val="center"/>
    </w:pPr>
    <w:rPr>
      <w:rFonts w:ascii="Tahoma" w:hAnsi="Tahoma" w:cs="Tahoma"/>
      <w:sz w:val="24"/>
      <w:szCs w:val="24"/>
    </w:rPr>
  </w:style>
  <w:style w:type="paragraph" w:customStyle="1" w:styleId="xl208">
    <w:name w:val="xl208"/>
    <w:basedOn w:val="Standard"/>
    <w:rsid w:val="0054323B"/>
    <w:pPr>
      <w:pBdr>
        <w:right w:val="single" w:sz="4" w:space="0" w:color="000000"/>
      </w:pBdr>
      <w:spacing w:before="100" w:after="100"/>
      <w:jc w:val="center"/>
      <w:textAlignment w:val="center"/>
    </w:pPr>
    <w:rPr>
      <w:rFonts w:ascii="Tahoma" w:hAnsi="Tahoma" w:cs="Tahoma"/>
      <w:sz w:val="24"/>
      <w:szCs w:val="24"/>
    </w:rPr>
  </w:style>
  <w:style w:type="paragraph" w:customStyle="1" w:styleId="xl209">
    <w:name w:val="xl209"/>
    <w:basedOn w:val="Standard"/>
    <w:rsid w:val="0054323B"/>
    <w:pPr>
      <w:pBdr>
        <w:left w:val="single" w:sz="4" w:space="0" w:color="000000"/>
        <w:bottom w:val="single" w:sz="4" w:space="0" w:color="000000"/>
      </w:pBdr>
      <w:spacing w:before="100" w:after="100"/>
      <w:jc w:val="center"/>
      <w:textAlignment w:val="center"/>
    </w:pPr>
    <w:rPr>
      <w:rFonts w:ascii="Tahoma" w:hAnsi="Tahoma" w:cs="Tahoma"/>
      <w:sz w:val="24"/>
      <w:szCs w:val="24"/>
    </w:rPr>
  </w:style>
  <w:style w:type="paragraph" w:customStyle="1" w:styleId="xl210">
    <w:name w:val="xl210"/>
    <w:basedOn w:val="Standard"/>
    <w:rsid w:val="0054323B"/>
    <w:pPr>
      <w:pBdr>
        <w:bottom w:val="single" w:sz="4" w:space="0" w:color="000000"/>
      </w:pBdr>
      <w:spacing w:before="100" w:after="100"/>
      <w:jc w:val="center"/>
      <w:textAlignment w:val="center"/>
    </w:pPr>
    <w:rPr>
      <w:rFonts w:ascii="Tahoma" w:hAnsi="Tahoma" w:cs="Tahoma"/>
      <w:sz w:val="24"/>
      <w:szCs w:val="24"/>
    </w:rPr>
  </w:style>
  <w:style w:type="paragraph" w:customStyle="1" w:styleId="xl211">
    <w:name w:val="xl211"/>
    <w:basedOn w:val="Standard"/>
    <w:rsid w:val="0054323B"/>
    <w:pPr>
      <w:pBdr>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212">
    <w:name w:val="xl212"/>
    <w:basedOn w:val="Standard"/>
    <w:rsid w:val="0054323B"/>
    <w:pPr>
      <w:pBdr>
        <w:top w:val="single" w:sz="4" w:space="0" w:color="000000"/>
        <w:left w:val="single" w:sz="4" w:space="0" w:color="000000"/>
      </w:pBdr>
      <w:spacing w:before="100" w:after="100"/>
      <w:jc w:val="center"/>
      <w:textAlignment w:val="center"/>
    </w:pPr>
    <w:rPr>
      <w:rFonts w:ascii="Tahoma" w:hAnsi="Tahoma" w:cs="Tahoma"/>
      <w:sz w:val="36"/>
      <w:szCs w:val="36"/>
    </w:rPr>
  </w:style>
  <w:style w:type="paragraph" w:customStyle="1" w:styleId="xl213">
    <w:name w:val="xl213"/>
    <w:basedOn w:val="Standard"/>
    <w:rsid w:val="0054323B"/>
    <w:pPr>
      <w:pBdr>
        <w:top w:val="single" w:sz="4" w:space="0" w:color="000000"/>
        <w:right w:val="single" w:sz="4" w:space="0" w:color="000000"/>
      </w:pBdr>
      <w:spacing w:before="100" w:after="100"/>
      <w:jc w:val="center"/>
      <w:textAlignment w:val="center"/>
    </w:pPr>
    <w:rPr>
      <w:rFonts w:ascii="Tahoma" w:hAnsi="Tahoma" w:cs="Tahoma"/>
      <w:sz w:val="36"/>
      <w:szCs w:val="36"/>
    </w:rPr>
  </w:style>
  <w:style w:type="paragraph" w:customStyle="1" w:styleId="xl214">
    <w:name w:val="xl214"/>
    <w:basedOn w:val="Standard"/>
    <w:rsid w:val="0054323B"/>
    <w:pPr>
      <w:pBdr>
        <w:left w:val="single" w:sz="4" w:space="0" w:color="000000"/>
      </w:pBdr>
      <w:spacing w:before="100" w:after="100"/>
      <w:jc w:val="center"/>
      <w:textAlignment w:val="center"/>
    </w:pPr>
    <w:rPr>
      <w:rFonts w:ascii="Tahoma" w:hAnsi="Tahoma" w:cs="Tahoma"/>
      <w:sz w:val="36"/>
      <w:szCs w:val="36"/>
    </w:rPr>
  </w:style>
  <w:style w:type="paragraph" w:customStyle="1" w:styleId="xl215">
    <w:name w:val="xl215"/>
    <w:basedOn w:val="Standard"/>
    <w:rsid w:val="0054323B"/>
    <w:pPr>
      <w:pBdr>
        <w:right w:val="single" w:sz="4" w:space="0" w:color="000000"/>
      </w:pBdr>
      <w:spacing w:before="100" w:after="100"/>
      <w:jc w:val="center"/>
      <w:textAlignment w:val="center"/>
    </w:pPr>
    <w:rPr>
      <w:rFonts w:ascii="Tahoma" w:hAnsi="Tahoma" w:cs="Tahoma"/>
      <w:sz w:val="36"/>
      <w:szCs w:val="36"/>
    </w:rPr>
  </w:style>
  <w:style w:type="paragraph" w:customStyle="1" w:styleId="xl216">
    <w:name w:val="xl216"/>
    <w:basedOn w:val="Standard"/>
    <w:rsid w:val="0054323B"/>
    <w:pPr>
      <w:pBdr>
        <w:left w:val="single" w:sz="4" w:space="0" w:color="000000"/>
        <w:bottom w:val="single" w:sz="4" w:space="0" w:color="000000"/>
      </w:pBdr>
      <w:spacing w:before="100" w:after="100"/>
      <w:jc w:val="center"/>
      <w:textAlignment w:val="center"/>
    </w:pPr>
    <w:rPr>
      <w:rFonts w:ascii="Tahoma" w:hAnsi="Tahoma" w:cs="Tahoma"/>
      <w:sz w:val="36"/>
      <w:szCs w:val="36"/>
    </w:rPr>
  </w:style>
  <w:style w:type="paragraph" w:customStyle="1" w:styleId="xl217">
    <w:name w:val="xl217"/>
    <w:basedOn w:val="Standard"/>
    <w:rsid w:val="0054323B"/>
    <w:pPr>
      <w:pBdr>
        <w:bottom w:val="single" w:sz="4" w:space="0" w:color="000000"/>
        <w:right w:val="single" w:sz="4" w:space="0" w:color="000000"/>
      </w:pBdr>
      <w:spacing w:before="100" w:after="100"/>
      <w:jc w:val="center"/>
      <w:textAlignment w:val="center"/>
    </w:pPr>
    <w:rPr>
      <w:rFonts w:ascii="Tahoma" w:hAnsi="Tahoma" w:cs="Tahoma"/>
      <w:sz w:val="36"/>
      <w:szCs w:val="36"/>
    </w:rPr>
  </w:style>
  <w:style w:type="paragraph" w:customStyle="1" w:styleId="xl218">
    <w:name w:val="xl218"/>
    <w:basedOn w:val="Standard"/>
    <w:rsid w:val="0054323B"/>
    <w:pPr>
      <w:pBdr>
        <w:top w:val="single" w:sz="8" w:space="0" w:color="000000"/>
        <w:left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18"/>
      <w:szCs w:val="18"/>
    </w:rPr>
  </w:style>
  <w:style w:type="paragraph" w:customStyle="1" w:styleId="xl219">
    <w:name w:val="xl219"/>
    <w:basedOn w:val="Standard"/>
    <w:rsid w:val="0054323B"/>
    <w:pPr>
      <w:pBdr>
        <w:lef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20">
    <w:name w:val="xl220"/>
    <w:basedOn w:val="Standard"/>
    <w:rsid w:val="0054323B"/>
    <w:pPr>
      <w:pBdr>
        <w:left w:val="single" w:sz="8" w:space="0" w:color="000000"/>
        <w:bottom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21">
    <w:name w:val="xl221"/>
    <w:basedOn w:val="Standard"/>
    <w:rsid w:val="0054323B"/>
    <w:pPr>
      <w:pBdr>
        <w:left w:val="single" w:sz="8"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22">
    <w:name w:val="xl222"/>
    <w:basedOn w:val="Standard"/>
    <w:rsid w:val="0054323B"/>
    <w:pPr>
      <w:pBdr>
        <w:top w:val="single" w:sz="4" w:space="0" w:color="000000"/>
        <w:left w:val="single" w:sz="8"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23">
    <w:name w:val="xl223"/>
    <w:basedOn w:val="Standard"/>
    <w:rsid w:val="0054323B"/>
    <w:pPr>
      <w:pBdr>
        <w:top w:val="single" w:sz="4" w:space="0" w:color="000000"/>
        <w:left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24">
    <w:name w:val="xl224"/>
    <w:basedOn w:val="Standard"/>
    <w:rsid w:val="0054323B"/>
    <w:pPr>
      <w:pBdr>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TableContents">
    <w:name w:val="Table Contents"/>
    <w:basedOn w:val="Standard"/>
    <w:rsid w:val="0054323B"/>
    <w:pPr>
      <w:suppressLineNumbers/>
    </w:pPr>
  </w:style>
  <w:style w:type="paragraph" w:customStyle="1" w:styleId="TableHeading">
    <w:name w:val="Table Heading"/>
    <w:basedOn w:val="TableContents"/>
    <w:rsid w:val="0054323B"/>
    <w:pPr>
      <w:jc w:val="center"/>
    </w:pPr>
    <w:rPr>
      <w:b/>
      <w:bCs/>
    </w:rPr>
  </w:style>
  <w:style w:type="character" w:customStyle="1" w:styleId="WW8Num5z0">
    <w:name w:val="WW8Num5z0"/>
    <w:rsid w:val="0054323B"/>
    <w:rPr>
      <w:rFonts w:ascii="Symbol" w:hAnsi="Symbol"/>
    </w:rPr>
  </w:style>
  <w:style w:type="character" w:customStyle="1" w:styleId="WW8Num6z0">
    <w:name w:val="WW8Num6z0"/>
    <w:rsid w:val="0054323B"/>
    <w:rPr>
      <w:rFonts w:ascii="Symbol" w:hAnsi="Symbol"/>
    </w:rPr>
  </w:style>
  <w:style w:type="character" w:customStyle="1" w:styleId="WW8Num7z0">
    <w:name w:val="WW8Num7z0"/>
    <w:rsid w:val="0054323B"/>
    <w:rPr>
      <w:rFonts w:ascii="Symbol" w:hAnsi="Symbol"/>
    </w:rPr>
  </w:style>
  <w:style w:type="character" w:customStyle="1" w:styleId="WW8Num8z0">
    <w:name w:val="WW8Num8z0"/>
    <w:rsid w:val="0054323B"/>
    <w:rPr>
      <w:rFonts w:ascii="Symbol" w:hAnsi="Symbol"/>
    </w:rPr>
  </w:style>
  <w:style w:type="character" w:customStyle="1" w:styleId="WW8Num10z0">
    <w:name w:val="WW8Num10z0"/>
    <w:rsid w:val="0054323B"/>
    <w:rPr>
      <w:rFonts w:ascii="Symbol" w:hAnsi="Symbol"/>
    </w:rPr>
  </w:style>
  <w:style w:type="character" w:customStyle="1" w:styleId="WW8Num13z0">
    <w:name w:val="WW8Num13z0"/>
    <w:rsid w:val="0054323B"/>
    <w:rPr>
      <w:rFonts w:ascii="Symbol" w:hAnsi="Symbol"/>
    </w:rPr>
  </w:style>
  <w:style w:type="character" w:customStyle="1" w:styleId="WW8Num13z1">
    <w:name w:val="WW8Num13z1"/>
    <w:rsid w:val="0054323B"/>
    <w:rPr>
      <w:rFonts w:ascii="Courier New" w:hAnsi="Courier New" w:cs="Courier New"/>
    </w:rPr>
  </w:style>
  <w:style w:type="character" w:customStyle="1" w:styleId="WW8Num13z2">
    <w:name w:val="WW8Num13z2"/>
    <w:rsid w:val="0054323B"/>
    <w:rPr>
      <w:rFonts w:ascii="Wingdings" w:hAnsi="Wingdings"/>
    </w:rPr>
  </w:style>
  <w:style w:type="character" w:customStyle="1" w:styleId="WW8Num15z0">
    <w:name w:val="WW8Num15z0"/>
    <w:rsid w:val="0054323B"/>
    <w:rPr>
      <w:rFonts w:ascii="Symbol" w:hAnsi="Symbol"/>
    </w:rPr>
  </w:style>
  <w:style w:type="character" w:customStyle="1" w:styleId="WW8Num15z1">
    <w:name w:val="WW8Num15z1"/>
    <w:rsid w:val="0054323B"/>
    <w:rPr>
      <w:rFonts w:ascii="Courier New" w:hAnsi="Courier New" w:cs="Courier New"/>
    </w:rPr>
  </w:style>
  <w:style w:type="character" w:customStyle="1" w:styleId="WW8Num15z2">
    <w:name w:val="WW8Num15z2"/>
    <w:rsid w:val="0054323B"/>
    <w:rPr>
      <w:rFonts w:ascii="Wingdings" w:hAnsi="Wingdings"/>
    </w:rPr>
  </w:style>
  <w:style w:type="character" w:customStyle="1" w:styleId="WW8Num16z0">
    <w:name w:val="WW8Num16z0"/>
    <w:rsid w:val="0054323B"/>
    <w:rPr>
      <w:b/>
    </w:rPr>
  </w:style>
  <w:style w:type="character" w:customStyle="1" w:styleId="WW8Num18z0">
    <w:name w:val="WW8Num18z0"/>
    <w:rsid w:val="0054323B"/>
    <w:rPr>
      <w:rFonts w:ascii="Symbol" w:hAnsi="Symbol"/>
    </w:rPr>
  </w:style>
  <w:style w:type="character" w:customStyle="1" w:styleId="WW8Num18z1">
    <w:name w:val="WW8Num18z1"/>
    <w:rsid w:val="0054323B"/>
    <w:rPr>
      <w:rFonts w:ascii="Tahoma" w:eastAsia="Times New Roman" w:hAnsi="Tahoma" w:cs="Tahoma"/>
    </w:rPr>
  </w:style>
  <w:style w:type="character" w:customStyle="1" w:styleId="WW8Num18z2">
    <w:name w:val="WW8Num18z2"/>
    <w:rsid w:val="0054323B"/>
    <w:rPr>
      <w:rFonts w:ascii="Wingdings" w:hAnsi="Wingdings"/>
    </w:rPr>
  </w:style>
  <w:style w:type="character" w:customStyle="1" w:styleId="WW8Num18z4">
    <w:name w:val="WW8Num18z4"/>
    <w:rsid w:val="0054323B"/>
    <w:rPr>
      <w:rFonts w:ascii="Courier New" w:hAnsi="Courier New" w:cs="Courier New"/>
    </w:rPr>
  </w:style>
  <w:style w:type="character" w:customStyle="1" w:styleId="WW8Num22z0">
    <w:name w:val="WW8Num22z0"/>
    <w:rsid w:val="0054323B"/>
    <w:rPr>
      <w:rFonts w:ascii="Tahoma" w:eastAsia="Times New Roman" w:hAnsi="Tahoma" w:cs="Tahoma"/>
    </w:rPr>
  </w:style>
  <w:style w:type="character" w:customStyle="1" w:styleId="WW8Num22z1">
    <w:name w:val="WW8Num22z1"/>
    <w:rsid w:val="0054323B"/>
    <w:rPr>
      <w:rFonts w:ascii="Courier New" w:hAnsi="Courier New" w:cs="Courier New"/>
    </w:rPr>
  </w:style>
  <w:style w:type="character" w:customStyle="1" w:styleId="WW8Num22z2">
    <w:name w:val="WW8Num22z2"/>
    <w:rsid w:val="0054323B"/>
    <w:rPr>
      <w:rFonts w:ascii="Wingdings" w:hAnsi="Wingdings"/>
    </w:rPr>
  </w:style>
  <w:style w:type="character" w:customStyle="1" w:styleId="WW8Num22z3">
    <w:name w:val="WW8Num22z3"/>
    <w:rsid w:val="0054323B"/>
    <w:rPr>
      <w:rFonts w:ascii="Symbol" w:hAnsi="Symbol"/>
    </w:rPr>
  </w:style>
  <w:style w:type="character" w:customStyle="1" w:styleId="WW8Num23z0">
    <w:name w:val="WW8Num23z0"/>
    <w:rsid w:val="0054323B"/>
    <w:rPr>
      <w:rFonts w:ascii="Courier New" w:hAnsi="Courier New"/>
    </w:rPr>
  </w:style>
  <w:style w:type="character" w:customStyle="1" w:styleId="WW8Num23z1">
    <w:name w:val="WW8Num23z1"/>
    <w:rsid w:val="0054323B"/>
    <w:rPr>
      <w:rFonts w:ascii="Courier New" w:hAnsi="Courier New" w:cs="Courier New"/>
    </w:rPr>
  </w:style>
  <w:style w:type="character" w:customStyle="1" w:styleId="WW8Num23z2">
    <w:name w:val="WW8Num23z2"/>
    <w:rsid w:val="0054323B"/>
    <w:rPr>
      <w:rFonts w:ascii="Wingdings" w:hAnsi="Wingdings"/>
    </w:rPr>
  </w:style>
  <w:style w:type="character" w:customStyle="1" w:styleId="WW8Num23z3">
    <w:name w:val="WW8Num23z3"/>
    <w:rsid w:val="0054323B"/>
    <w:rPr>
      <w:rFonts w:ascii="Symbol" w:hAnsi="Symbol"/>
    </w:rPr>
  </w:style>
  <w:style w:type="character" w:customStyle="1" w:styleId="WW8Num24z0">
    <w:name w:val="WW8Num24z0"/>
    <w:rsid w:val="0054323B"/>
    <w:rPr>
      <w:rFonts w:ascii="Courier New" w:hAnsi="Courier New"/>
    </w:rPr>
  </w:style>
  <w:style w:type="character" w:customStyle="1" w:styleId="WW8Num24z1">
    <w:name w:val="WW8Num24z1"/>
    <w:rsid w:val="0054323B"/>
    <w:rPr>
      <w:rFonts w:ascii="Courier New" w:hAnsi="Courier New" w:cs="Courier New"/>
    </w:rPr>
  </w:style>
  <w:style w:type="character" w:customStyle="1" w:styleId="WW8Num24z2">
    <w:name w:val="WW8Num24z2"/>
    <w:rsid w:val="0054323B"/>
    <w:rPr>
      <w:rFonts w:ascii="Wingdings" w:hAnsi="Wingdings"/>
    </w:rPr>
  </w:style>
  <w:style w:type="character" w:customStyle="1" w:styleId="WW8Num24z3">
    <w:name w:val="WW8Num24z3"/>
    <w:rsid w:val="0054323B"/>
    <w:rPr>
      <w:rFonts w:ascii="Symbol" w:hAnsi="Symbol"/>
    </w:rPr>
  </w:style>
  <w:style w:type="character" w:customStyle="1" w:styleId="WW8Num26z0">
    <w:name w:val="WW8Num26z0"/>
    <w:rsid w:val="0054323B"/>
    <w:rPr>
      <w:rFonts w:ascii="Symbol" w:hAnsi="Symbol"/>
    </w:rPr>
  </w:style>
  <w:style w:type="character" w:customStyle="1" w:styleId="WW8Num26z1">
    <w:name w:val="WW8Num26z1"/>
    <w:rsid w:val="0054323B"/>
    <w:rPr>
      <w:rFonts w:ascii="Courier New" w:hAnsi="Courier New" w:cs="Courier New"/>
    </w:rPr>
  </w:style>
  <w:style w:type="character" w:customStyle="1" w:styleId="WW8Num26z2">
    <w:name w:val="WW8Num26z2"/>
    <w:rsid w:val="0054323B"/>
    <w:rPr>
      <w:rFonts w:ascii="Wingdings" w:hAnsi="Wingdings"/>
    </w:rPr>
  </w:style>
  <w:style w:type="character" w:customStyle="1" w:styleId="WW8Num30z0">
    <w:name w:val="WW8Num30z0"/>
    <w:rsid w:val="0054323B"/>
    <w:rPr>
      <w:rFonts w:ascii="Courier New" w:hAnsi="Courier New"/>
    </w:rPr>
  </w:style>
  <w:style w:type="character" w:customStyle="1" w:styleId="WW8Num30z1">
    <w:name w:val="WW8Num30z1"/>
    <w:rsid w:val="0054323B"/>
    <w:rPr>
      <w:rFonts w:ascii="Courier New" w:hAnsi="Courier New" w:cs="Courier New"/>
    </w:rPr>
  </w:style>
  <w:style w:type="character" w:customStyle="1" w:styleId="WW8Num30z2">
    <w:name w:val="WW8Num30z2"/>
    <w:rsid w:val="0054323B"/>
    <w:rPr>
      <w:rFonts w:ascii="Wingdings" w:hAnsi="Wingdings"/>
    </w:rPr>
  </w:style>
  <w:style w:type="character" w:customStyle="1" w:styleId="WW8Num30z3">
    <w:name w:val="WW8Num30z3"/>
    <w:rsid w:val="0054323B"/>
    <w:rPr>
      <w:rFonts w:ascii="Symbol" w:hAnsi="Symbol"/>
    </w:rPr>
  </w:style>
  <w:style w:type="character" w:customStyle="1" w:styleId="WW8Num31z0">
    <w:name w:val="WW8Num31z0"/>
    <w:rsid w:val="0054323B"/>
    <w:rPr>
      <w:rFonts w:ascii="Symbol" w:hAnsi="Symbol"/>
    </w:rPr>
  </w:style>
  <w:style w:type="character" w:customStyle="1" w:styleId="WW8Num31z1">
    <w:name w:val="WW8Num31z1"/>
    <w:rsid w:val="0054323B"/>
    <w:rPr>
      <w:rFonts w:ascii="Courier New" w:hAnsi="Courier New" w:cs="Courier New"/>
    </w:rPr>
  </w:style>
  <w:style w:type="character" w:customStyle="1" w:styleId="WW8Num31z2">
    <w:name w:val="WW8Num31z2"/>
    <w:rsid w:val="0054323B"/>
    <w:rPr>
      <w:rFonts w:ascii="Wingdings" w:hAnsi="Wingdings"/>
    </w:rPr>
  </w:style>
  <w:style w:type="character" w:customStyle="1" w:styleId="WW8Num34z0">
    <w:name w:val="WW8Num34z0"/>
    <w:rsid w:val="0054323B"/>
    <w:rPr>
      <w:rFonts w:ascii="Courier New" w:hAnsi="Courier New"/>
    </w:rPr>
  </w:style>
  <w:style w:type="character" w:customStyle="1" w:styleId="WW8Num34z1">
    <w:name w:val="WW8Num34z1"/>
    <w:rsid w:val="0054323B"/>
    <w:rPr>
      <w:rFonts w:ascii="Courier New" w:hAnsi="Courier New" w:cs="Courier New"/>
    </w:rPr>
  </w:style>
  <w:style w:type="character" w:customStyle="1" w:styleId="WW8Num34z2">
    <w:name w:val="WW8Num34z2"/>
    <w:rsid w:val="0054323B"/>
    <w:rPr>
      <w:rFonts w:ascii="Wingdings" w:hAnsi="Wingdings"/>
    </w:rPr>
  </w:style>
  <w:style w:type="character" w:customStyle="1" w:styleId="WW8Num34z3">
    <w:name w:val="WW8Num34z3"/>
    <w:rsid w:val="0054323B"/>
    <w:rPr>
      <w:rFonts w:ascii="Symbol" w:hAnsi="Symbol"/>
    </w:rPr>
  </w:style>
  <w:style w:type="character" w:customStyle="1" w:styleId="WW8Num35z0">
    <w:name w:val="WW8Num35z0"/>
    <w:rsid w:val="0054323B"/>
    <w:rPr>
      <w:rFonts w:ascii="Courier New" w:hAnsi="Courier New"/>
    </w:rPr>
  </w:style>
  <w:style w:type="character" w:customStyle="1" w:styleId="WW8Num35z1">
    <w:name w:val="WW8Num35z1"/>
    <w:rsid w:val="0054323B"/>
    <w:rPr>
      <w:rFonts w:ascii="Courier New" w:hAnsi="Courier New" w:cs="Courier New"/>
    </w:rPr>
  </w:style>
  <w:style w:type="character" w:customStyle="1" w:styleId="WW8Num35z2">
    <w:name w:val="WW8Num35z2"/>
    <w:rsid w:val="0054323B"/>
    <w:rPr>
      <w:rFonts w:ascii="Wingdings" w:hAnsi="Wingdings"/>
    </w:rPr>
  </w:style>
  <w:style w:type="character" w:customStyle="1" w:styleId="WW8Num35z3">
    <w:name w:val="WW8Num35z3"/>
    <w:rsid w:val="0054323B"/>
    <w:rPr>
      <w:rFonts w:ascii="Symbol" w:hAnsi="Symbol"/>
    </w:rPr>
  </w:style>
  <w:style w:type="character" w:customStyle="1" w:styleId="WW8Num37z0">
    <w:name w:val="WW8Num37z0"/>
    <w:rsid w:val="0054323B"/>
    <w:rPr>
      <w:rFonts w:ascii="Courier New" w:hAnsi="Courier New"/>
    </w:rPr>
  </w:style>
  <w:style w:type="character" w:customStyle="1" w:styleId="WW8Num37z1">
    <w:name w:val="WW8Num37z1"/>
    <w:rsid w:val="0054323B"/>
    <w:rPr>
      <w:rFonts w:ascii="Courier New" w:hAnsi="Courier New" w:cs="Courier New"/>
    </w:rPr>
  </w:style>
  <w:style w:type="character" w:customStyle="1" w:styleId="WW8Num37z2">
    <w:name w:val="WW8Num37z2"/>
    <w:rsid w:val="0054323B"/>
    <w:rPr>
      <w:rFonts w:ascii="Wingdings" w:hAnsi="Wingdings"/>
    </w:rPr>
  </w:style>
  <w:style w:type="character" w:customStyle="1" w:styleId="WW8Num37z3">
    <w:name w:val="WW8Num37z3"/>
    <w:rsid w:val="0054323B"/>
    <w:rPr>
      <w:rFonts w:ascii="Symbol" w:hAnsi="Symbol"/>
    </w:rPr>
  </w:style>
  <w:style w:type="character" w:customStyle="1" w:styleId="WW8Num38z0">
    <w:name w:val="WW8Num38z0"/>
    <w:rsid w:val="0054323B"/>
    <w:rPr>
      <w:rFonts w:ascii="Courier New" w:hAnsi="Courier New"/>
    </w:rPr>
  </w:style>
  <w:style w:type="character" w:customStyle="1" w:styleId="WW8Num38z1">
    <w:name w:val="WW8Num38z1"/>
    <w:rsid w:val="0054323B"/>
    <w:rPr>
      <w:rFonts w:ascii="Courier New" w:hAnsi="Courier New" w:cs="Courier New"/>
    </w:rPr>
  </w:style>
  <w:style w:type="character" w:customStyle="1" w:styleId="WW8Num38z2">
    <w:name w:val="WW8Num38z2"/>
    <w:rsid w:val="0054323B"/>
    <w:rPr>
      <w:rFonts w:ascii="Wingdings" w:hAnsi="Wingdings"/>
    </w:rPr>
  </w:style>
  <w:style w:type="character" w:customStyle="1" w:styleId="WW8Num38z3">
    <w:name w:val="WW8Num38z3"/>
    <w:rsid w:val="0054323B"/>
    <w:rPr>
      <w:rFonts w:ascii="Symbol" w:hAnsi="Symbol"/>
    </w:rPr>
  </w:style>
  <w:style w:type="character" w:customStyle="1" w:styleId="WW8Num43z0">
    <w:name w:val="WW8Num43z0"/>
    <w:rsid w:val="0054323B"/>
    <w:rPr>
      <w:rFonts w:ascii="Courier New" w:hAnsi="Courier New"/>
    </w:rPr>
  </w:style>
  <w:style w:type="character" w:customStyle="1" w:styleId="WW8Num43z1">
    <w:name w:val="WW8Num43z1"/>
    <w:rsid w:val="0054323B"/>
    <w:rPr>
      <w:rFonts w:ascii="Courier New" w:hAnsi="Courier New" w:cs="Courier New"/>
    </w:rPr>
  </w:style>
  <w:style w:type="character" w:customStyle="1" w:styleId="WW8Num43z2">
    <w:name w:val="WW8Num43z2"/>
    <w:rsid w:val="0054323B"/>
    <w:rPr>
      <w:rFonts w:ascii="Wingdings" w:hAnsi="Wingdings"/>
    </w:rPr>
  </w:style>
  <w:style w:type="character" w:customStyle="1" w:styleId="WW8Num43z3">
    <w:name w:val="WW8Num43z3"/>
    <w:rsid w:val="0054323B"/>
    <w:rPr>
      <w:rFonts w:ascii="Symbol" w:hAnsi="Symbol"/>
    </w:rPr>
  </w:style>
  <w:style w:type="character" w:customStyle="1" w:styleId="WW8Num44z0">
    <w:name w:val="WW8Num44z0"/>
    <w:rsid w:val="0054323B"/>
    <w:rPr>
      <w:rFonts w:ascii="Symbol" w:hAnsi="Symbol"/>
    </w:rPr>
  </w:style>
  <w:style w:type="character" w:customStyle="1" w:styleId="WW8Num44z1">
    <w:name w:val="WW8Num44z1"/>
    <w:rsid w:val="0054323B"/>
    <w:rPr>
      <w:rFonts w:ascii="Courier New" w:hAnsi="Courier New" w:cs="Courier New"/>
    </w:rPr>
  </w:style>
  <w:style w:type="character" w:customStyle="1" w:styleId="WW8Num44z2">
    <w:name w:val="WW8Num44z2"/>
    <w:rsid w:val="0054323B"/>
    <w:rPr>
      <w:rFonts w:ascii="Wingdings" w:hAnsi="Wingdings"/>
    </w:rPr>
  </w:style>
  <w:style w:type="character" w:customStyle="1" w:styleId="WW8Num48z0">
    <w:name w:val="WW8Num48z0"/>
    <w:rsid w:val="0054323B"/>
    <w:rPr>
      <w:rFonts w:ascii="Tahoma" w:eastAsia="Times New Roman" w:hAnsi="Tahoma" w:cs="Tahoma"/>
    </w:rPr>
  </w:style>
  <w:style w:type="character" w:customStyle="1" w:styleId="WW8Num48z1">
    <w:name w:val="WW8Num48z1"/>
    <w:rsid w:val="0054323B"/>
    <w:rPr>
      <w:rFonts w:ascii="Courier New" w:hAnsi="Courier New" w:cs="Courier New"/>
    </w:rPr>
  </w:style>
  <w:style w:type="character" w:customStyle="1" w:styleId="WW8Num48z2">
    <w:name w:val="WW8Num48z2"/>
    <w:rsid w:val="0054323B"/>
    <w:rPr>
      <w:rFonts w:ascii="Wingdings" w:hAnsi="Wingdings"/>
    </w:rPr>
  </w:style>
  <w:style w:type="character" w:customStyle="1" w:styleId="WW8Num48z3">
    <w:name w:val="WW8Num48z3"/>
    <w:rsid w:val="0054323B"/>
    <w:rPr>
      <w:rFonts w:ascii="Symbol" w:hAnsi="Symbol"/>
    </w:rPr>
  </w:style>
  <w:style w:type="character" w:customStyle="1" w:styleId="FootnoteSymbol">
    <w:name w:val="Footnote Symbol"/>
    <w:rsid w:val="0054323B"/>
    <w:rPr>
      <w:position w:val="0"/>
      <w:vertAlign w:val="superscript"/>
    </w:rPr>
  </w:style>
  <w:style w:type="character" w:customStyle="1" w:styleId="EndnoteSymbol">
    <w:name w:val="Endnote Symbol"/>
    <w:rsid w:val="0054323B"/>
    <w:rPr>
      <w:position w:val="0"/>
      <w:vertAlign w:val="superscript"/>
    </w:rPr>
  </w:style>
  <w:style w:type="character" w:customStyle="1" w:styleId="PageNumber1">
    <w:name w:val="Page Number1"/>
    <w:basedOn w:val="Standardnpsmoodstavce"/>
    <w:rsid w:val="0054323B"/>
  </w:style>
  <w:style w:type="character" w:customStyle="1" w:styleId="Internetlink">
    <w:name w:val="Internet link"/>
    <w:rsid w:val="0054323B"/>
    <w:rPr>
      <w:color w:val="0000FF"/>
      <w:u w:val="single"/>
    </w:rPr>
  </w:style>
  <w:style w:type="character" w:customStyle="1" w:styleId="VisitedInternetLink">
    <w:name w:val="Visited Internet Link"/>
    <w:rsid w:val="0054323B"/>
    <w:rPr>
      <w:color w:val="800080"/>
      <w:u w:val="single"/>
    </w:rPr>
  </w:style>
  <w:style w:type="character" w:customStyle="1" w:styleId="StrongEmphasis">
    <w:name w:val="Strong Emphasis"/>
    <w:rsid w:val="0054323B"/>
    <w:rPr>
      <w:b/>
      <w:bCs/>
    </w:rPr>
  </w:style>
  <w:style w:type="character" w:customStyle="1" w:styleId="CharChar">
    <w:name w:val="Char Char"/>
    <w:rsid w:val="0054323B"/>
    <w:rPr>
      <w:rFonts w:ascii="Arial" w:hAnsi="Arial"/>
      <w:sz w:val="22"/>
      <w:lang w:val="en-GB"/>
    </w:rPr>
  </w:style>
  <w:style w:type="numbering" w:customStyle="1" w:styleId="WW8Num1">
    <w:name w:val="WW8Num1"/>
    <w:basedOn w:val="Bezseznamu"/>
    <w:rsid w:val="0054323B"/>
    <w:pPr>
      <w:numPr>
        <w:numId w:val="29"/>
      </w:numPr>
    </w:pPr>
  </w:style>
  <w:style w:type="numbering" w:customStyle="1" w:styleId="WW8Num3">
    <w:name w:val="WW8Num3"/>
    <w:basedOn w:val="Bezseznamu"/>
    <w:rsid w:val="0054323B"/>
    <w:pPr>
      <w:numPr>
        <w:numId w:val="30"/>
      </w:numPr>
    </w:pPr>
  </w:style>
  <w:style w:type="numbering" w:customStyle="1" w:styleId="WW8Num4">
    <w:name w:val="WW8Num4"/>
    <w:basedOn w:val="Bezseznamu"/>
    <w:rsid w:val="0054323B"/>
    <w:pPr>
      <w:numPr>
        <w:numId w:val="31"/>
      </w:numPr>
    </w:pPr>
  </w:style>
  <w:style w:type="numbering" w:customStyle="1" w:styleId="WW8Num5">
    <w:name w:val="WW8Num5"/>
    <w:basedOn w:val="Bezseznamu"/>
    <w:rsid w:val="0054323B"/>
    <w:pPr>
      <w:numPr>
        <w:numId w:val="32"/>
      </w:numPr>
    </w:pPr>
  </w:style>
  <w:style w:type="numbering" w:customStyle="1" w:styleId="WW8Num6">
    <w:name w:val="WW8Num6"/>
    <w:basedOn w:val="Bezseznamu"/>
    <w:rsid w:val="0054323B"/>
    <w:pPr>
      <w:numPr>
        <w:numId w:val="33"/>
      </w:numPr>
    </w:pPr>
  </w:style>
  <w:style w:type="numbering" w:customStyle="1" w:styleId="WW8Num7">
    <w:name w:val="WW8Num7"/>
    <w:basedOn w:val="Bezseznamu"/>
    <w:rsid w:val="0054323B"/>
    <w:pPr>
      <w:numPr>
        <w:numId w:val="34"/>
      </w:numPr>
    </w:pPr>
  </w:style>
  <w:style w:type="numbering" w:customStyle="1" w:styleId="WW8Num8">
    <w:name w:val="WW8Num8"/>
    <w:basedOn w:val="Bezseznamu"/>
    <w:rsid w:val="0054323B"/>
    <w:pPr>
      <w:numPr>
        <w:numId w:val="35"/>
      </w:numPr>
    </w:pPr>
  </w:style>
  <w:style w:type="numbering" w:customStyle="1" w:styleId="WW8Num9">
    <w:name w:val="WW8Num9"/>
    <w:basedOn w:val="Bezseznamu"/>
    <w:rsid w:val="0054323B"/>
    <w:pPr>
      <w:numPr>
        <w:numId w:val="36"/>
      </w:numPr>
    </w:pPr>
  </w:style>
  <w:style w:type="numbering" w:customStyle="1" w:styleId="WW8Num10">
    <w:name w:val="WW8Num10"/>
    <w:basedOn w:val="Bezseznamu"/>
    <w:rsid w:val="0054323B"/>
    <w:pPr>
      <w:numPr>
        <w:numId w:val="37"/>
      </w:numPr>
    </w:pPr>
  </w:style>
  <w:style w:type="numbering" w:customStyle="1" w:styleId="WW8Num11">
    <w:name w:val="WW8Num11"/>
    <w:basedOn w:val="Bezseznamu"/>
    <w:rsid w:val="0054323B"/>
    <w:pPr>
      <w:numPr>
        <w:numId w:val="38"/>
      </w:numPr>
    </w:pPr>
  </w:style>
  <w:style w:type="numbering" w:customStyle="1" w:styleId="WW8Num12">
    <w:name w:val="WW8Num12"/>
    <w:basedOn w:val="Bezseznamu"/>
    <w:rsid w:val="0054323B"/>
    <w:pPr>
      <w:numPr>
        <w:numId w:val="39"/>
      </w:numPr>
    </w:pPr>
  </w:style>
  <w:style w:type="numbering" w:customStyle="1" w:styleId="WW8Num13">
    <w:name w:val="WW8Num13"/>
    <w:basedOn w:val="Bezseznamu"/>
    <w:rsid w:val="0054323B"/>
    <w:pPr>
      <w:numPr>
        <w:numId w:val="40"/>
      </w:numPr>
    </w:pPr>
  </w:style>
  <w:style w:type="numbering" w:customStyle="1" w:styleId="WW8Num14">
    <w:name w:val="WW8Num14"/>
    <w:basedOn w:val="Bezseznamu"/>
    <w:rsid w:val="0054323B"/>
    <w:pPr>
      <w:numPr>
        <w:numId w:val="41"/>
      </w:numPr>
    </w:pPr>
  </w:style>
  <w:style w:type="numbering" w:customStyle="1" w:styleId="WW8Num15">
    <w:name w:val="WW8Num15"/>
    <w:basedOn w:val="Bezseznamu"/>
    <w:rsid w:val="0054323B"/>
    <w:pPr>
      <w:numPr>
        <w:numId w:val="42"/>
      </w:numPr>
    </w:pPr>
  </w:style>
  <w:style w:type="numbering" w:customStyle="1" w:styleId="WW8Num16">
    <w:name w:val="WW8Num16"/>
    <w:basedOn w:val="Bezseznamu"/>
    <w:rsid w:val="0054323B"/>
    <w:pPr>
      <w:numPr>
        <w:numId w:val="43"/>
      </w:numPr>
    </w:pPr>
  </w:style>
  <w:style w:type="numbering" w:customStyle="1" w:styleId="WW8Num17">
    <w:name w:val="WW8Num17"/>
    <w:basedOn w:val="Bezseznamu"/>
    <w:rsid w:val="0054323B"/>
    <w:pPr>
      <w:numPr>
        <w:numId w:val="44"/>
      </w:numPr>
    </w:pPr>
  </w:style>
  <w:style w:type="numbering" w:customStyle="1" w:styleId="WW8Num18">
    <w:name w:val="WW8Num18"/>
    <w:basedOn w:val="Bezseznamu"/>
    <w:rsid w:val="0054323B"/>
    <w:pPr>
      <w:numPr>
        <w:numId w:val="45"/>
      </w:numPr>
    </w:pPr>
  </w:style>
  <w:style w:type="numbering" w:customStyle="1" w:styleId="WW8Num19">
    <w:name w:val="WW8Num19"/>
    <w:basedOn w:val="Bezseznamu"/>
    <w:rsid w:val="0054323B"/>
    <w:pPr>
      <w:numPr>
        <w:numId w:val="46"/>
      </w:numPr>
    </w:pPr>
  </w:style>
  <w:style w:type="numbering" w:customStyle="1" w:styleId="WW8Num20">
    <w:name w:val="WW8Num20"/>
    <w:basedOn w:val="Bezseznamu"/>
    <w:rsid w:val="0054323B"/>
    <w:pPr>
      <w:numPr>
        <w:numId w:val="47"/>
      </w:numPr>
    </w:pPr>
  </w:style>
  <w:style w:type="numbering" w:customStyle="1" w:styleId="WW8Num21">
    <w:name w:val="WW8Num21"/>
    <w:basedOn w:val="Bezseznamu"/>
    <w:rsid w:val="0054323B"/>
    <w:pPr>
      <w:numPr>
        <w:numId w:val="48"/>
      </w:numPr>
    </w:pPr>
  </w:style>
  <w:style w:type="numbering" w:customStyle="1" w:styleId="WW8Num22">
    <w:name w:val="WW8Num22"/>
    <w:basedOn w:val="Bezseznamu"/>
    <w:rsid w:val="0054323B"/>
    <w:pPr>
      <w:numPr>
        <w:numId w:val="49"/>
      </w:numPr>
    </w:pPr>
  </w:style>
  <w:style w:type="numbering" w:customStyle="1" w:styleId="WW8Num23">
    <w:name w:val="WW8Num23"/>
    <w:basedOn w:val="Bezseznamu"/>
    <w:rsid w:val="0054323B"/>
    <w:pPr>
      <w:numPr>
        <w:numId w:val="50"/>
      </w:numPr>
    </w:pPr>
  </w:style>
  <w:style w:type="numbering" w:customStyle="1" w:styleId="WW8Num24">
    <w:name w:val="WW8Num24"/>
    <w:basedOn w:val="Bezseznamu"/>
    <w:rsid w:val="0054323B"/>
    <w:pPr>
      <w:numPr>
        <w:numId w:val="51"/>
      </w:numPr>
    </w:pPr>
  </w:style>
  <w:style w:type="numbering" w:customStyle="1" w:styleId="WW8Num25">
    <w:name w:val="WW8Num25"/>
    <w:basedOn w:val="Bezseznamu"/>
    <w:rsid w:val="0054323B"/>
    <w:pPr>
      <w:numPr>
        <w:numId w:val="52"/>
      </w:numPr>
    </w:pPr>
  </w:style>
  <w:style w:type="numbering" w:customStyle="1" w:styleId="WW8Num26">
    <w:name w:val="WW8Num26"/>
    <w:basedOn w:val="Bezseznamu"/>
    <w:rsid w:val="0054323B"/>
    <w:pPr>
      <w:numPr>
        <w:numId w:val="53"/>
      </w:numPr>
    </w:pPr>
  </w:style>
  <w:style w:type="numbering" w:customStyle="1" w:styleId="WW8Num27">
    <w:name w:val="WW8Num27"/>
    <w:basedOn w:val="Bezseznamu"/>
    <w:rsid w:val="0054323B"/>
    <w:pPr>
      <w:numPr>
        <w:numId w:val="54"/>
      </w:numPr>
    </w:pPr>
  </w:style>
  <w:style w:type="numbering" w:customStyle="1" w:styleId="WW8Num28">
    <w:name w:val="WW8Num28"/>
    <w:basedOn w:val="Bezseznamu"/>
    <w:rsid w:val="0054323B"/>
    <w:pPr>
      <w:numPr>
        <w:numId w:val="55"/>
      </w:numPr>
    </w:pPr>
  </w:style>
  <w:style w:type="numbering" w:customStyle="1" w:styleId="WW8Num29">
    <w:name w:val="WW8Num29"/>
    <w:basedOn w:val="Bezseznamu"/>
    <w:rsid w:val="0054323B"/>
    <w:pPr>
      <w:numPr>
        <w:numId w:val="56"/>
      </w:numPr>
    </w:pPr>
  </w:style>
  <w:style w:type="numbering" w:customStyle="1" w:styleId="WW8Num30">
    <w:name w:val="WW8Num30"/>
    <w:basedOn w:val="Bezseznamu"/>
    <w:rsid w:val="0054323B"/>
    <w:pPr>
      <w:numPr>
        <w:numId w:val="57"/>
      </w:numPr>
    </w:pPr>
  </w:style>
  <w:style w:type="numbering" w:customStyle="1" w:styleId="WW8Num31">
    <w:name w:val="WW8Num31"/>
    <w:basedOn w:val="Bezseznamu"/>
    <w:rsid w:val="0054323B"/>
    <w:pPr>
      <w:numPr>
        <w:numId w:val="58"/>
      </w:numPr>
    </w:pPr>
  </w:style>
  <w:style w:type="numbering" w:customStyle="1" w:styleId="WW8Num32">
    <w:name w:val="WW8Num32"/>
    <w:basedOn w:val="Bezseznamu"/>
    <w:rsid w:val="0054323B"/>
    <w:pPr>
      <w:numPr>
        <w:numId w:val="59"/>
      </w:numPr>
    </w:pPr>
  </w:style>
  <w:style w:type="numbering" w:customStyle="1" w:styleId="WW8Num33">
    <w:name w:val="WW8Num33"/>
    <w:basedOn w:val="Bezseznamu"/>
    <w:rsid w:val="0054323B"/>
    <w:pPr>
      <w:numPr>
        <w:numId w:val="60"/>
      </w:numPr>
    </w:pPr>
  </w:style>
  <w:style w:type="numbering" w:customStyle="1" w:styleId="WW8Num34">
    <w:name w:val="WW8Num34"/>
    <w:basedOn w:val="Bezseznamu"/>
    <w:rsid w:val="0054323B"/>
    <w:pPr>
      <w:numPr>
        <w:numId w:val="61"/>
      </w:numPr>
    </w:pPr>
  </w:style>
  <w:style w:type="numbering" w:customStyle="1" w:styleId="WW8Num35">
    <w:name w:val="WW8Num35"/>
    <w:basedOn w:val="Bezseznamu"/>
    <w:rsid w:val="0054323B"/>
    <w:pPr>
      <w:numPr>
        <w:numId w:val="62"/>
      </w:numPr>
    </w:pPr>
  </w:style>
  <w:style w:type="numbering" w:customStyle="1" w:styleId="WW8Num36">
    <w:name w:val="WW8Num36"/>
    <w:basedOn w:val="Bezseznamu"/>
    <w:rsid w:val="0054323B"/>
    <w:pPr>
      <w:numPr>
        <w:numId w:val="63"/>
      </w:numPr>
    </w:pPr>
  </w:style>
  <w:style w:type="numbering" w:customStyle="1" w:styleId="WW8Num37">
    <w:name w:val="WW8Num37"/>
    <w:basedOn w:val="Bezseznamu"/>
    <w:rsid w:val="0054323B"/>
    <w:pPr>
      <w:numPr>
        <w:numId w:val="64"/>
      </w:numPr>
    </w:pPr>
  </w:style>
  <w:style w:type="numbering" w:customStyle="1" w:styleId="WW8Num38">
    <w:name w:val="WW8Num38"/>
    <w:basedOn w:val="Bezseznamu"/>
    <w:rsid w:val="0054323B"/>
    <w:pPr>
      <w:numPr>
        <w:numId w:val="65"/>
      </w:numPr>
    </w:pPr>
  </w:style>
  <w:style w:type="numbering" w:customStyle="1" w:styleId="WW8Num39">
    <w:name w:val="WW8Num39"/>
    <w:basedOn w:val="Bezseznamu"/>
    <w:rsid w:val="0054323B"/>
    <w:pPr>
      <w:numPr>
        <w:numId w:val="66"/>
      </w:numPr>
    </w:pPr>
  </w:style>
  <w:style w:type="numbering" w:customStyle="1" w:styleId="WW8Num40">
    <w:name w:val="WW8Num40"/>
    <w:basedOn w:val="Bezseznamu"/>
    <w:rsid w:val="0054323B"/>
    <w:pPr>
      <w:numPr>
        <w:numId w:val="67"/>
      </w:numPr>
    </w:pPr>
  </w:style>
  <w:style w:type="numbering" w:customStyle="1" w:styleId="WW8Num41">
    <w:name w:val="WW8Num41"/>
    <w:basedOn w:val="Bezseznamu"/>
    <w:rsid w:val="0054323B"/>
    <w:pPr>
      <w:numPr>
        <w:numId w:val="68"/>
      </w:numPr>
    </w:pPr>
  </w:style>
  <w:style w:type="numbering" w:customStyle="1" w:styleId="WW8Num42">
    <w:name w:val="WW8Num42"/>
    <w:basedOn w:val="Bezseznamu"/>
    <w:rsid w:val="0054323B"/>
    <w:pPr>
      <w:numPr>
        <w:numId w:val="69"/>
      </w:numPr>
    </w:pPr>
  </w:style>
  <w:style w:type="numbering" w:customStyle="1" w:styleId="WW8Num43">
    <w:name w:val="WW8Num43"/>
    <w:basedOn w:val="Bezseznamu"/>
    <w:rsid w:val="0054323B"/>
    <w:pPr>
      <w:numPr>
        <w:numId w:val="70"/>
      </w:numPr>
    </w:pPr>
  </w:style>
  <w:style w:type="numbering" w:customStyle="1" w:styleId="WW8Num44">
    <w:name w:val="WW8Num44"/>
    <w:basedOn w:val="Bezseznamu"/>
    <w:rsid w:val="0054323B"/>
    <w:pPr>
      <w:numPr>
        <w:numId w:val="71"/>
      </w:numPr>
    </w:pPr>
  </w:style>
  <w:style w:type="numbering" w:customStyle="1" w:styleId="WW8Num45">
    <w:name w:val="WW8Num45"/>
    <w:basedOn w:val="Bezseznamu"/>
    <w:rsid w:val="0054323B"/>
    <w:pPr>
      <w:numPr>
        <w:numId w:val="72"/>
      </w:numPr>
    </w:pPr>
  </w:style>
  <w:style w:type="numbering" w:customStyle="1" w:styleId="WW8Num46">
    <w:name w:val="WW8Num46"/>
    <w:basedOn w:val="Bezseznamu"/>
    <w:rsid w:val="0054323B"/>
    <w:pPr>
      <w:numPr>
        <w:numId w:val="73"/>
      </w:numPr>
    </w:pPr>
  </w:style>
  <w:style w:type="numbering" w:customStyle="1" w:styleId="WW8Num47">
    <w:name w:val="WW8Num47"/>
    <w:basedOn w:val="Bezseznamu"/>
    <w:rsid w:val="0054323B"/>
    <w:pPr>
      <w:numPr>
        <w:numId w:val="74"/>
      </w:numPr>
    </w:pPr>
  </w:style>
  <w:style w:type="numbering" w:customStyle="1" w:styleId="WW8Num48">
    <w:name w:val="WW8Num48"/>
    <w:basedOn w:val="Bezseznamu"/>
    <w:rsid w:val="0054323B"/>
    <w:pPr>
      <w:numPr>
        <w:numId w:val="75"/>
      </w:numPr>
    </w:pPr>
  </w:style>
  <w:style w:type="character" w:customStyle="1" w:styleId="Nadpis6Char">
    <w:name w:val="Nadpis 6 Char"/>
    <w:aliases w:val="H6 Char"/>
    <w:link w:val="Nadpis6"/>
    <w:rsid w:val="0054323B"/>
    <w:rPr>
      <w:sz w:val="28"/>
      <w:lang w:val="x-none" w:eastAsia="x-none" w:bidi="ar-SA"/>
    </w:rPr>
  </w:style>
  <w:style w:type="character" w:customStyle="1" w:styleId="H7CharChar">
    <w:name w:val="H7 Char Char"/>
    <w:rsid w:val="0054323B"/>
    <w:rPr>
      <w:sz w:val="24"/>
      <w:lang w:val="x-none" w:eastAsia="x-none" w:bidi="ar-SA"/>
    </w:rPr>
  </w:style>
  <w:style w:type="paragraph" w:customStyle="1" w:styleId="Rejstk">
    <w:name w:val="Rejstřík"/>
    <w:basedOn w:val="Normln"/>
    <w:rsid w:val="0054323B"/>
    <w:pPr>
      <w:suppressLineNumbers/>
      <w:suppressAutoHyphens/>
    </w:pPr>
    <w:rPr>
      <w:rFonts w:cs="Tahoma"/>
      <w:lang w:eastAsia="ar-SA"/>
    </w:rPr>
  </w:style>
  <w:style w:type="table" w:customStyle="1" w:styleId="Mkatabulky1">
    <w:name w:val="Mřížka tabulky1"/>
    <w:basedOn w:val="Normlntabulka"/>
    <w:next w:val="Mkatabulky"/>
    <w:rsid w:val="0054323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
    <w:name w:val="základ"/>
    <w:basedOn w:val="Normln"/>
    <w:rsid w:val="0054323B"/>
    <w:pPr>
      <w:spacing w:before="60" w:after="120"/>
      <w:jc w:val="both"/>
    </w:pPr>
    <w:rPr>
      <w:iCs/>
    </w:rPr>
  </w:style>
  <w:style w:type="paragraph" w:customStyle="1" w:styleId="Automatickopravy">
    <w:name w:val="Automatické opravy"/>
    <w:rsid w:val="0054323B"/>
    <w:rPr>
      <w:rFonts w:ascii="Times New Roman" w:eastAsia="Times New Roman" w:hAnsi="Times New Roman"/>
      <w:sz w:val="24"/>
      <w:szCs w:val="24"/>
    </w:rPr>
  </w:style>
  <w:style w:type="character" w:customStyle="1" w:styleId="msoins0">
    <w:name w:val="msoins"/>
    <w:rsid w:val="0054323B"/>
  </w:style>
  <w:style w:type="character" w:styleId="Znakapoznpodarou">
    <w:name w:val="footnote reference"/>
    <w:rsid w:val="0054323B"/>
    <w:rPr>
      <w:vertAlign w:val="superscript"/>
    </w:rPr>
  </w:style>
  <w:style w:type="character" w:customStyle="1" w:styleId="subtitle2Char">
    <w:name w:val="subtitle2 Char"/>
    <w:aliases w:val="Základní tZákladní text Char,Body Text Char,b Char Char"/>
    <w:rsid w:val="0054323B"/>
    <w:rPr>
      <w:sz w:val="24"/>
      <w:lang w:val="x-none" w:eastAsia="x-none" w:bidi="ar-SA"/>
    </w:rPr>
  </w:style>
  <w:style w:type="character" w:customStyle="1" w:styleId="WW8Num2z0">
    <w:name w:val="WW8Num2z0"/>
    <w:rsid w:val="0054323B"/>
    <w:rPr>
      <w:rFonts w:ascii="Symbol" w:hAnsi="Symbol" w:cs="Symbol"/>
    </w:rPr>
  </w:style>
  <w:style w:type="paragraph" w:styleId="Seznamsodrkami2">
    <w:name w:val="List Bullet 2"/>
    <w:basedOn w:val="Normln"/>
    <w:autoRedefine/>
    <w:rsid w:val="0054323B"/>
    <w:pPr>
      <w:numPr>
        <w:numId w:val="76"/>
      </w:numPr>
    </w:pPr>
  </w:style>
  <w:style w:type="paragraph" w:customStyle="1" w:styleId="psmeno">
    <w:name w:val="písmeno"/>
    <w:basedOn w:val="slovanseznam"/>
    <w:rsid w:val="0054323B"/>
    <w:pPr>
      <w:tabs>
        <w:tab w:val="left" w:pos="357"/>
      </w:tabs>
      <w:ind w:left="357" w:hanging="357"/>
      <w:contextualSpacing w:val="0"/>
      <w:jc w:val="both"/>
    </w:pPr>
    <w:rPr>
      <w:sz w:val="24"/>
      <w:szCs w:val="24"/>
      <w:lang w:val="en-US"/>
    </w:rPr>
  </w:style>
  <w:style w:type="paragraph" w:styleId="slovanseznam">
    <w:name w:val="List Number"/>
    <w:basedOn w:val="Normln"/>
    <w:rsid w:val="0054323B"/>
    <w:pPr>
      <w:contextualSpacing/>
    </w:pPr>
    <w:rPr>
      <w:sz w:val="20"/>
    </w:rPr>
  </w:style>
  <w:style w:type="paragraph" w:customStyle="1" w:styleId="Odstavec">
    <w:name w:val="Odstavec"/>
    <w:basedOn w:val="Zkladntext"/>
    <w:rsid w:val="0054323B"/>
    <w:pPr>
      <w:spacing w:after="120" w:line="276" w:lineRule="auto"/>
      <w:jc w:val="left"/>
    </w:pPr>
    <w:rPr>
      <w:rFonts w:ascii="Calibri" w:eastAsia="Calibri" w:hAnsi="Calibri"/>
      <w:sz w:val="22"/>
      <w:szCs w:val="22"/>
      <w:lang w:val="cs-CZ" w:eastAsia="en-US"/>
    </w:rPr>
  </w:style>
  <w:style w:type="paragraph" w:customStyle="1" w:styleId="ZkladntextIMP">
    <w:name w:val="Základní text_IMP"/>
    <w:basedOn w:val="Normln"/>
    <w:rsid w:val="0054323B"/>
    <w:pPr>
      <w:suppressAutoHyphens/>
      <w:spacing w:line="276" w:lineRule="auto"/>
    </w:pPr>
    <w:rPr>
      <w:rFonts w:ascii="Arial" w:hAnsi="Arial"/>
    </w:rPr>
  </w:style>
  <w:style w:type="paragraph" w:customStyle="1" w:styleId="C1">
    <w:name w:val="C_1"/>
    <w:basedOn w:val="Normln"/>
    <w:rsid w:val="0054323B"/>
    <w:pPr>
      <w:jc w:val="both"/>
    </w:pPr>
    <w:rPr>
      <w:sz w:val="22"/>
      <w:szCs w:val="22"/>
      <w:lang w:eastAsia="en-US"/>
    </w:rPr>
  </w:style>
  <w:style w:type="character" w:customStyle="1" w:styleId="nowrap">
    <w:name w:val="nowrap"/>
    <w:basedOn w:val="Standardnpsmoodstavce"/>
    <w:rsid w:val="0056219B"/>
  </w:style>
  <w:style w:type="character" w:customStyle="1" w:styleId="cf01">
    <w:name w:val="cf01"/>
    <w:rsid w:val="00487685"/>
    <w:rPr>
      <w:rFonts w:ascii="Segoe UI" w:hAnsi="Segoe UI" w:cs="Segoe UI" w:hint="default"/>
      <w:sz w:val="18"/>
      <w:szCs w:val="18"/>
    </w:rPr>
  </w:style>
  <w:style w:type="character" w:customStyle="1" w:styleId="cf11">
    <w:name w:val="cf11"/>
    <w:rsid w:val="00487685"/>
    <w:rPr>
      <w:rFonts w:ascii="Segoe UI" w:hAnsi="Segoe UI" w:cs="Segoe UI" w:hint="default"/>
      <w:sz w:val="18"/>
      <w:szCs w:val="18"/>
    </w:rPr>
  </w:style>
  <w:style w:type="paragraph" w:customStyle="1" w:styleId="CharCharCharCharCharChar">
    <w:name w:val="Char Char Char Char Char Char"/>
    <w:basedOn w:val="Normln"/>
    <w:rsid w:val="0095778C"/>
    <w:pPr>
      <w:spacing w:after="160" w:line="240" w:lineRule="exact"/>
    </w:pPr>
    <w:rPr>
      <w:rFonts w:ascii="Arial" w:hAnsi="Arial"/>
      <w:sz w:val="20"/>
      <w:lang w:val="en-US" w:eastAsia="en-US"/>
    </w:rPr>
  </w:style>
  <w:style w:type="paragraph" w:customStyle="1" w:styleId="CharCharCharCharCharCharCharChar2CharCharCharChar">
    <w:name w:val="Char Char Char Char Char Char Char Char2 Char Char Char Char"/>
    <w:basedOn w:val="Normln"/>
    <w:rsid w:val="0095778C"/>
    <w:pPr>
      <w:spacing w:after="160" w:line="240" w:lineRule="exact"/>
    </w:pPr>
    <w:rPr>
      <w:rFonts w:ascii="Arial" w:hAnsi="Arial"/>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4258">
      <w:bodyDiv w:val="1"/>
      <w:marLeft w:val="0"/>
      <w:marRight w:val="0"/>
      <w:marTop w:val="0"/>
      <w:marBottom w:val="0"/>
      <w:divBdr>
        <w:top w:val="none" w:sz="0" w:space="0" w:color="auto"/>
        <w:left w:val="none" w:sz="0" w:space="0" w:color="auto"/>
        <w:bottom w:val="none" w:sz="0" w:space="0" w:color="auto"/>
        <w:right w:val="none" w:sz="0" w:space="0" w:color="auto"/>
      </w:divBdr>
    </w:div>
    <w:div w:id="50930296">
      <w:bodyDiv w:val="1"/>
      <w:marLeft w:val="0"/>
      <w:marRight w:val="0"/>
      <w:marTop w:val="0"/>
      <w:marBottom w:val="0"/>
      <w:divBdr>
        <w:top w:val="none" w:sz="0" w:space="0" w:color="auto"/>
        <w:left w:val="none" w:sz="0" w:space="0" w:color="auto"/>
        <w:bottom w:val="none" w:sz="0" w:space="0" w:color="auto"/>
        <w:right w:val="none" w:sz="0" w:space="0" w:color="auto"/>
      </w:divBdr>
    </w:div>
    <w:div w:id="141698823">
      <w:bodyDiv w:val="1"/>
      <w:marLeft w:val="0"/>
      <w:marRight w:val="0"/>
      <w:marTop w:val="0"/>
      <w:marBottom w:val="0"/>
      <w:divBdr>
        <w:top w:val="none" w:sz="0" w:space="0" w:color="auto"/>
        <w:left w:val="none" w:sz="0" w:space="0" w:color="auto"/>
        <w:bottom w:val="none" w:sz="0" w:space="0" w:color="auto"/>
        <w:right w:val="none" w:sz="0" w:space="0" w:color="auto"/>
      </w:divBdr>
    </w:div>
    <w:div w:id="174273890">
      <w:bodyDiv w:val="1"/>
      <w:marLeft w:val="0"/>
      <w:marRight w:val="0"/>
      <w:marTop w:val="0"/>
      <w:marBottom w:val="0"/>
      <w:divBdr>
        <w:top w:val="none" w:sz="0" w:space="0" w:color="auto"/>
        <w:left w:val="none" w:sz="0" w:space="0" w:color="auto"/>
        <w:bottom w:val="none" w:sz="0" w:space="0" w:color="auto"/>
        <w:right w:val="none" w:sz="0" w:space="0" w:color="auto"/>
      </w:divBdr>
    </w:div>
    <w:div w:id="202375419">
      <w:bodyDiv w:val="1"/>
      <w:marLeft w:val="0"/>
      <w:marRight w:val="0"/>
      <w:marTop w:val="0"/>
      <w:marBottom w:val="0"/>
      <w:divBdr>
        <w:top w:val="none" w:sz="0" w:space="0" w:color="auto"/>
        <w:left w:val="none" w:sz="0" w:space="0" w:color="auto"/>
        <w:bottom w:val="none" w:sz="0" w:space="0" w:color="auto"/>
        <w:right w:val="none" w:sz="0" w:space="0" w:color="auto"/>
      </w:divBdr>
    </w:div>
    <w:div w:id="292029596">
      <w:bodyDiv w:val="1"/>
      <w:marLeft w:val="0"/>
      <w:marRight w:val="0"/>
      <w:marTop w:val="0"/>
      <w:marBottom w:val="0"/>
      <w:divBdr>
        <w:top w:val="none" w:sz="0" w:space="0" w:color="auto"/>
        <w:left w:val="none" w:sz="0" w:space="0" w:color="auto"/>
        <w:bottom w:val="none" w:sz="0" w:space="0" w:color="auto"/>
        <w:right w:val="none" w:sz="0" w:space="0" w:color="auto"/>
      </w:divBdr>
    </w:div>
    <w:div w:id="333268112">
      <w:bodyDiv w:val="1"/>
      <w:marLeft w:val="0"/>
      <w:marRight w:val="0"/>
      <w:marTop w:val="0"/>
      <w:marBottom w:val="0"/>
      <w:divBdr>
        <w:top w:val="none" w:sz="0" w:space="0" w:color="auto"/>
        <w:left w:val="none" w:sz="0" w:space="0" w:color="auto"/>
        <w:bottom w:val="none" w:sz="0" w:space="0" w:color="auto"/>
        <w:right w:val="none" w:sz="0" w:space="0" w:color="auto"/>
      </w:divBdr>
    </w:div>
    <w:div w:id="399254769">
      <w:bodyDiv w:val="1"/>
      <w:marLeft w:val="0"/>
      <w:marRight w:val="0"/>
      <w:marTop w:val="0"/>
      <w:marBottom w:val="0"/>
      <w:divBdr>
        <w:top w:val="none" w:sz="0" w:space="0" w:color="auto"/>
        <w:left w:val="none" w:sz="0" w:space="0" w:color="auto"/>
        <w:bottom w:val="none" w:sz="0" w:space="0" w:color="auto"/>
        <w:right w:val="none" w:sz="0" w:space="0" w:color="auto"/>
      </w:divBdr>
    </w:div>
    <w:div w:id="417874391">
      <w:bodyDiv w:val="1"/>
      <w:marLeft w:val="0"/>
      <w:marRight w:val="0"/>
      <w:marTop w:val="0"/>
      <w:marBottom w:val="0"/>
      <w:divBdr>
        <w:top w:val="none" w:sz="0" w:space="0" w:color="auto"/>
        <w:left w:val="none" w:sz="0" w:space="0" w:color="auto"/>
        <w:bottom w:val="none" w:sz="0" w:space="0" w:color="auto"/>
        <w:right w:val="none" w:sz="0" w:space="0" w:color="auto"/>
      </w:divBdr>
    </w:div>
    <w:div w:id="419571548">
      <w:bodyDiv w:val="1"/>
      <w:marLeft w:val="0"/>
      <w:marRight w:val="0"/>
      <w:marTop w:val="0"/>
      <w:marBottom w:val="0"/>
      <w:divBdr>
        <w:top w:val="none" w:sz="0" w:space="0" w:color="auto"/>
        <w:left w:val="none" w:sz="0" w:space="0" w:color="auto"/>
        <w:bottom w:val="none" w:sz="0" w:space="0" w:color="auto"/>
        <w:right w:val="none" w:sz="0" w:space="0" w:color="auto"/>
      </w:divBdr>
    </w:div>
    <w:div w:id="426124984">
      <w:bodyDiv w:val="1"/>
      <w:marLeft w:val="0"/>
      <w:marRight w:val="0"/>
      <w:marTop w:val="0"/>
      <w:marBottom w:val="0"/>
      <w:divBdr>
        <w:top w:val="none" w:sz="0" w:space="0" w:color="auto"/>
        <w:left w:val="none" w:sz="0" w:space="0" w:color="auto"/>
        <w:bottom w:val="none" w:sz="0" w:space="0" w:color="auto"/>
        <w:right w:val="none" w:sz="0" w:space="0" w:color="auto"/>
      </w:divBdr>
    </w:div>
    <w:div w:id="552035956">
      <w:bodyDiv w:val="1"/>
      <w:marLeft w:val="0"/>
      <w:marRight w:val="0"/>
      <w:marTop w:val="0"/>
      <w:marBottom w:val="0"/>
      <w:divBdr>
        <w:top w:val="none" w:sz="0" w:space="0" w:color="auto"/>
        <w:left w:val="none" w:sz="0" w:space="0" w:color="auto"/>
        <w:bottom w:val="none" w:sz="0" w:space="0" w:color="auto"/>
        <w:right w:val="none" w:sz="0" w:space="0" w:color="auto"/>
      </w:divBdr>
    </w:div>
    <w:div w:id="627397345">
      <w:bodyDiv w:val="1"/>
      <w:marLeft w:val="0"/>
      <w:marRight w:val="0"/>
      <w:marTop w:val="0"/>
      <w:marBottom w:val="0"/>
      <w:divBdr>
        <w:top w:val="none" w:sz="0" w:space="0" w:color="auto"/>
        <w:left w:val="none" w:sz="0" w:space="0" w:color="auto"/>
        <w:bottom w:val="none" w:sz="0" w:space="0" w:color="auto"/>
        <w:right w:val="none" w:sz="0" w:space="0" w:color="auto"/>
      </w:divBdr>
    </w:div>
    <w:div w:id="939801349">
      <w:bodyDiv w:val="1"/>
      <w:marLeft w:val="0"/>
      <w:marRight w:val="0"/>
      <w:marTop w:val="0"/>
      <w:marBottom w:val="0"/>
      <w:divBdr>
        <w:top w:val="none" w:sz="0" w:space="0" w:color="auto"/>
        <w:left w:val="none" w:sz="0" w:space="0" w:color="auto"/>
        <w:bottom w:val="none" w:sz="0" w:space="0" w:color="auto"/>
        <w:right w:val="none" w:sz="0" w:space="0" w:color="auto"/>
      </w:divBdr>
    </w:div>
    <w:div w:id="1098523086">
      <w:bodyDiv w:val="1"/>
      <w:marLeft w:val="0"/>
      <w:marRight w:val="0"/>
      <w:marTop w:val="0"/>
      <w:marBottom w:val="0"/>
      <w:divBdr>
        <w:top w:val="none" w:sz="0" w:space="0" w:color="auto"/>
        <w:left w:val="none" w:sz="0" w:space="0" w:color="auto"/>
        <w:bottom w:val="none" w:sz="0" w:space="0" w:color="auto"/>
        <w:right w:val="none" w:sz="0" w:space="0" w:color="auto"/>
      </w:divBdr>
      <w:divsChild>
        <w:div w:id="67699414">
          <w:marLeft w:val="0"/>
          <w:marRight w:val="0"/>
          <w:marTop w:val="0"/>
          <w:marBottom w:val="0"/>
          <w:divBdr>
            <w:top w:val="none" w:sz="0" w:space="0" w:color="auto"/>
            <w:left w:val="none" w:sz="0" w:space="0" w:color="auto"/>
            <w:bottom w:val="none" w:sz="0" w:space="0" w:color="auto"/>
            <w:right w:val="none" w:sz="0" w:space="0" w:color="auto"/>
          </w:divBdr>
        </w:div>
      </w:divsChild>
    </w:div>
    <w:div w:id="1178423682">
      <w:bodyDiv w:val="1"/>
      <w:marLeft w:val="0"/>
      <w:marRight w:val="0"/>
      <w:marTop w:val="0"/>
      <w:marBottom w:val="0"/>
      <w:divBdr>
        <w:top w:val="none" w:sz="0" w:space="0" w:color="auto"/>
        <w:left w:val="none" w:sz="0" w:space="0" w:color="auto"/>
        <w:bottom w:val="none" w:sz="0" w:space="0" w:color="auto"/>
        <w:right w:val="none" w:sz="0" w:space="0" w:color="auto"/>
      </w:divBdr>
    </w:div>
    <w:div w:id="1210192843">
      <w:bodyDiv w:val="1"/>
      <w:marLeft w:val="0"/>
      <w:marRight w:val="0"/>
      <w:marTop w:val="0"/>
      <w:marBottom w:val="0"/>
      <w:divBdr>
        <w:top w:val="none" w:sz="0" w:space="0" w:color="auto"/>
        <w:left w:val="none" w:sz="0" w:space="0" w:color="auto"/>
        <w:bottom w:val="none" w:sz="0" w:space="0" w:color="auto"/>
        <w:right w:val="none" w:sz="0" w:space="0" w:color="auto"/>
      </w:divBdr>
    </w:div>
    <w:div w:id="1253052748">
      <w:bodyDiv w:val="1"/>
      <w:marLeft w:val="0"/>
      <w:marRight w:val="0"/>
      <w:marTop w:val="0"/>
      <w:marBottom w:val="0"/>
      <w:divBdr>
        <w:top w:val="none" w:sz="0" w:space="0" w:color="auto"/>
        <w:left w:val="none" w:sz="0" w:space="0" w:color="auto"/>
        <w:bottom w:val="none" w:sz="0" w:space="0" w:color="auto"/>
        <w:right w:val="none" w:sz="0" w:space="0" w:color="auto"/>
      </w:divBdr>
    </w:div>
    <w:div w:id="1260915107">
      <w:bodyDiv w:val="1"/>
      <w:marLeft w:val="0"/>
      <w:marRight w:val="0"/>
      <w:marTop w:val="0"/>
      <w:marBottom w:val="0"/>
      <w:divBdr>
        <w:top w:val="none" w:sz="0" w:space="0" w:color="auto"/>
        <w:left w:val="none" w:sz="0" w:space="0" w:color="auto"/>
        <w:bottom w:val="none" w:sz="0" w:space="0" w:color="auto"/>
        <w:right w:val="none" w:sz="0" w:space="0" w:color="auto"/>
      </w:divBdr>
    </w:div>
    <w:div w:id="1303849629">
      <w:bodyDiv w:val="1"/>
      <w:marLeft w:val="0"/>
      <w:marRight w:val="0"/>
      <w:marTop w:val="0"/>
      <w:marBottom w:val="0"/>
      <w:divBdr>
        <w:top w:val="none" w:sz="0" w:space="0" w:color="auto"/>
        <w:left w:val="none" w:sz="0" w:space="0" w:color="auto"/>
        <w:bottom w:val="none" w:sz="0" w:space="0" w:color="auto"/>
        <w:right w:val="none" w:sz="0" w:space="0" w:color="auto"/>
      </w:divBdr>
    </w:div>
    <w:div w:id="1307588688">
      <w:bodyDiv w:val="1"/>
      <w:marLeft w:val="0"/>
      <w:marRight w:val="0"/>
      <w:marTop w:val="0"/>
      <w:marBottom w:val="0"/>
      <w:divBdr>
        <w:top w:val="none" w:sz="0" w:space="0" w:color="auto"/>
        <w:left w:val="none" w:sz="0" w:space="0" w:color="auto"/>
        <w:bottom w:val="none" w:sz="0" w:space="0" w:color="auto"/>
        <w:right w:val="none" w:sz="0" w:space="0" w:color="auto"/>
      </w:divBdr>
    </w:div>
    <w:div w:id="1371952365">
      <w:bodyDiv w:val="1"/>
      <w:marLeft w:val="0"/>
      <w:marRight w:val="0"/>
      <w:marTop w:val="0"/>
      <w:marBottom w:val="0"/>
      <w:divBdr>
        <w:top w:val="none" w:sz="0" w:space="0" w:color="auto"/>
        <w:left w:val="none" w:sz="0" w:space="0" w:color="auto"/>
        <w:bottom w:val="none" w:sz="0" w:space="0" w:color="auto"/>
        <w:right w:val="none" w:sz="0" w:space="0" w:color="auto"/>
      </w:divBdr>
    </w:div>
    <w:div w:id="1380007795">
      <w:bodyDiv w:val="1"/>
      <w:marLeft w:val="0"/>
      <w:marRight w:val="0"/>
      <w:marTop w:val="0"/>
      <w:marBottom w:val="0"/>
      <w:divBdr>
        <w:top w:val="none" w:sz="0" w:space="0" w:color="auto"/>
        <w:left w:val="none" w:sz="0" w:space="0" w:color="auto"/>
        <w:bottom w:val="none" w:sz="0" w:space="0" w:color="auto"/>
        <w:right w:val="none" w:sz="0" w:space="0" w:color="auto"/>
      </w:divBdr>
    </w:div>
    <w:div w:id="1433360818">
      <w:bodyDiv w:val="1"/>
      <w:marLeft w:val="0"/>
      <w:marRight w:val="0"/>
      <w:marTop w:val="0"/>
      <w:marBottom w:val="0"/>
      <w:divBdr>
        <w:top w:val="none" w:sz="0" w:space="0" w:color="auto"/>
        <w:left w:val="none" w:sz="0" w:space="0" w:color="auto"/>
        <w:bottom w:val="none" w:sz="0" w:space="0" w:color="auto"/>
        <w:right w:val="none" w:sz="0" w:space="0" w:color="auto"/>
      </w:divBdr>
    </w:div>
    <w:div w:id="1503005716">
      <w:bodyDiv w:val="1"/>
      <w:marLeft w:val="0"/>
      <w:marRight w:val="0"/>
      <w:marTop w:val="0"/>
      <w:marBottom w:val="0"/>
      <w:divBdr>
        <w:top w:val="none" w:sz="0" w:space="0" w:color="auto"/>
        <w:left w:val="none" w:sz="0" w:space="0" w:color="auto"/>
        <w:bottom w:val="none" w:sz="0" w:space="0" w:color="auto"/>
        <w:right w:val="none" w:sz="0" w:space="0" w:color="auto"/>
      </w:divBdr>
    </w:div>
    <w:div w:id="1590115578">
      <w:bodyDiv w:val="1"/>
      <w:marLeft w:val="0"/>
      <w:marRight w:val="0"/>
      <w:marTop w:val="0"/>
      <w:marBottom w:val="0"/>
      <w:divBdr>
        <w:top w:val="none" w:sz="0" w:space="0" w:color="auto"/>
        <w:left w:val="none" w:sz="0" w:space="0" w:color="auto"/>
        <w:bottom w:val="none" w:sz="0" w:space="0" w:color="auto"/>
        <w:right w:val="none" w:sz="0" w:space="0" w:color="auto"/>
      </w:divBdr>
    </w:div>
    <w:div w:id="1707751231">
      <w:bodyDiv w:val="1"/>
      <w:marLeft w:val="0"/>
      <w:marRight w:val="0"/>
      <w:marTop w:val="0"/>
      <w:marBottom w:val="0"/>
      <w:divBdr>
        <w:top w:val="none" w:sz="0" w:space="0" w:color="auto"/>
        <w:left w:val="none" w:sz="0" w:space="0" w:color="auto"/>
        <w:bottom w:val="none" w:sz="0" w:space="0" w:color="auto"/>
        <w:right w:val="none" w:sz="0" w:space="0" w:color="auto"/>
      </w:divBdr>
    </w:div>
    <w:div w:id="1994529844">
      <w:bodyDiv w:val="1"/>
      <w:marLeft w:val="0"/>
      <w:marRight w:val="0"/>
      <w:marTop w:val="0"/>
      <w:marBottom w:val="0"/>
      <w:divBdr>
        <w:top w:val="none" w:sz="0" w:space="0" w:color="auto"/>
        <w:left w:val="none" w:sz="0" w:space="0" w:color="auto"/>
        <w:bottom w:val="none" w:sz="0" w:space="0" w:color="auto"/>
        <w:right w:val="none" w:sz="0" w:space="0" w:color="auto"/>
      </w:divBdr>
    </w:div>
    <w:div w:id="1995332476">
      <w:bodyDiv w:val="1"/>
      <w:marLeft w:val="0"/>
      <w:marRight w:val="0"/>
      <w:marTop w:val="0"/>
      <w:marBottom w:val="0"/>
      <w:divBdr>
        <w:top w:val="none" w:sz="0" w:space="0" w:color="auto"/>
        <w:left w:val="none" w:sz="0" w:space="0" w:color="auto"/>
        <w:bottom w:val="none" w:sz="0" w:space="0" w:color="auto"/>
        <w:right w:val="none" w:sz="0" w:space="0" w:color="auto"/>
      </w:divBdr>
    </w:div>
    <w:div w:id="2042315937">
      <w:bodyDiv w:val="1"/>
      <w:marLeft w:val="0"/>
      <w:marRight w:val="0"/>
      <w:marTop w:val="0"/>
      <w:marBottom w:val="0"/>
      <w:divBdr>
        <w:top w:val="none" w:sz="0" w:space="0" w:color="auto"/>
        <w:left w:val="none" w:sz="0" w:space="0" w:color="auto"/>
        <w:bottom w:val="none" w:sz="0" w:space="0" w:color="auto"/>
        <w:right w:val="none" w:sz="0" w:space="0" w:color="auto"/>
      </w:divBdr>
      <w:divsChild>
        <w:div w:id="8548774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strukturalni-fondy.cz/Microsites/IROP"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1FE79-BEBC-4AAD-959F-CA0BF8293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45</Pages>
  <Words>15499</Words>
  <Characters>91448</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106734</CharactersWithSpaces>
  <SharedDoc>false</SharedDoc>
  <HLinks>
    <vt:vector size="6" baseType="variant">
      <vt:variant>
        <vt:i4>589830</vt:i4>
      </vt:variant>
      <vt:variant>
        <vt:i4>0</vt:i4>
      </vt:variant>
      <vt:variant>
        <vt:i4>0</vt:i4>
      </vt:variant>
      <vt:variant>
        <vt:i4>5</vt:i4>
      </vt:variant>
      <vt:variant>
        <vt:lpwstr>http://www.strukturalni-fondy.cz/Microsites/IROP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L.Podolová</dc:creator>
  <cp:keywords/>
  <cp:lastModifiedBy>Martin Látal</cp:lastModifiedBy>
  <cp:revision>2</cp:revision>
  <cp:lastPrinted>2021-07-26T18:10:00Z</cp:lastPrinted>
  <dcterms:created xsi:type="dcterms:W3CDTF">2023-03-24T08:52:00Z</dcterms:created>
  <dcterms:modified xsi:type="dcterms:W3CDTF">2023-03-24T08:52:00Z</dcterms:modified>
</cp:coreProperties>
</file>